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53" w:rsidRPr="002A0C53" w:rsidRDefault="009B0AC5" w:rsidP="00D5396A">
      <w:pPr>
        <w:tabs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 w:rsidRPr="002A0C53">
        <w:rPr>
          <w:noProof/>
          <w:sz w:val="27"/>
          <w:szCs w:val="27"/>
          <w:lang w:eastAsia="ru-RU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5080</wp:posOffset>
            </wp:positionV>
            <wp:extent cx="446405" cy="659130"/>
            <wp:effectExtent l="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9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0C53" w:rsidRPr="00C1758B" w:rsidRDefault="002A0C53" w:rsidP="00AB3B46">
      <w:pPr>
        <w:rPr>
          <w:sz w:val="27"/>
          <w:szCs w:val="27"/>
        </w:rPr>
      </w:pPr>
    </w:p>
    <w:p w:rsidR="002A0C53" w:rsidRPr="002A0C53" w:rsidRDefault="002A0C53" w:rsidP="00AB3B46">
      <w:pPr>
        <w:pStyle w:val="ae"/>
        <w:rPr>
          <w:sz w:val="28"/>
          <w:szCs w:val="28"/>
        </w:rPr>
      </w:pPr>
      <w:r w:rsidRPr="002A0C53">
        <w:rPr>
          <w:sz w:val="28"/>
          <w:szCs w:val="28"/>
        </w:rPr>
        <w:t xml:space="preserve">АДМИНИСТРАЦИЯ МУНИЦИПАЛЬНОГО </w:t>
      </w:r>
      <w:r>
        <w:rPr>
          <w:sz w:val="28"/>
          <w:szCs w:val="28"/>
        </w:rPr>
        <w:t>О</w:t>
      </w:r>
      <w:r w:rsidRPr="002A0C53">
        <w:rPr>
          <w:sz w:val="28"/>
          <w:szCs w:val="28"/>
        </w:rPr>
        <w:t>БРАЗОВАНИЯ</w:t>
      </w:r>
    </w:p>
    <w:p w:rsidR="002A0C53" w:rsidRPr="002A0C53" w:rsidRDefault="002A0C53" w:rsidP="00AB3B46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  <w:r w:rsidRPr="002A0C53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2A0C53" w:rsidRPr="002A0C53" w:rsidRDefault="002A0C53" w:rsidP="00AB3B46">
      <w:pPr>
        <w:pStyle w:val="af0"/>
        <w:rPr>
          <w:sz w:val="28"/>
          <w:szCs w:val="28"/>
        </w:rPr>
      </w:pPr>
    </w:p>
    <w:p w:rsidR="002A0C53" w:rsidRPr="002430E9" w:rsidRDefault="002A0C53" w:rsidP="00AB3B46">
      <w:pPr>
        <w:pStyle w:val="af0"/>
        <w:rPr>
          <w:sz w:val="32"/>
          <w:szCs w:val="32"/>
        </w:rPr>
      </w:pPr>
      <w:proofErr w:type="gramStart"/>
      <w:r w:rsidRPr="002430E9">
        <w:rPr>
          <w:sz w:val="32"/>
          <w:szCs w:val="32"/>
        </w:rPr>
        <w:t>П</w:t>
      </w:r>
      <w:proofErr w:type="gramEnd"/>
      <w:r w:rsidRPr="002430E9">
        <w:rPr>
          <w:sz w:val="32"/>
          <w:szCs w:val="32"/>
        </w:rPr>
        <w:t xml:space="preserve"> О С Т А Н О В Л Е Н И Е</w:t>
      </w:r>
    </w:p>
    <w:p w:rsidR="00BE439D" w:rsidRDefault="00BE439D" w:rsidP="00AB3B46">
      <w:pPr>
        <w:pStyle w:val="2"/>
        <w:jc w:val="center"/>
        <w:rPr>
          <w:rFonts w:eastAsiaTheme="minorHAnsi"/>
          <w:b w:val="0"/>
          <w:bCs w:val="0"/>
          <w:sz w:val="32"/>
          <w:szCs w:val="32"/>
          <w:lang w:eastAsia="en-US"/>
        </w:rPr>
      </w:pPr>
    </w:p>
    <w:p w:rsidR="00BE439D" w:rsidRPr="00FB3AEC" w:rsidRDefault="00673FEA" w:rsidP="00AB3B46">
      <w:pPr>
        <w:pStyle w:val="2"/>
        <w:tabs>
          <w:tab w:val="left" w:pos="4678"/>
        </w:tabs>
        <w:jc w:val="center"/>
        <w:rPr>
          <w:b w:val="0"/>
          <w:sz w:val="28"/>
          <w:szCs w:val="28"/>
        </w:rPr>
      </w:pPr>
      <w:r w:rsidRPr="00673FEA">
        <w:rPr>
          <w:b w:val="0"/>
          <w:sz w:val="28"/>
          <w:szCs w:val="28"/>
        </w:rPr>
        <w:t>28.01.2019</w:t>
      </w:r>
      <w:r w:rsidR="002A0C53" w:rsidRPr="002A0C53">
        <w:rPr>
          <w:b w:val="0"/>
          <w:sz w:val="28"/>
          <w:szCs w:val="28"/>
        </w:rPr>
        <w:t>г. Новотроицк №</w:t>
      </w:r>
      <w:r>
        <w:rPr>
          <w:b w:val="0"/>
          <w:sz w:val="28"/>
          <w:szCs w:val="28"/>
        </w:rPr>
        <w:t>107-п</w:t>
      </w:r>
    </w:p>
    <w:p w:rsidR="00BE439D" w:rsidRDefault="00BE439D" w:rsidP="00AB3B4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B46" w:rsidRPr="00AB3B46" w:rsidRDefault="00AB3B46" w:rsidP="00AB3B4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0C53" w:rsidRPr="00CA6BB1" w:rsidRDefault="00FB3AEC" w:rsidP="00AB3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BB1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B3B46">
        <w:rPr>
          <w:rFonts w:ascii="Times New Roman" w:hAnsi="Times New Roman" w:cs="Times New Roman"/>
          <w:sz w:val="28"/>
          <w:szCs w:val="28"/>
        </w:rPr>
        <w:t>п</w:t>
      </w:r>
      <w:r w:rsidR="002E6974" w:rsidRPr="00CA6BB1">
        <w:rPr>
          <w:rFonts w:ascii="Times New Roman" w:hAnsi="Times New Roman" w:cs="Times New Roman"/>
          <w:sz w:val="28"/>
          <w:szCs w:val="28"/>
        </w:rPr>
        <w:t xml:space="preserve">оложения о </w:t>
      </w:r>
      <w:proofErr w:type="spellStart"/>
      <w:r w:rsidR="002E6974" w:rsidRPr="00CA6BB1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2E6974" w:rsidRPr="00CA6BB1">
        <w:rPr>
          <w:rFonts w:ascii="Times New Roman" w:hAnsi="Times New Roman" w:cs="Times New Roman"/>
          <w:sz w:val="28"/>
          <w:szCs w:val="28"/>
        </w:rPr>
        <w:t xml:space="preserve"> партнерстве </w:t>
      </w:r>
      <w:r w:rsidRPr="00CA6BB1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Новотроицк</w:t>
      </w:r>
    </w:p>
    <w:p w:rsidR="00FB3AEC" w:rsidRDefault="00FB3AEC" w:rsidP="00AB3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B46" w:rsidRPr="00CA6BB1" w:rsidRDefault="00AB3B46" w:rsidP="00AB3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C53" w:rsidRPr="00CA6BB1" w:rsidRDefault="00026EBE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BB1">
        <w:rPr>
          <w:rFonts w:ascii="Times New Roman" w:hAnsi="Times New Roman" w:cs="Times New Roman"/>
          <w:sz w:val="28"/>
          <w:szCs w:val="28"/>
        </w:rPr>
        <w:t>В целях привлечения частных инвестиций для решения вопросов, отнесенных к полномочиям муниципального образования город Новотроицк, в том числе повышения качества муниципальных услуг, эффективности использования муниципального имущества, находящегося в собственности муниципального образования город Новотроицк, руководствуясь Гражданским кодексом Российской Федерации, Федеральным законом от 06</w:t>
      </w:r>
      <w:r w:rsidR="00E84C70" w:rsidRPr="00CA6BB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CA6BB1">
        <w:rPr>
          <w:rFonts w:ascii="Times New Roman" w:hAnsi="Times New Roman" w:cs="Times New Roman"/>
          <w:sz w:val="28"/>
          <w:szCs w:val="28"/>
        </w:rPr>
        <w:t>20</w:t>
      </w:r>
      <w:r w:rsidR="00E84C70" w:rsidRPr="00CA6BB1">
        <w:rPr>
          <w:rFonts w:ascii="Times New Roman" w:hAnsi="Times New Roman" w:cs="Times New Roman"/>
          <w:sz w:val="28"/>
          <w:szCs w:val="28"/>
        </w:rPr>
        <w:t>0</w:t>
      </w:r>
      <w:r w:rsidRPr="00CA6BB1">
        <w:rPr>
          <w:rFonts w:ascii="Times New Roman" w:hAnsi="Times New Roman" w:cs="Times New Roman"/>
          <w:sz w:val="28"/>
          <w:szCs w:val="28"/>
        </w:rPr>
        <w:t>3</w:t>
      </w:r>
      <w:r w:rsidR="00E84C70" w:rsidRPr="00CA6BB1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A6BB1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</w:t>
      </w:r>
      <w:proofErr w:type="gramEnd"/>
      <w:r w:rsidR="00736BF0" w:rsidRPr="00CA6B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6BF0" w:rsidRPr="00CA6B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Федерации», Федеральным законом от 25</w:t>
      </w:r>
      <w:r w:rsidR="00E84C70" w:rsidRPr="00CA6BB1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736BF0" w:rsidRPr="00CA6BB1">
        <w:rPr>
          <w:rFonts w:ascii="Times New Roman" w:hAnsi="Times New Roman" w:cs="Times New Roman"/>
          <w:sz w:val="28"/>
          <w:szCs w:val="28"/>
        </w:rPr>
        <w:t>1999</w:t>
      </w:r>
      <w:r w:rsidR="00E84C70" w:rsidRPr="00CA6BB1">
        <w:rPr>
          <w:rFonts w:ascii="Times New Roman" w:hAnsi="Times New Roman" w:cs="Times New Roman"/>
          <w:sz w:val="28"/>
          <w:szCs w:val="28"/>
        </w:rPr>
        <w:t xml:space="preserve"> года № 39-ФЗ «О</w:t>
      </w:r>
      <w:r w:rsidR="00736BF0" w:rsidRPr="00CA6BB1">
        <w:rPr>
          <w:rFonts w:ascii="Times New Roman" w:hAnsi="Times New Roman" w:cs="Times New Roman"/>
          <w:sz w:val="28"/>
          <w:szCs w:val="28"/>
        </w:rPr>
        <w:t>б инвестиционной деятельности в Российской Федерации, осуществляемой в форме капитальных вложений», Федеральным законом от 13</w:t>
      </w:r>
      <w:r w:rsidR="00E84C70" w:rsidRPr="00CA6BB1">
        <w:rPr>
          <w:rFonts w:ascii="Times New Roman" w:hAnsi="Times New Roman" w:cs="Times New Roman"/>
          <w:sz w:val="28"/>
          <w:szCs w:val="28"/>
        </w:rPr>
        <w:t xml:space="preserve"> июля </w:t>
      </w:r>
      <w:r w:rsidR="00736BF0" w:rsidRPr="00CA6BB1">
        <w:rPr>
          <w:rFonts w:ascii="Times New Roman" w:hAnsi="Times New Roman" w:cs="Times New Roman"/>
          <w:sz w:val="28"/>
          <w:szCs w:val="28"/>
        </w:rPr>
        <w:t>201</w:t>
      </w:r>
      <w:r w:rsidR="00D5396A">
        <w:rPr>
          <w:rFonts w:ascii="Times New Roman" w:hAnsi="Times New Roman" w:cs="Times New Roman"/>
          <w:sz w:val="28"/>
          <w:szCs w:val="28"/>
        </w:rPr>
        <w:t>5</w:t>
      </w:r>
      <w:r w:rsidR="00E84C70" w:rsidRPr="00CA6BB1">
        <w:rPr>
          <w:rFonts w:ascii="Times New Roman" w:hAnsi="Times New Roman" w:cs="Times New Roman"/>
          <w:sz w:val="28"/>
          <w:szCs w:val="28"/>
        </w:rPr>
        <w:t xml:space="preserve">года </w:t>
      </w:r>
      <w:r w:rsidR="00736BF0" w:rsidRPr="00CA6BB1">
        <w:rPr>
          <w:rFonts w:ascii="Times New Roman" w:hAnsi="Times New Roman" w:cs="Times New Roman"/>
          <w:sz w:val="28"/>
          <w:szCs w:val="28"/>
        </w:rPr>
        <w:t xml:space="preserve">№ 224-ФЗ «О государственно-частном партнерстве, </w:t>
      </w:r>
      <w:proofErr w:type="spellStart"/>
      <w:r w:rsidR="00736BF0" w:rsidRPr="00CA6BB1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736BF0" w:rsidRPr="00CA6BB1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</w:t>
      </w:r>
      <w:r w:rsidR="00FB3AEC" w:rsidRPr="00CA6BB1">
        <w:rPr>
          <w:rFonts w:ascii="Times New Roman" w:hAnsi="Times New Roman" w:cs="Times New Roman"/>
          <w:sz w:val="28"/>
          <w:szCs w:val="28"/>
        </w:rPr>
        <w:t>и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  <w:proofErr w:type="gramEnd"/>
    </w:p>
    <w:p w:rsidR="003B26E1" w:rsidRPr="00CA6BB1" w:rsidRDefault="00FB3AEC" w:rsidP="00FB3AE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6BB1">
        <w:rPr>
          <w:rFonts w:ascii="Times New Roman" w:hAnsi="Times New Roman" w:cs="Times New Roman"/>
          <w:sz w:val="28"/>
          <w:szCs w:val="28"/>
        </w:rPr>
        <w:t>1.</w:t>
      </w:r>
      <w:r w:rsidRPr="00CA6BB1">
        <w:rPr>
          <w:rFonts w:ascii="Times New Roman" w:hAnsi="Times New Roman" w:cs="Times New Roman"/>
          <w:sz w:val="28"/>
          <w:szCs w:val="28"/>
        </w:rPr>
        <w:tab/>
        <w:t xml:space="preserve">Утвердить </w:t>
      </w:r>
      <w:r w:rsidR="00AB3B46">
        <w:rPr>
          <w:rFonts w:ascii="Times New Roman" w:hAnsi="Times New Roman" w:cs="Times New Roman"/>
          <w:sz w:val="28"/>
          <w:szCs w:val="28"/>
        </w:rPr>
        <w:t>п</w:t>
      </w:r>
      <w:r w:rsidR="002E6974" w:rsidRPr="00CA6BB1">
        <w:rPr>
          <w:rFonts w:ascii="Times New Roman" w:hAnsi="Times New Roman" w:cs="Times New Roman"/>
          <w:sz w:val="28"/>
          <w:szCs w:val="28"/>
        </w:rPr>
        <w:t xml:space="preserve">оложение о </w:t>
      </w:r>
      <w:proofErr w:type="spellStart"/>
      <w:r w:rsidR="002E6974" w:rsidRPr="00CA6BB1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2E6974" w:rsidRPr="00CA6BB1">
        <w:rPr>
          <w:rFonts w:ascii="Times New Roman" w:hAnsi="Times New Roman" w:cs="Times New Roman"/>
          <w:sz w:val="28"/>
          <w:szCs w:val="28"/>
        </w:rPr>
        <w:t xml:space="preserve"> партнерстве на территории </w:t>
      </w:r>
      <w:r w:rsidRPr="00CA6BB1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="002E6974" w:rsidRPr="00CA6BB1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94302B" w:rsidRPr="00CA6BB1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CA6BB1" w:rsidRPr="00CA6BB1" w:rsidRDefault="00CA6BB1" w:rsidP="00FB3AE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6BB1">
        <w:rPr>
          <w:rFonts w:ascii="Times New Roman" w:hAnsi="Times New Roman" w:cs="Times New Roman"/>
          <w:sz w:val="28"/>
          <w:szCs w:val="28"/>
        </w:rPr>
        <w:t>2. Определить администрацию муниципального образов</w:t>
      </w:r>
      <w:r w:rsidR="00982C62">
        <w:rPr>
          <w:rFonts w:ascii="Times New Roman" w:hAnsi="Times New Roman" w:cs="Times New Roman"/>
          <w:sz w:val="28"/>
          <w:szCs w:val="28"/>
        </w:rPr>
        <w:t>а</w:t>
      </w:r>
      <w:r w:rsidRPr="00CA6BB1">
        <w:rPr>
          <w:rFonts w:ascii="Times New Roman" w:hAnsi="Times New Roman" w:cs="Times New Roman"/>
          <w:sz w:val="28"/>
          <w:szCs w:val="28"/>
        </w:rPr>
        <w:t xml:space="preserve">ния город Новотроицк уполномоченным органом на осуществление полномочий в сфере </w:t>
      </w:r>
      <w:proofErr w:type="spellStart"/>
      <w:r w:rsidRPr="00CA6BB1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CA6BB1">
        <w:rPr>
          <w:rFonts w:ascii="Times New Roman" w:hAnsi="Times New Roman" w:cs="Times New Roman"/>
          <w:sz w:val="28"/>
          <w:szCs w:val="28"/>
        </w:rPr>
        <w:t xml:space="preserve"> партнерства.</w:t>
      </w:r>
    </w:p>
    <w:p w:rsidR="00FB3AEC" w:rsidRPr="00CA6BB1" w:rsidRDefault="00CA6BB1" w:rsidP="00FB3AE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6BB1">
        <w:rPr>
          <w:rFonts w:ascii="Times New Roman" w:hAnsi="Times New Roman" w:cs="Times New Roman"/>
          <w:sz w:val="28"/>
          <w:szCs w:val="28"/>
        </w:rPr>
        <w:t>3</w:t>
      </w:r>
      <w:r w:rsidR="00FB3AEC" w:rsidRPr="00CA6BB1">
        <w:rPr>
          <w:rFonts w:ascii="Times New Roman" w:hAnsi="Times New Roman" w:cs="Times New Roman"/>
          <w:sz w:val="28"/>
          <w:szCs w:val="28"/>
        </w:rPr>
        <w:t xml:space="preserve">.Отделу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r w:rsidR="00FB3AEC" w:rsidRPr="00CA6BB1">
        <w:rPr>
          <w:rFonts w:ascii="Times New Roman" w:hAnsi="Times New Roman" w:cs="Times New Roman"/>
          <w:color w:val="0000FF"/>
          <w:sz w:val="28"/>
          <w:szCs w:val="28"/>
        </w:rPr>
        <w:t>www.novotroitsk.orb.ru</w:t>
      </w:r>
      <w:r w:rsidR="00FB3AEC" w:rsidRPr="00CA6BB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FB3AEC" w:rsidRPr="00CA6BB1" w:rsidRDefault="00FB3AEC" w:rsidP="00FB3AE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6BB1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A6BB1" w:rsidRPr="00CA6BB1">
        <w:rPr>
          <w:rFonts w:ascii="Times New Roman" w:hAnsi="Times New Roman" w:cs="Times New Roman"/>
          <w:sz w:val="28"/>
          <w:szCs w:val="28"/>
        </w:rPr>
        <w:t>4</w:t>
      </w:r>
      <w:r w:rsidRPr="00CA6BB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A6BB1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CA6BB1">
        <w:rPr>
          <w:rFonts w:ascii="Times New Roman" w:hAnsi="Times New Roman" w:cs="Times New Roman"/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Новотроицк  по экономике и инвестициям Степаненко Д.С.</w:t>
      </w:r>
    </w:p>
    <w:p w:rsidR="002A0C53" w:rsidRPr="00CA6BB1" w:rsidRDefault="00CA6BB1" w:rsidP="00CA6BB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6BB1">
        <w:rPr>
          <w:rFonts w:ascii="Times New Roman" w:hAnsi="Times New Roman" w:cs="Times New Roman"/>
          <w:sz w:val="28"/>
          <w:szCs w:val="28"/>
        </w:rPr>
        <w:t>5</w:t>
      </w:r>
      <w:r w:rsidR="003B2585" w:rsidRPr="00CA6BB1">
        <w:rPr>
          <w:rFonts w:ascii="Times New Roman" w:hAnsi="Times New Roman" w:cs="Times New Roman"/>
          <w:sz w:val="28"/>
          <w:szCs w:val="28"/>
        </w:rPr>
        <w:t xml:space="preserve">. </w:t>
      </w:r>
      <w:r w:rsidRPr="00CA6BB1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CA6BB1" w:rsidRPr="00CA6BB1" w:rsidRDefault="00CA6BB1" w:rsidP="00CA6BB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6BB1" w:rsidRPr="00CA6BB1" w:rsidRDefault="00CA6BB1" w:rsidP="00CA6BB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6BB1" w:rsidRPr="00CA6BB1" w:rsidRDefault="00CA6BB1" w:rsidP="00CA6BB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3AEC" w:rsidRPr="00CA6BB1" w:rsidRDefault="00FB3AEC" w:rsidP="00FB3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BB1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2A0C53" w:rsidRPr="00CA6BB1" w:rsidRDefault="00FB3AEC" w:rsidP="00FB3AE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CA6BB1"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             Д.В. Буфетов</w:t>
      </w:r>
    </w:p>
    <w:p w:rsidR="002A0C53" w:rsidRPr="00CA6BB1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2A0C53" w:rsidRPr="00CA6BB1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2A0C53" w:rsidRPr="00CA6BB1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027A7D" w:rsidRPr="00CA6BB1" w:rsidRDefault="00027A7D" w:rsidP="002A0C5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2A0C53" w:rsidRPr="00CA6BB1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066DDB" w:rsidRPr="00CA6BB1" w:rsidRDefault="00066DDB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066DDB" w:rsidRPr="00CA6BB1" w:rsidRDefault="00066DDB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066DDB" w:rsidRPr="00CA6BB1" w:rsidRDefault="00066DDB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Pr="00CA6BB1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C444AA" w:rsidRDefault="00C444AA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C444AA" w:rsidRDefault="00C444AA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C444AA" w:rsidRPr="00CA6BB1" w:rsidRDefault="00C444AA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CD2A7D" w:rsidRPr="00CA6BB1" w:rsidRDefault="00CD2A7D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DF6280" w:rsidRPr="00CA6BB1" w:rsidRDefault="00DF6280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BE439D" w:rsidRPr="00CA6BB1" w:rsidRDefault="00BE439D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E52FA2" w:rsidRDefault="00E52FA2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2A0C53" w:rsidRDefault="007E3AC5" w:rsidP="00DF6280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FB3AEC" w:rsidRPr="00FB3AEC">
        <w:rPr>
          <w:rFonts w:ascii="Times New Roman" w:hAnsi="Times New Roman" w:cs="Times New Roman"/>
          <w:sz w:val="28"/>
          <w:szCs w:val="28"/>
        </w:rPr>
        <w:t>Степаненко Д.С.</w:t>
      </w:r>
      <w:r w:rsidR="00DF6280" w:rsidRPr="002A0C53">
        <w:rPr>
          <w:rFonts w:ascii="Times New Roman" w:hAnsi="Times New Roman" w:cs="Times New Roman"/>
          <w:sz w:val="28"/>
          <w:szCs w:val="28"/>
        </w:rPr>
        <w:t xml:space="preserve">, </w:t>
      </w:r>
      <w:r w:rsidR="00DF6280">
        <w:rPr>
          <w:rFonts w:ascii="Times New Roman" w:hAnsi="Times New Roman" w:cs="Times New Roman"/>
          <w:sz w:val="28"/>
          <w:szCs w:val="28"/>
        </w:rPr>
        <w:t>Э</w:t>
      </w:r>
      <w:r w:rsidR="00574CA7">
        <w:rPr>
          <w:rFonts w:ascii="Times New Roman" w:hAnsi="Times New Roman" w:cs="Times New Roman"/>
          <w:sz w:val="28"/>
          <w:szCs w:val="28"/>
        </w:rPr>
        <w:t>О</w:t>
      </w:r>
      <w:r w:rsidR="00DF6280">
        <w:rPr>
          <w:rFonts w:ascii="Times New Roman" w:hAnsi="Times New Roman" w:cs="Times New Roman"/>
          <w:sz w:val="28"/>
          <w:szCs w:val="28"/>
        </w:rPr>
        <w:t xml:space="preserve">, </w:t>
      </w:r>
      <w:r w:rsidR="00914756">
        <w:rPr>
          <w:rFonts w:ascii="Times New Roman" w:hAnsi="Times New Roman" w:cs="Times New Roman"/>
          <w:sz w:val="28"/>
          <w:szCs w:val="28"/>
        </w:rPr>
        <w:t xml:space="preserve">КУМИ, </w:t>
      </w:r>
      <w:r w:rsidR="00FB3AEC" w:rsidRPr="00FB3AEC">
        <w:rPr>
          <w:rFonts w:ascii="Times New Roman" w:hAnsi="Times New Roman" w:cs="Times New Roman"/>
          <w:sz w:val="28"/>
          <w:szCs w:val="28"/>
        </w:rPr>
        <w:t xml:space="preserve">ОСО, </w:t>
      </w:r>
      <w:r w:rsidR="00DF6280">
        <w:rPr>
          <w:rFonts w:ascii="Times New Roman" w:hAnsi="Times New Roman" w:cs="Times New Roman"/>
          <w:sz w:val="28"/>
          <w:szCs w:val="28"/>
        </w:rPr>
        <w:t>в дело</w:t>
      </w:r>
      <w:r w:rsidR="00DF6280" w:rsidRPr="002A0C53">
        <w:rPr>
          <w:rFonts w:ascii="Times New Roman" w:hAnsi="Times New Roman" w:cs="Times New Roman"/>
          <w:sz w:val="28"/>
          <w:szCs w:val="28"/>
        </w:rPr>
        <w:t>.</w:t>
      </w:r>
    </w:p>
    <w:p w:rsidR="00DF6280" w:rsidRPr="002A0C53" w:rsidRDefault="00DF6280" w:rsidP="00DF6280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2A0C53" w:rsidRDefault="00DA26A1" w:rsidP="002A0C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Ю.В. </w:t>
      </w:r>
      <w:r w:rsidR="00FB3AEC">
        <w:rPr>
          <w:rFonts w:ascii="Times New Roman" w:hAnsi="Times New Roman" w:cs="Times New Roman"/>
          <w:sz w:val="28"/>
          <w:szCs w:val="28"/>
        </w:rPr>
        <w:t>Исаева</w:t>
      </w:r>
      <w:r w:rsidR="00BC3AF0">
        <w:rPr>
          <w:rFonts w:ascii="Times New Roman" w:hAnsi="Times New Roman" w:cs="Times New Roman"/>
          <w:sz w:val="28"/>
          <w:szCs w:val="28"/>
        </w:rPr>
        <w:t>(1</w:t>
      </w:r>
      <w:r w:rsidR="00DF6280">
        <w:rPr>
          <w:rFonts w:ascii="Times New Roman" w:hAnsi="Times New Roman" w:cs="Times New Roman"/>
          <w:sz w:val="28"/>
          <w:szCs w:val="28"/>
        </w:rPr>
        <w:t>34</w:t>
      </w:r>
      <w:r w:rsidR="00BC3AF0">
        <w:rPr>
          <w:rFonts w:ascii="Times New Roman" w:hAnsi="Times New Roman" w:cs="Times New Roman"/>
          <w:sz w:val="28"/>
          <w:szCs w:val="28"/>
        </w:rPr>
        <w:t>)</w:t>
      </w:r>
    </w:p>
    <w:p w:rsidR="00FB3AEC" w:rsidRDefault="00FB3AEC" w:rsidP="002A0C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М.В. Замаруева (134)</w:t>
      </w:r>
    </w:p>
    <w:p w:rsidR="00FB3AEC" w:rsidRDefault="00FB3AEC" w:rsidP="002A0C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AF0" w:rsidRPr="002A0C53" w:rsidRDefault="00FB3AEC" w:rsidP="002A0C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C3AF0">
        <w:rPr>
          <w:rFonts w:ascii="Times New Roman" w:hAnsi="Times New Roman" w:cs="Times New Roman"/>
          <w:sz w:val="28"/>
          <w:szCs w:val="28"/>
        </w:rPr>
        <w:t xml:space="preserve"> экз.</w:t>
      </w: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83B75" w:rsidRPr="00BE3F43" w:rsidTr="00805B3D">
        <w:trPr>
          <w:jc w:val="right"/>
        </w:trPr>
        <w:tc>
          <w:tcPr>
            <w:tcW w:w="4360" w:type="dxa"/>
          </w:tcPr>
          <w:p w:rsidR="00683B75" w:rsidRPr="00BE3F43" w:rsidRDefault="00683B75" w:rsidP="00683B7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066E2" w:rsidRDefault="00683B75" w:rsidP="006066E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 муниципального образования </w:t>
            </w:r>
          </w:p>
          <w:p w:rsidR="002564E1" w:rsidRDefault="00683B75" w:rsidP="002564E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город Новотроицк </w:t>
            </w:r>
          </w:p>
          <w:p w:rsidR="00683B75" w:rsidRPr="00BE3F43" w:rsidRDefault="00683B75" w:rsidP="002761D4">
            <w:pPr>
              <w:jc w:val="left"/>
              <w:rPr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61D4">
              <w:rPr>
                <w:rFonts w:ascii="Times New Roman" w:hAnsi="Times New Roman" w:cs="Times New Roman"/>
                <w:sz w:val="28"/>
                <w:szCs w:val="28"/>
              </w:rPr>
              <w:t xml:space="preserve"> 28.01.2019 </w:t>
            </w: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761D4">
              <w:rPr>
                <w:rFonts w:ascii="Times New Roman" w:hAnsi="Times New Roman" w:cs="Times New Roman"/>
                <w:sz w:val="28"/>
                <w:szCs w:val="28"/>
              </w:rPr>
              <w:t xml:space="preserve"> 107-п</w:t>
            </w:r>
            <w:bookmarkStart w:id="0" w:name="_GoBack"/>
            <w:bookmarkEnd w:id="0"/>
          </w:p>
        </w:tc>
      </w:tr>
    </w:tbl>
    <w:p w:rsidR="00BB3FDC" w:rsidRPr="00BE3F43" w:rsidRDefault="00BB3FDC">
      <w:pPr>
        <w:rPr>
          <w:sz w:val="28"/>
          <w:szCs w:val="28"/>
        </w:rPr>
      </w:pPr>
    </w:p>
    <w:p w:rsidR="0051394D" w:rsidRDefault="0051394D" w:rsidP="0051394D">
      <w:pPr>
        <w:pStyle w:val="a4"/>
        <w:tabs>
          <w:tab w:val="left" w:pos="1276"/>
          <w:tab w:val="left" w:pos="90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FB3AEC" w:rsidRPr="009F1115" w:rsidRDefault="0051394D" w:rsidP="00D55E0D">
      <w:pPr>
        <w:pStyle w:val="a4"/>
        <w:tabs>
          <w:tab w:val="left" w:pos="1276"/>
          <w:tab w:val="left" w:pos="90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</w:t>
      </w:r>
      <w:r w:rsidR="00550DFB">
        <w:rPr>
          <w:rFonts w:ascii="Times New Roman" w:hAnsi="Times New Roman" w:cs="Times New Roman"/>
          <w:sz w:val="28"/>
          <w:szCs w:val="28"/>
        </w:rPr>
        <w:t xml:space="preserve"> </w:t>
      </w:r>
      <w:r w:rsidR="007666D7" w:rsidRPr="007666D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Новотроицк</w:t>
      </w:r>
    </w:p>
    <w:p w:rsidR="00FB3AEC" w:rsidRPr="005031E4" w:rsidRDefault="00FB3AEC" w:rsidP="009072BA">
      <w:pPr>
        <w:spacing w:before="280" w:after="280" w:line="240" w:lineRule="auto"/>
        <w:rPr>
          <w:rFonts w:ascii="Times New Roman" w:hAnsi="Times New Roman" w:cs="Times New Roman"/>
          <w:sz w:val="28"/>
          <w:szCs w:val="28"/>
        </w:rPr>
      </w:pPr>
      <w:r w:rsidRPr="005031E4">
        <w:rPr>
          <w:rFonts w:ascii="Times New Roman" w:hAnsi="Times New Roman" w:cs="Times New Roman"/>
          <w:sz w:val="28"/>
          <w:szCs w:val="28"/>
        </w:rPr>
        <w:t>1. Общие положения</w:t>
      </w:r>
      <w:r w:rsidR="00626F01">
        <w:rPr>
          <w:rFonts w:ascii="Times New Roman" w:hAnsi="Times New Roman" w:cs="Times New Roman"/>
          <w:sz w:val="28"/>
          <w:szCs w:val="28"/>
        </w:rPr>
        <w:t>, термины, цели, задачи, нормативная</w:t>
      </w:r>
      <w:r w:rsidR="00550DFB">
        <w:rPr>
          <w:rFonts w:ascii="Times New Roman" w:hAnsi="Times New Roman" w:cs="Times New Roman"/>
          <w:sz w:val="28"/>
          <w:szCs w:val="28"/>
        </w:rPr>
        <w:t xml:space="preserve"> </w:t>
      </w:r>
      <w:r w:rsidR="00626F01">
        <w:rPr>
          <w:rFonts w:ascii="Times New Roman" w:hAnsi="Times New Roman" w:cs="Times New Roman"/>
          <w:sz w:val="28"/>
          <w:szCs w:val="28"/>
        </w:rPr>
        <w:t xml:space="preserve">основа </w:t>
      </w:r>
      <w:proofErr w:type="spellStart"/>
      <w:r w:rsidR="00626F01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="00626F01">
        <w:rPr>
          <w:rFonts w:ascii="Times New Roman" w:hAnsi="Times New Roman" w:cs="Times New Roman"/>
          <w:sz w:val="28"/>
          <w:szCs w:val="28"/>
        </w:rPr>
        <w:t xml:space="preserve"> партнерства</w:t>
      </w:r>
    </w:p>
    <w:p w:rsidR="00626F01" w:rsidRDefault="00FB3AEC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B549A">
        <w:rPr>
          <w:sz w:val="28"/>
          <w:szCs w:val="28"/>
        </w:rPr>
        <w:t>Настоящее Положение</w:t>
      </w:r>
      <w:r w:rsidR="00550DFB">
        <w:rPr>
          <w:sz w:val="28"/>
          <w:szCs w:val="28"/>
        </w:rPr>
        <w:t xml:space="preserve"> </w:t>
      </w:r>
      <w:r w:rsidR="002D45DC" w:rsidRPr="002D45DC">
        <w:rPr>
          <w:sz w:val="28"/>
          <w:szCs w:val="28"/>
        </w:rPr>
        <w:t xml:space="preserve">о </w:t>
      </w:r>
      <w:proofErr w:type="spellStart"/>
      <w:r w:rsidR="002D45DC" w:rsidRPr="002D45DC">
        <w:rPr>
          <w:sz w:val="28"/>
          <w:szCs w:val="28"/>
        </w:rPr>
        <w:t>муниципально-частном</w:t>
      </w:r>
      <w:proofErr w:type="spellEnd"/>
      <w:r w:rsidR="002D45DC" w:rsidRPr="002D45DC">
        <w:rPr>
          <w:sz w:val="28"/>
          <w:szCs w:val="28"/>
        </w:rPr>
        <w:t xml:space="preserve"> партнерстве </w:t>
      </w:r>
      <w:r w:rsidR="007666D7" w:rsidRPr="007666D7">
        <w:rPr>
          <w:sz w:val="28"/>
          <w:szCs w:val="28"/>
        </w:rPr>
        <w:t xml:space="preserve">на территории муниципального образования город Новотроицк </w:t>
      </w:r>
      <w:r w:rsidR="002D45DC" w:rsidRPr="002D45DC">
        <w:rPr>
          <w:sz w:val="28"/>
          <w:szCs w:val="28"/>
        </w:rPr>
        <w:t>(далее – Положение)</w:t>
      </w:r>
      <w:r w:rsidR="003B549A">
        <w:rPr>
          <w:sz w:val="28"/>
          <w:szCs w:val="28"/>
        </w:rPr>
        <w:t xml:space="preserve"> опр</w:t>
      </w:r>
      <w:r w:rsidR="0036690B">
        <w:rPr>
          <w:sz w:val="28"/>
          <w:szCs w:val="28"/>
        </w:rPr>
        <w:t>е</w:t>
      </w:r>
      <w:r w:rsidR="003B549A">
        <w:rPr>
          <w:sz w:val="28"/>
          <w:szCs w:val="28"/>
        </w:rPr>
        <w:t xml:space="preserve">деляет цели, формы, </w:t>
      </w:r>
      <w:r w:rsidR="0036690B">
        <w:rPr>
          <w:sz w:val="28"/>
          <w:szCs w:val="28"/>
        </w:rPr>
        <w:t>принципы</w:t>
      </w:r>
      <w:r w:rsidR="003B549A">
        <w:rPr>
          <w:sz w:val="28"/>
          <w:szCs w:val="28"/>
        </w:rPr>
        <w:t xml:space="preserve"> и условия участия органов местного самоуправления муниципального образования город Новотроицк в </w:t>
      </w:r>
      <w:proofErr w:type="spellStart"/>
      <w:r w:rsidR="003B549A">
        <w:rPr>
          <w:sz w:val="28"/>
          <w:szCs w:val="28"/>
        </w:rPr>
        <w:t>муниципально-частном</w:t>
      </w:r>
      <w:proofErr w:type="spellEnd"/>
      <w:r w:rsidR="003B549A">
        <w:rPr>
          <w:sz w:val="28"/>
          <w:szCs w:val="28"/>
        </w:rPr>
        <w:t xml:space="preserve"> партнерстве, а также формы поддержки развития </w:t>
      </w:r>
      <w:proofErr w:type="spellStart"/>
      <w:r w:rsidR="003B549A">
        <w:rPr>
          <w:sz w:val="28"/>
          <w:szCs w:val="28"/>
        </w:rPr>
        <w:t>муниципально-частного</w:t>
      </w:r>
      <w:proofErr w:type="spellEnd"/>
      <w:r w:rsidR="003B549A">
        <w:rPr>
          <w:sz w:val="28"/>
          <w:szCs w:val="28"/>
        </w:rPr>
        <w:t xml:space="preserve"> партнерства</w:t>
      </w:r>
      <w:r w:rsidR="00626F01">
        <w:rPr>
          <w:sz w:val="28"/>
          <w:szCs w:val="28"/>
        </w:rPr>
        <w:t>.</w:t>
      </w:r>
    </w:p>
    <w:p w:rsidR="00D9343D" w:rsidRDefault="00D9343D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Участие муниципального образования город Новотрои</w:t>
      </w:r>
      <w:proofErr w:type="gramStart"/>
      <w:r>
        <w:rPr>
          <w:sz w:val="28"/>
          <w:szCs w:val="28"/>
        </w:rPr>
        <w:t>цк в пр</w:t>
      </w:r>
      <w:proofErr w:type="gramEnd"/>
      <w:r>
        <w:rPr>
          <w:sz w:val="28"/>
          <w:szCs w:val="28"/>
        </w:rPr>
        <w:t xml:space="preserve">оектах </w:t>
      </w:r>
      <w:proofErr w:type="spellStart"/>
      <w:r>
        <w:rPr>
          <w:sz w:val="28"/>
          <w:szCs w:val="28"/>
        </w:rPr>
        <w:t>муниципально-частного</w:t>
      </w:r>
      <w:proofErr w:type="spellEnd"/>
      <w:r>
        <w:rPr>
          <w:sz w:val="28"/>
          <w:szCs w:val="28"/>
        </w:rPr>
        <w:t xml:space="preserve"> партнерства основывается на принципах:</w:t>
      </w:r>
    </w:p>
    <w:p w:rsidR="00D9343D" w:rsidRDefault="00D9343D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законности;</w:t>
      </w:r>
    </w:p>
    <w:p w:rsidR="00D9343D" w:rsidRDefault="00D9343D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добросовестного  и  взаимовыгодного  сотрудничества  сторон  </w:t>
      </w:r>
      <w:proofErr w:type="spellStart"/>
      <w:r w:rsidR="0096552A">
        <w:rPr>
          <w:sz w:val="28"/>
          <w:szCs w:val="28"/>
        </w:rPr>
        <w:t>муниципально-частного</w:t>
      </w:r>
      <w:proofErr w:type="spellEnd"/>
      <w:r w:rsidR="0096552A">
        <w:rPr>
          <w:sz w:val="28"/>
          <w:szCs w:val="28"/>
        </w:rPr>
        <w:t xml:space="preserve"> партнерства</w:t>
      </w:r>
      <w:r>
        <w:rPr>
          <w:sz w:val="28"/>
          <w:szCs w:val="28"/>
        </w:rPr>
        <w:t>;</w:t>
      </w:r>
    </w:p>
    <w:p w:rsidR="0096552A" w:rsidRDefault="0096552A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равноправия сторон </w:t>
      </w:r>
      <w:proofErr w:type="spellStart"/>
      <w:r w:rsidRPr="0096552A">
        <w:rPr>
          <w:sz w:val="28"/>
          <w:szCs w:val="28"/>
        </w:rPr>
        <w:t>муниципально-частного</w:t>
      </w:r>
      <w:proofErr w:type="spellEnd"/>
      <w:r w:rsidRPr="0096552A">
        <w:rPr>
          <w:sz w:val="28"/>
          <w:szCs w:val="28"/>
        </w:rPr>
        <w:t xml:space="preserve"> партнерства;</w:t>
      </w:r>
    </w:p>
    <w:p w:rsidR="0096552A" w:rsidRDefault="0096552A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открытости и доступности информации по вопросам реализации</w:t>
      </w:r>
      <w:r w:rsidR="003B2689">
        <w:rPr>
          <w:sz w:val="28"/>
          <w:szCs w:val="28"/>
        </w:rPr>
        <w:t xml:space="preserve"> проектов</w:t>
      </w:r>
      <w:r w:rsidR="00550DFB">
        <w:rPr>
          <w:sz w:val="28"/>
          <w:szCs w:val="28"/>
        </w:rPr>
        <w:t xml:space="preserve"> </w:t>
      </w:r>
      <w:proofErr w:type="spellStart"/>
      <w:r w:rsidRPr="0096552A">
        <w:rPr>
          <w:sz w:val="28"/>
          <w:szCs w:val="28"/>
        </w:rPr>
        <w:t>муниципально-частного</w:t>
      </w:r>
      <w:proofErr w:type="spellEnd"/>
      <w:r w:rsidRPr="0096552A">
        <w:rPr>
          <w:sz w:val="28"/>
          <w:szCs w:val="28"/>
        </w:rPr>
        <w:t xml:space="preserve"> партнерства</w:t>
      </w:r>
      <w:r>
        <w:rPr>
          <w:sz w:val="28"/>
          <w:szCs w:val="28"/>
        </w:rPr>
        <w:t>;</w:t>
      </w:r>
    </w:p>
    <w:p w:rsidR="0096552A" w:rsidRDefault="0096552A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обеспечения равных условий доступа юридическим лицам, объединениям юридических лиц к участию в </w:t>
      </w:r>
      <w:proofErr w:type="spellStart"/>
      <w:r>
        <w:rPr>
          <w:sz w:val="28"/>
          <w:szCs w:val="28"/>
        </w:rPr>
        <w:t>муниципально-частном</w:t>
      </w:r>
      <w:proofErr w:type="spellEnd"/>
      <w:r>
        <w:rPr>
          <w:sz w:val="28"/>
          <w:szCs w:val="28"/>
        </w:rPr>
        <w:t xml:space="preserve"> партнерстве;</w:t>
      </w:r>
    </w:p>
    <w:p w:rsidR="00D9343D" w:rsidRDefault="00D9343D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сбалансированности муниципальных и частных интересов;</w:t>
      </w:r>
    </w:p>
    <w:p w:rsidR="00D9343D" w:rsidRDefault="00D9343D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кооперации финансовых, материальных, организационных ресурсов;</w:t>
      </w:r>
    </w:p>
    <w:p w:rsidR="00D9343D" w:rsidRDefault="00D9343D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эффективности  реализации  проектов   </w:t>
      </w:r>
      <w:proofErr w:type="spellStart"/>
      <w:r>
        <w:rPr>
          <w:sz w:val="28"/>
          <w:szCs w:val="28"/>
        </w:rPr>
        <w:t>муниципально-частного</w:t>
      </w:r>
      <w:proofErr w:type="spellEnd"/>
      <w:r>
        <w:rPr>
          <w:sz w:val="28"/>
          <w:szCs w:val="28"/>
        </w:rPr>
        <w:t xml:space="preserve">  партнерства;</w:t>
      </w:r>
    </w:p>
    <w:p w:rsidR="00D9343D" w:rsidRDefault="00D9343D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эффективного   использования   инструментов   бюджетного финансирования, владения, пользования и распоряжения муниципальным имуществом;</w:t>
      </w:r>
    </w:p>
    <w:p w:rsidR="00D9343D" w:rsidRDefault="00D9343D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6EEE">
        <w:rPr>
          <w:sz w:val="28"/>
          <w:szCs w:val="28"/>
        </w:rPr>
        <w:t xml:space="preserve">разделения ответственности, рисков и достигнутых результатов между сторонами </w:t>
      </w:r>
      <w:proofErr w:type="spellStart"/>
      <w:r w:rsidR="0096552A" w:rsidRPr="0096552A">
        <w:rPr>
          <w:sz w:val="28"/>
          <w:szCs w:val="28"/>
        </w:rPr>
        <w:t>муниципально-частного</w:t>
      </w:r>
      <w:proofErr w:type="spellEnd"/>
      <w:r w:rsidR="0096552A" w:rsidRPr="0096552A">
        <w:rPr>
          <w:sz w:val="28"/>
          <w:szCs w:val="28"/>
        </w:rPr>
        <w:t xml:space="preserve"> партнерства</w:t>
      </w:r>
      <w:r w:rsidR="007F6EEE">
        <w:rPr>
          <w:sz w:val="28"/>
          <w:szCs w:val="28"/>
        </w:rPr>
        <w:t>;</w:t>
      </w:r>
    </w:p>
    <w:p w:rsidR="007F6EEE" w:rsidRDefault="007F6EEE" w:rsidP="00FB3AE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прозрачности деятельности сторон </w:t>
      </w:r>
      <w:proofErr w:type="spellStart"/>
      <w:r w:rsidR="0096552A" w:rsidRPr="0096552A">
        <w:rPr>
          <w:sz w:val="28"/>
          <w:szCs w:val="28"/>
        </w:rPr>
        <w:t>муниципально-частного</w:t>
      </w:r>
      <w:proofErr w:type="spellEnd"/>
      <w:r w:rsidR="0096552A" w:rsidRPr="0096552A">
        <w:rPr>
          <w:sz w:val="28"/>
          <w:szCs w:val="28"/>
        </w:rPr>
        <w:t xml:space="preserve"> партнерства</w:t>
      </w:r>
      <w:r>
        <w:rPr>
          <w:sz w:val="28"/>
          <w:szCs w:val="28"/>
        </w:rPr>
        <w:t>.</w:t>
      </w:r>
    </w:p>
    <w:p w:rsidR="00626F01" w:rsidRPr="00626F01" w:rsidRDefault="00626F01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26F01">
        <w:rPr>
          <w:sz w:val="28"/>
          <w:szCs w:val="28"/>
        </w:rPr>
        <w:t>.</w:t>
      </w:r>
      <w:r w:rsidR="007F6EEE">
        <w:rPr>
          <w:sz w:val="28"/>
          <w:szCs w:val="28"/>
        </w:rPr>
        <w:t>3</w:t>
      </w:r>
      <w:r w:rsidRPr="00626F01">
        <w:rPr>
          <w:sz w:val="28"/>
          <w:szCs w:val="28"/>
        </w:rPr>
        <w:t xml:space="preserve">. </w:t>
      </w:r>
      <w:r w:rsidR="00E15E67">
        <w:rPr>
          <w:sz w:val="28"/>
          <w:szCs w:val="28"/>
        </w:rPr>
        <w:t>Термины, используемые в Положении, означают следующее (в алфавитном порядке)</w:t>
      </w:r>
      <w:r w:rsidRPr="00626F01">
        <w:rPr>
          <w:sz w:val="28"/>
          <w:szCs w:val="28"/>
        </w:rPr>
        <w:t>:</w:t>
      </w:r>
    </w:p>
    <w:p w:rsidR="00626F01" w:rsidRDefault="00020B3B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lastRenderedPageBreak/>
        <w:t>м</w:t>
      </w:r>
      <w:r w:rsidR="00626F01" w:rsidRPr="00E15E67">
        <w:rPr>
          <w:b/>
          <w:sz w:val="28"/>
          <w:szCs w:val="28"/>
        </w:rPr>
        <w:t>униципально-частное</w:t>
      </w:r>
      <w:proofErr w:type="spellEnd"/>
      <w:r w:rsidR="00626F01" w:rsidRPr="00E15E67">
        <w:rPr>
          <w:b/>
          <w:sz w:val="28"/>
          <w:szCs w:val="28"/>
        </w:rPr>
        <w:t xml:space="preserve"> партнерство</w:t>
      </w:r>
      <w:r w:rsidR="00626F01" w:rsidRPr="00626F01">
        <w:rPr>
          <w:sz w:val="28"/>
          <w:szCs w:val="28"/>
        </w:rPr>
        <w:t xml:space="preserve"> – </w:t>
      </w:r>
      <w:r w:rsidR="008E05BE">
        <w:rPr>
          <w:sz w:val="28"/>
          <w:szCs w:val="28"/>
        </w:rPr>
        <w:t xml:space="preserve">юридически оформленное на определенный срок и основанное на объединении </w:t>
      </w:r>
      <w:proofErr w:type="spellStart"/>
      <w:r w:rsidR="008E05BE">
        <w:rPr>
          <w:sz w:val="28"/>
          <w:szCs w:val="28"/>
        </w:rPr>
        <w:t>ресуров</w:t>
      </w:r>
      <w:proofErr w:type="spellEnd"/>
      <w:r w:rsidR="008E05BE">
        <w:rPr>
          <w:sz w:val="28"/>
          <w:szCs w:val="28"/>
        </w:rPr>
        <w:t xml:space="preserve">, распределении рисков сотрудничество публичного партнера, с одной стороны, и частного партнера, с другой стороны, которое осуществляется на основании соглашения о </w:t>
      </w:r>
      <w:proofErr w:type="spellStart"/>
      <w:r w:rsidR="008E05BE">
        <w:rPr>
          <w:sz w:val="28"/>
          <w:szCs w:val="28"/>
        </w:rPr>
        <w:t>муниципально-частном</w:t>
      </w:r>
      <w:proofErr w:type="spellEnd"/>
      <w:r w:rsidR="008E05BE">
        <w:rPr>
          <w:sz w:val="28"/>
          <w:szCs w:val="28"/>
        </w:rPr>
        <w:t xml:space="preserve"> партнерстве, </w:t>
      </w:r>
      <w:r w:rsidR="00B655D1">
        <w:rPr>
          <w:sz w:val="28"/>
          <w:szCs w:val="28"/>
        </w:rPr>
        <w:t>заключенных в соответствии с настоящим Положением</w:t>
      </w:r>
      <w:r w:rsidR="00A06B98">
        <w:rPr>
          <w:sz w:val="28"/>
          <w:szCs w:val="28"/>
        </w:rPr>
        <w:t xml:space="preserve"> и действующим Федеральным законодательством</w:t>
      </w:r>
      <w:r w:rsidR="00B655D1">
        <w:rPr>
          <w:sz w:val="28"/>
          <w:szCs w:val="28"/>
        </w:rPr>
        <w:t xml:space="preserve"> в целях привлечения в экономику частных инвестиций, обеспечения органами</w:t>
      </w:r>
      <w:r w:rsidR="00807273">
        <w:rPr>
          <w:sz w:val="28"/>
          <w:szCs w:val="28"/>
        </w:rPr>
        <w:t xml:space="preserve"> государственной власти и органами </w:t>
      </w:r>
      <w:r w:rsidR="00B655D1">
        <w:rPr>
          <w:sz w:val="28"/>
          <w:szCs w:val="28"/>
        </w:rPr>
        <w:t>местного самоуправления доступности</w:t>
      </w:r>
      <w:proofErr w:type="gramEnd"/>
      <w:r w:rsidR="00B655D1">
        <w:rPr>
          <w:sz w:val="28"/>
          <w:szCs w:val="28"/>
        </w:rPr>
        <w:t xml:space="preserve"> товаров, работ, услуг и повышения их качества.</w:t>
      </w:r>
    </w:p>
    <w:p w:rsidR="00E15E67" w:rsidRDefault="00020B3B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E15E67" w:rsidRPr="00E15E67">
        <w:rPr>
          <w:b/>
          <w:sz w:val="28"/>
          <w:szCs w:val="28"/>
        </w:rPr>
        <w:t>бщественная инфраструктура</w:t>
      </w:r>
      <w:r w:rsidR="00E15E67" w:rsidRPr="00E15E67">
        <w:rPr>
          <w:sz w:val="28"/>
          <w:szCs w:val="28"/>
        </w:rPr>
        <w:t xml:space="preserve"> – объекты, комплексы объектов, используемые для удовлетворения общественных потребностей и необходимые для социально-экономического развития муниципального образования город Новотроицк, которые могут быть созданы, обслуживаться, реконструироваться, модернизироваться частными партнерами согласно соглашениям о </w:t>
      </w:r>
      <w:proofErr w:type="spellStart"/>
      <w:r w:rsidR="00E15E67" w:rsidRPr="00E15E67">
        <w:rPr>
          <w:sz w:val="28"/>
          <w:szCs w:val="28"/>
        </w:rPr>
        <w:t>муниципально-частном</w:t>
      </w:r>
      <w:proofErr w:type="spellEnd"/>
      <w:r w:rsidR="00E15E67" w:rsidRPr="00E15E67">
        <w:rPr>
          <w:sz w:val="28"/>
          <w:szCs w:val="28"/>
        </w:rPr>
        <w:t xml:space="preserve"> партнерстве.</w:t>
      </w:r>
    </w:p>
    <w:p w:rsidR="00A06B98" w:rsidRDefault="00020B3B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E15E67" w:rsidRPr="00020B3B">
        <w:rPr>
          <w:b/>
          <w:sz w:val="28"/>
          <w:szCs w:val="28"/>
        </w:rPr>
        <w:t xml:space="preserve">оглашение о </w:t>
      </w:r>
      <w:proofErr w:type="spellStart"/>
      <w:r w:rsidR="00E15E67" w:rsidRPr="00020B3B">
        <w:rPr>
          <w:b/>
          <w:sz w:val="28"/>
          <w:szCs w:val="28"/>
        </w:rPr>
        <w:t>муниципально-частном</w:t>
      </w:r>
      <w:proofErr w:type="spellEnd"/>
      <w:r w:rsidR="00E15E67" w:rsidRPr="00020B3B">
        <w:rPr>
          <w:b/>
          <w:sz w:val="28"/>
          <w:szCs w:val="28"/>
        </w:rPr>
        <w:t xml:space="preserve"> партнерстве</w:t>
      </w:r>
      <w:r w:rsidR="00E15E67" w:rsidRPr="00E15E67">
        <w:rPr>
          <w:sz w:val="28"/>
          <w:szCs w:val="28"/>
        </w:rPr>
        <w:t xml:space="preserve"> - </w:t>
      </w:r>
      <w:r w:rsidR="00E44FBC">
        <w:rPr>
          <w:sz w:val="28"/>
          <w:szCs w:val="28"/>
        </w:rPr>
        <w:t>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настоящим Положением</w:t>
      </w:r>
      <w:r w:rsidR="00A06B98">
        <w:rPr>
          <w:sz w:val="28"/>
          <w:szCs w:val="28"/>
        </w:rPr>
        <w:t xml:space="preserve"> и действующим Федеральным законодательством</w:t>
      </w:r>
      <w:r w:rsidR="00E44FBC">
        <w:rPr>
          <w:sz w:val="28"/>
          <w:szCs w:val="28"/>
        </w:rPr>
        <w:t>.</w:t>
      </w:r>
    </w:p>
    <w:p w:rsidR="00626F01" w:rsidRPr="00626F01" w:rsidRDefault="00020B3B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</w:t>
      </w:r>
      <w:r w:rsidR="00626F01" w:rsidRPr="00E15E67">
        <w:rPr>
          <w:b/>
          <w:sz w:val="28"/>
          <w:szCs w:val="28"/>
        </w:rPr>
        <w:t xml:space="preserve">частники </w:t>
      </w:r>
      <w:proofErr w:type="spellStart"/>
      <w:r w:rsidR="00626F01" w:rsidRPr="00E15E67">
        <w:rPr>
          <w:b/>
          <w:sz w:val="28"/>
          <w:szCs w:val="28"/>
        </w:rPr>
        <w:t>муниципально-частного</w:t>
      </w:r>
      <w:proofErr w:type="spellEnd"/>
      <w:r w:rsidR="00626F01" w:rsidRPr="00E15E67">
        <w:rPr>
          <w:b/>
          <w:sz w:val="28"/>
          <w:szCs w:val="28"/>
        </w:rPr>
        <w:t xml:space="preserve"> партнерства</w:t>
      </w:r>
      <w:r w:rsidR="00626F01" w:rsidRPr="00626F01">
        <w:rPr>
          <w:sz w:val="28"/>
          <w:szCs w:val="28"/>
        </w:rPr>
        <w:t xml:space="preserve"> – муниципальное образование город Новотроицк в лице администрации муниципального образования город Новотроицк (далее – публичный партнер) с одной стороны и юридическое лицо, осуществляющее деятельность на основании соглашения (далее - частный партнер) с другой стороны.</w:t>
      </w:r>
    </w:p>
    <w:p w:rsidR="00626F01" w:rsidRDefault="00020B3B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</w:t>
      </w:r>
      <w:r w:rsidR="00626F01" w:rsidRPr="00E15E67">
        <w:rPr>
          <w:b/>
          <w:sz w:val="28"/>
          <w:szCs w:val="28"/>
        </w:rPr>
        <w:t xml:space="preserve">полномоченный орган для оценки эффективности проекта </w:t>
      </w:r>
      <w:proofErr w:type="spellStart"/>
      <w:r w:rsidR="00626F01" w:rsidRPr="00E15E67">
        <w:rPr>
          <w:b/>
          <w:sz w:val="28"/>
          <w:szCs w:val="28"/>
        </w:rPr>
        <w:t>муниципально-частного</w:t>
      </w:r>
      <w:proofErr w:type="spellEnd"/>
      <w:r w:rsidR="00626F01" w:rsidRPr="00E15E67">
        <w:rPr>
          <w:b/>
          <w:sz w:val="28"/>
          <w:szCs w:val="28"/>
        </w:rPr>
        <w:t xml:space="preserve"> партнерства</w:t>
      </w:r>
      <w:r w:rsidR="00626F01" w:rsidRPr="00626F01">
        <w:rPr>
          <w:sz w:val="28"/>
          <w:szCs w:val="28"/>
        </w:rPr>
        <w:t xml:space="preserve"> -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осуществление полномочий, предусмотренных частью 2  статьи  17  Федерального  закона  № 224-ФЗ.</w:t>
      </w:r>
    </w:p>
    <w:p w:rsidR="006D7EDD" w:rsidRDefault="006D7EDD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Понятия и термины, используемые в настоящем Положении, не определенные в настоящей статье, применяются в значениях, определенных федеральным и региональным законодательством.</w:t>
      </w:r>
    </w:p>
    <w:p w:rsidR="00CC3A8C" w:rsidRDefault="00CC3A8C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15C0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A0347D">
        <w:rPr>
          <w:sz w:val="28"/>
          <w:szCs w:val="28"/>
        </w:rPr>
        <w:t>Целями н</w:t>
      </w:r>
      <w:r>
        <w:rPr>
          <w:sz w:val="28"/>
          <w:szCs w:val="28"/>
        </w:rPr>
        <w:t>астояще</w:t>
      </w:r>
      <w:r w:rsidR="00A0347D">
        <w:rPr>
          <w:sz w:val="28"/>
          <w:szCs w:val="28"/>
        </w:rPr>
        <w:t>го</w:t>
      </w:r>
      <w:r>
        <w:rPr>
          <w:sz w:val="28"/>
          <w:szCs w:val="28"/>
        </w:rPr>
        <w:t xml:space="preserve"> Положени</w:t>
      </w:r>
      <w:r w:rsidR="00A0347D">
        <w:rPr>
          <w:sz w:val="28"/>
          <w:szCs w:val="28"/>
        </w:rPr>
        <w:t>я являются</w:t>
      </w:r>
      <w:r>
        <w:rPr>
          <w:sz w:val="28"/>
          <w:szCs w:val="28"/>
        </w:rPr>
        <w:t>:</w:t>
      </w:r>
    </w:p>
    <w:p w:rsidR="00A657E6" w:rsidRDefault="00A657E6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 w:rsidRPr="00A657E6">
        <w:rPr>
          <w:sz w:val="28"/>
          <w:szCs w:val="28"/>
        </w:rPr>
        <w:t>- обеспечени</w:t>
      </w:r>
      <w:r>
        <w:rPr>
          <w:sz w:val="28"/>
          <w:szCs w:val="28"/>
        </w:rPr>
        <w:t>е</w:t>
      </w:r>
      <w:r w:rsidRPr="00A657E6">
        <w:rPr>
          <w:sz w:val="28"/>
          <w:szCs w:val="28"/>
        </w:rPr>
        <w:t xml:space="preserve"> достижения результатов, запланированных органами власти муниципального образования город Новотроицк в рамках реализации государственных программ Оренбургской области и государственных программ Российской Федерации;</w:t>
      </w:r>
    </w:p>
    <w:p w:rsidR="0067531A" w:rsidRDefault="00A657E6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объединение муниципальных и частных ресурсов, </w:t>
      </w:r>
      <w:r w:rsidRPr="00A657E6">
        <w:rPr>
          <w:sz w:val="28"/>
          <w:szCs w:val="28"/>
        </w:rPr>
        <w:t xml:space="preserve">включая материальные, финансовые, интеллектуальные, научно-технические ресурсы, </w:t>
      </w:r>
      <w:r>
        <w:rPr>
          <w:sz w:val="28"/>
          <w:szCs w:val="28"/>
        </w:rPr>
        <w:t xml:space="preserve">на взаимовыгодной основе для решения вопросов, отнесенных </w:t>
      </w:r>
      <w:r w:rsidR="0067531A">
        <w:rPr>
          <w:sz w:val="28"/>
          <w:szCs w:val="28"/>
        </w:rPr>
        <w:t>в соответствии с законодательством к полномочиям органов местного самоуправления муниципального образования город Новотроицк (далее – вопросы местного значения города Новотроицка);</w:t>
      </w:r>
    </w:p>
    <w:p w:rsidR="0067531A" w:rsidRDefault="0067531A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повышение доступности и улучшение качества продукции (работ, услуг), предоставляемых потребителям на территории </w:t>
      </w:r>
      <w:r w:rsidRPr="0067531A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, за счет привлечения средств внебюджетных источников для реализации общественно значимых программ и проектов в социально-экономической сфере на территории </w:t>
      </w:r>
      <w:r w:rsidR="00EF5AF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город Новотроицк с использованием средств бюджета </w:t>
      </w:r>
      <w:r w:rsidR="00EF5AF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город </w:t>
      </w:r>
      <w:proofErr w:type="spellStart"/>
      <w:r>
        <w:rPr>
          <w:sz w:val="28"/>
          <w:szCs w:val="28"/>
        </w:rPr>
        <w:t>Новотроица</w:t>
      </w:r>
      <w:proofErr w:type="spellEnd"/>
      <w:r>
        <w:rPr>
          <w:sz w:val="28"/>
          <w:szCs w:val="28"/>
        </w:rPr>
        <w:t xml:space="preserve"> (далее – бюджет города) и (или) объектов муниципальной собственности</w:t>
      </w:r>
      <w:r w:rsidR="00783786">
        <w:rPr>
          <w:sz w:val="28"/>
          <w:szCs w:val="28"/>
        </w:rPr>
        <w:t>.</w:t>
      </w:r>
      <w:proofErr w:type="gramEnd"/>
    </w:p>
    <w:p w:rsidR="00783786" w:rsidRDefault="00783786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Задачами </w:t>
      </w:r>
      <w:proofErr w:type="spellStart"/>
      <w:r>
        <w:rPr>
          <w:sz w:val="28"/>
          <w:szCs w:val="28"/>
        </w:rPr>
        <w:t>муниципально-частного</w:t>
      </w:r>
      <w:proofErr w:type="spellEnd"/>
      <w:r>
        <w:rPr>
          <w:sz w:val="28"/>
          <w:szCs w:val="28"/>
        </w:rPr>
        <w:t xml:space="preserve"> партнерства являются:</w:t>
      </w:r>
    </w:p>
    <w:p w:rsidR="00BE6DC3" w:rsidRDefault="00A0347D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A0347D">
        <w:rPr>
          <w:sz w:val="28"/>
          <w:szCs w:val="28"/>
        </w:rPr>
        <w:t>ривлечение и эффективное использование му</w:t>
      </w:r>
      <w:r w:rsidR="00893D5B">
        <w:rPr>
          <w:sz w:val="28"/>
          <w:szCs w:val="28"/>
        </w:rPr>
        <w:t xml:space="preserve">ниципальных и частных ресурсов, </w:t>
      </w:r>
      <w:r w:rsidRPr="00A0347D">
        <w:rPr>
          <w:sz w:val="28"/>
          <w:szCs w:val="28"/>
        </w:rPr>
        <w:t>включая материальные</w:t>
      </w:r>
      <w:r w:rsidR="00D87777">
        <w:rPr>
          <w:sz w:val="28"/>
          <w:szCs w:val="28"/>
        </w:rPr>
        <w:t xml:space="preserve"> и</w:t>
      </w:r>
      <w:r w:rsidRPr="00A0347D">
        <w:rPr>
          <w:sz w:val="28"/>
          <w:szCs w:val="28"/>
        </w:rPr>
        <w:t xml:space="preserve"> финансовые</w:t>
      </w:r>
      <w:r w:rsidR="00D87777">
        <w:rPr>
          <w:sz w:val="28"/>
          <w:szCs w:val="28"/>
        </w:rPr>
        <w:t>,</w:t>
      </w:r>
      <w:r w:rsidR="00D87777" w:rsidRPr="00D87777">
        <w:rPr>
          <w:sz w:val="28"/>
          <w:szCs w:val="28"/>
        </w:rPr>
        <w:t>в целях выполнения работ по проектированию, текущему ремонту, капитальному ремонту, техническому обслуживанию, реконструкции, модернизации, эксплуатации объектов социальной и инженерной инфраструктуры или новому строительству объектов общественной (социальной) инфраструктуры и другие мероприятия</w:t>
      </w:r>
      <w:r w:rsidR="00D87777">
        <w:rPr>
          <w:sz w:val="28"/>
          <w:szCs w:val="28"/>
        </w:rPr>
        <w:t xml:space="preserve">, </w:t>
      </w:r>
      <w:r w:rsidRPr="00A0347D">
        <w:rPr>
          <w:sz w:val="28"/>
          <w:szCs w:val="28"/>
        </w:rPr>
        <w:t xml:space="preserve">для развития экономики и социальной сферы муниципального образования </w:t>
      </w:r>
      <w:r w:rsidR="00BE6DC3" w:rsidRPr="00BE6DC3">
        <w:rPr>
          <w:sz w:val="28"/>
          <w:szCs w:val="28"/>
        </w:rPr>
        <w:t>город Новотроицк</w:t>
      </w:r>
      <w:proofErr w:type="gramStart"/>
      <w:r w:rsidR="00D82285">
        <w:rPr>
          <w:sz w:val="28"/>
          <w:szCs w:val="28"/>
        </w:rPr>
        <w:t>.</w:t>
      </w:r>
      <w:r w:rsidR="00D82285" w:rsidRPr="00D82285">
        <w:rPr>
          <w:sz w:val="28"/>
          <w:szCs w:val="28"/>
        </w:rPr>
        <w:t>П</w:t>
      </w:r>
      <w:proofErr w:type="gramEnd"/>
      <w:r w:rsidR="00D82285" w:rsidRPr="00D82285">
        <w:rPr>
          <w:sz w:val="28"/>
          <w:szCs w:val="28"/>
        </w:rPr>
        <w:t>роводимые мероприятия за счет привлечения частных инвестиций утверждаются постановлением администрации муниципального образования город Новотроицк по форме согласно приложению №1 к настоящему Положению</w:t>
      </w:r>
      <w:proofErr w:type="gramStart"/>
      <w:r w:rsidR="00D82285" w:rsidRPr="00D82285">
        <w:rPr>
          <w:sz w:val="28"/>
          <w:szCs w:val="28"/>
        </w:rPr>
        <w:t>.</w:t>
      </w:r>
      <w:r w:rsidR="0067531A">
        <w:rPr>
          <w:sz w:val="28"/>
          <w:szCs w:val="28"/>
        </w:rPr>
        <w:t>;</w:t>
      </w:r>
      <w:proofErr w:type="gramEnd"/>
    </w:p>
    <w:p w:rsidR="00783786" w:rsidRDefault="00783786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 w:rsidRPr="0078378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повышение </w:t>
      </w:r>
      <w:r w:rsidRPr="00783786">
        <w:rPr>
          <w:sz w:val="28"/>
          <w:szCs w:val="28"/>
        </w:rPr>
        <w:t>эффективно</w:t>
      </w:r>
      <w:r>
        <w:rPr>
          <w:sz w:val="28"/>
          <w:szCs w:val="28"/>
        </w:rPr>
        <w:t>сти</w:t>
      </w:r>
      <w:r w:rsidRPr="00783786">
        <w:rPr>
          <w:sz w:val="28"/>
          <w:szCs w:val="28"/>
        </w:rPr>
        <w:t xml:space="preserve"> использования имущества, находящегося в муниципальной собственности </w:t>
      </w:r>
      <w:r w:rsidR="00AE4553">
        <w:rPr>
          <w:sz w:val="28"/>
          <w:szCs w:val="28"/>
        </w:rPr>
        <w:t>муниципального образования город</w:t>
      </w:r>
      <w:r w:rsidRPr="00783786">
        <w:rPr>
          <w:sz w:val="28"/>
          <w:szCs w:val="28"/>
        </w:rPr>
        <w:t xml:space="preserve"> Новотроицк (далее – муниципальное имущество);</w:t>
      </w:r>
    </w:p>
    <w:p w:rsidR="00D87777" w:rsidRDefault="00D87777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эффективное использование средств бюджета города;</w:t>
      </w:r>
    </w:p>
    <w:p w:rsidR="00D87777" w:rsidRDefault="00D87777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техническое и технологическое развитие общественно значимых объектов на территории </w:t>
      </w:r>
      <w:r w:rsidR="00AE455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 Новотроицк;</w:t>
      </w:r>
    </w:p>
    <w:p w:rsidR="003B2689" w:rsidRDefault="003B2689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-повышения уровня жизни населения;</w:t>
      </w:r>
    </w:p>
    <w:p w:rsidR="003B2689" w:rsidRDefault="00F6028B" w:rsidP="00626F01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создания нового имущества для реализации приоритетных направлений развития экономики и социальной сферы</w:t>
      </w:r>
      <w:r w:rsidR="00AE4553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город Новотроицк</w:t>
      </w:r>
      <w:r w:rsidR="003B2689">
        <w:rPr>
          <w:sz w:val="28"/>
          <w:szCs w:val="28"/>
        </w:rPr>
        <w:t>.</w:t>
      </w:r>
    </w:p>
    <w:p w:rsidR="00A0347D" w:rsidRPr="00912D42" w:rsidRDefault="00A0347D" w:rsidP="00211AF9">
      <w:pPr>
        <w:pStyle w:val="ac"/>
        <w:spacing w:after="0"/>
        <w:ind w:firstLine="709"/>
        <w:jc w:val="both"/>
        <w:rPr>
          <w:sz w:val="28"/>
          <w:szCs w:val="28"/>
        </w:rPr>
      </w:pPr>
      <w:r w:rsidRPr="00912D42">
        <w:rPr>
          <w:sz w:val="28"/>
          <w:szCs w:val="28"/>
        </w:rPr>
        <w:t>1.</w:t>
      </w:r>
      <w:r w:rsidR="00893D5B" w:rsidRPr="00912D42">
        <w:rPr>
          <w:sz w:val="28"/>
          <w:szCs w:val="28"/>
        </w:rPr>
        <w:t>6</w:t>
      </w:r>
      <w:r w:rsidRPr="00912D42">
        <w:rPr>
          <w:sz w:val="28"/>
          <w:szCs w:val="28"/>
        </w:rPr>
        <w:t xml:space="preserve">. </w:t>
      </w:r>
      <w:r w:rsidR="00893D5B" w:rsidRPr="00912D42">
        <w:rPr>
          <w:sz w:val="28"/>
          <w:szCs w:val="28"/>
        </w:rPr>
        <w:t xml:space="preserve">Нормативная основа </w:t>
      </w:r>
      <w:proofErr w:type="spellStart"/>
      <w:r w:rsidR="00893D5B" w:rsidRPr="00912D42">
        <w:rPr>
          <w:sz w:val="28"/>
          <w:szCs w:val="28"/>
        </w:rPr>
        <w:t>муниципально-частного</w:t>
      </w:r>
      <w:proofErr w:type="spellEnd"/>
      <w:r w:rsidR="00893D5B" w:rsidRPr="00912D42">
        <w:rPr>
          <w:sz w:val="28"/>
          <w:szCs w:val="28"/>
        </w:rPr>
        <w:t xml:space="preserve"> партнерства на территории муниципального образования город Новотроицк формируется с учетом требований следующих нормативных </w:t>
      </w:r>
      <w:r w:rsidR="00F2538F">
        <w:rPr>
          <w:sz w:val="28"/>
          <w:szCs w:val="28"/>
        </w:rPr>
        <w:t xml:space="preserve">правовых </w:t>
      </w:r>
      <w:r w:rsidR="00893D5B" w:rsidRPr="00912D42">
        <w:rPr>
          <w:sz w:val="28"/>
          <w:szCs w:val="28"/>
        </w:rPr>
        <w:t>документов:</w:t>
      </w:r>
    </w:p>
    <w:p w:rsidR="00893D5B" w:rsidRPr="00912D42" w:rsidRDefault="00893D5B" w:rsidP="00211AF9">
      <w:pPr>
        <w:pStyle w:val="ac"/>
        <w:spacing w:after="0"/>
        <w:ind w:firstLine="709"/>
        <w:jc w:val="both"/>
        <w:rPr>
          <w:sz w:val="28"/>
          <w:szCs w:val="28"/>
        </w:rPr>
      </w:pPr>
      <w:r w:rsidRPr="00912D42">
        <w:rPr>
          <w:sz w:val="28"/>
          <w:szCs w:val="28"/>
        </w:rPr>
        <w:t xml:space="preserve">- Федеральный закон от 13.07.2015 № 224-ФЗ «О государственно-частном партнерстве, </w:t>
      </w:r>
      <w:proofErr w:type="spellStart"/>
      <w:r w:rsidRPr="00912D42">
        <w:rPr>
          <w:sz w:val="28"/>
          <w:szCs w:val="28"/>
        </w:rPr>
        <w:t>муниципально-частном</w:t>
      </w:r>
      <w:proofErr w:type="spellEnd"/>
      <w:r w:rsidRPr="00912D42">
        <w:rPr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 (далее – Федеральный закон);</w:t>
      </w:r>
    </w:p>
    <w:p w:rsidR="00893D5B" w:rsidRDefault="00211AF9" w:rsidP="00211AF9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17A5">
        <w:rPr>
          <w:sz w:val="28"/>
          <w:szCs w:val="28"/>
        </w:rPr>
        <w:t>Постановление  Правительства Оренбургской области от 19.09.2016 № 671-п «О порядке взаимодействия органов исполнительной власти Оренбургской области при подготовке проектов государственно-частного партнерства, принятии решений о реализации проектов государственно-частного партнерства, реализации и мониторинге реализации соглашений о государственно-частном партнерстве»;</w:t>
      </w:r>
    </w:p>
    <w:p w:rsidR="003317A5" w:rsidRPr="00912D42" w:rsidRDefault="003317A5" w:rsidP="00211AF9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Устав </w:t>
      </w:r>
      <w:r w:rsidRPr="003317A5">
        <w:rPr>
          <w:sz w:val="28"/>
          <w:szCs w:val="28"/>
        </w:rPr>
        <w:t>муниципального образования город Новотроицк Оренбургской области</w:t>
      </w:r>
      <w:r>
        <w:rPr>
          <w:sz w:val="28"/>
          <w:szCs w:val="28"/>
        </w:rPr>
        <w:t>.</w:t>
      </w:r>
    </w:p>
    <w:p w:rsidR="00F3532A" w:rsidRDefault="00F3532A" w:rsidP="009072BA">
      <w:pPr>
        <w:pStyle w:val="ac"/>
        <w:tabs>
          <w:tab w:val="left" w:pos="709"/>
          <w:tab w:val="left" w:pos="851"/>
        </w:tabs>
        <w:spacing w:before="280" w:after="2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109CF">
        <w:rPr>
          <w:sz w:val="28"/>
          <w:szCs w:val="28"/>
        </w:rPr>
        <w:t xml:space="preserve">. </w:t>
      </w:r>
      <w:r>
        <w:rPr>
          <w:sz w:val="28"/>
          <w:szCs w:val="28"/>
        </w:rPr>
        <w:t>Форм</w:t>
      </w:r>
      <w:r w:rsidR="00A41CBD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и </w:t>
      </w:r>
      <w:r w:rsidR="00A41CBD">
        <w:rPr>
          <w:sz w:val="28"/>
          <w:szCs w:val="28"/>
        </w:rPr>
        <w:t>способы</w:t>
      </w:r>
      <w:r>
        <w:rPr>
          <w:sz w:val="28"/>
          <w:szCs w:val="28"/>
        </w:rPr>
        <w:t xml:space="preserve"> участия </w:t>
      </w:r>
      <w:r w:rsidR="006D43F9">
        <w:rPr>
          <w:sz w:val="28"/>
          <w:szCs w:val="28"/>
        </w:rPr>
        <w:t xml:space="preserve">муниципального образования </w:t>
      </w:r>
      <w:r w:rsidR="00A41CBD">
        <w:rPr>
          <w:sz w:val="28"/>
          <w:szCs w:val="28"/>
        </w:rPr>
        <w:t>город Новотрои</w:t>
      </w:r>
      <w:proofErr w:type="gramStart"/>
      <w:r w:rsidR="00A41CBD">
        <w:rPr>
          <w:sz w:val="28"/>
          <w:szCs w:val="28"/>
        </w:rPr>
        <w:t xml:space="preserve">цк </w:t>
      </w:r>
      <w:r>
        <w:rPr>
          <w:sz w:val="28"/>
          <w:szCs w:val="28"/>
        </w:rPr>
        <w:t>в пр</w:t>
      </w:r>
      <w:proofErr w:type="gramEnd"/>
      <w:r>
        <w:rPr>
          <w:sz w:val="28"/>
          <w:szCs w:val="28"/>
        </w:rPr>
        <w:t>оектах</w:t>
      </w:r>
      <w:r w:rsidR="00550DF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муниципально-частного</w:t>
      </w:r>
      <w:proofErr w:type="spellEnd"/>
      <w:r>
        <w:rPr>
          <w:sz w:val="28"/>
          <w:szCs w:val="28"/>
        </w:rPr>
        <w:t xml:space="preserve"> партнерства</w:t>
      </w:r>
    </w:p>
    <w:p w:rsid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0579A6">
        <w:rPr>
          <w:sz w:val="28"/>
          <w:szCs w:val="28"/>
        </w:rPr>
        <w:t xml:space="preserve">Администрация муниципального образования </w:t>
      </w:r>
      <w:r>
        <w:rPr>
          <w:sz w:val="28"/>
          <w:szCs w:val="28"/>
        </w:rPr>
        <w:t xml:space="preserve">город Новотроицк </w:t>
      </w:r>
      <w:r w:rsidRPr="000579A6">
        <w:rPr>
          <w:sz w:val="28"/>
          <w:szCs w:val="28"/>
        </w:rPr>
        <w:t xml:space="preserve">участвует в </w:t>
      </w:r>
      <w:proofErr w:type="spellStart"/>
      <w:r w:rsidRPr="000579A6">
        <w:rPr>
          <w:sz w:val="28"/>
          <w:szCs w:val="28"/>
        </w:rPr>
        <w:t>муниципально-частном</w:t>
      </w:r>
      <w:proofErr w:type="spellEnd"/>
      <w:r w:rsidRPr="000579A6">
        <w:rPr>
          <w:sz w:val="28"/>
          <w:szCs w:val="28"/>
        </w:rPr>
        <w:t xml:space="preserve"> партнерстве в соответствии с действующим законодательством и нормативно – правовыми актами </w:t>
      </w:r>
      <w:r w:rsidR="006D43F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 Новотроицк</w:t>
      </w:r>
      <w:r w:rsidRPr="000579A6">
        <w:rPr>
          <w:sz w:val="28"/>
          <w:szCs w:val="28"/>
        </w:rPr>
        <w:t>.</w:t>
      </w:r>
    </w:p>
    <w:p w:rsidR="000579A6" w:rsidRP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579A6">
        <w:rPr>
          <w:sz w:val="28"/>
          <w:szCs w:val="28"/>
        </w:rPr>
        <w:t xml:space="preserve">Формами </w:t>
      </w:r>
      <w:proofErr w:type="spellStart"/>
      <w:r w:rsidRPr="000579A6">
        <w:rPr>
          <w:sz w:val="28"/>
          <w:szCs w:val="28"/>
        </w:rPr>
        <w:t>муниципально-частного</w:t>
      </w:r>
      <w:proofErr w:type="spellEnd"/>
      <w:r w:rsidRPr="000579A6">
        <w:rPr>
          <w:sz w:val="28"/>
          <w:szCs w:val="28"/>
        </w:rPr>
        <w:t xml:space="preserve"> партнерства </w:t>
      </w:r>
      <w:r w:rsidR="006D43F9">
        <w:rPr>
          <w:sz w:val="28"/>
          <w:szCs w:val="28"/>
        </w:rPr>
        <w:t xml:space="preserve">на территории муниципального образования </w:t>
      </w:r>
      <w:r>
        <w:rPr>
          <w:sz w:val="28"/>
          <w:szCs w:val="28"/>
        </w:rPr>
        <w:t>город Новотроицк</w:t>
      </w:r>
      <w:r w:rsidRPr="000579A6">
        <w:rPr>
          <w:sz w:val="28"/>
          <w:szCs w:val="28"/>
        </w:rPr>
        <w:t xml:space="preserve"> являются:</w:t>
      </w:r>
    </w:p>
    <w:p w:rsidR="000579A6" w:rsidRP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 xml:space="preserve">.1. Вовлечение в инвестиционный процесс имущества, находящегося в муниципальной собственности </w:t>
      </w:r>
      <w:r w:rsidR="006D43F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 Новотроицк</w:t>
      </w:r>
      <w:r w:rsidRPr="000579A6">
        <w:rPr>
          <w:sz w:val="28"/>
          <w:szCs w:val="28"/>
        </w:rPr>
        <w:t>.</w:t>
      </w:r>
    </w:p>
    <w:p w:rsidR="000579A6" w:rsidRP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 xml:space="preserve">.2.Реализация инвестиционных проектов, в том числе </w:t>
      </w:r>
      <w:r>
        <w:rPr>
          <w:sz w:val="28"/>
          <w:szCs w:val="28"/>
        </w:rPr>
        <w:t>и</w:t>
      </w:r>
      <w:r w:rsidRPr="000579A6">
        <w:rPr>
          <w:sz w:val="28"/>
          <w:szCs w:val="28"/>
        </w:rPr>
        <w:t>нвестиционных проектов местного значения.</w:t>
      </w:r>
    </w:p>
    <w:p w:rsidR="000579A6" w:rsidRP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.3. Реализация инновационных проектов.</w:t>
      </w:r>
    </w:p>
    <w:p w:rsidR="000579A6" w:rsidRP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.4. Арендные отношения.</w:t>
      </w:r>
    </w:p>
    <w:p w:rsidR="000579A6" w:rsidRP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.5. Совместная деятельность по развитию застроенных территорий.</w:t>
      </w:r>
    </w:p>
    <w:p w:rsidR="000579A6" w:rsidRP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 xml:space="preserve">.6. Соглашения о сотрудничестве и взаимодействии в сфере социально – экономического развития муниципального образования </w:t>
      </w:r>
      <w:r w:rsidR="00FC78D5">
        <w:rPr>
          <w:sz w:val="28"/>
          <w:szCs w:val="28"/>
        </w:rPr>
        <w:t>город Новотроицк</w:t>
      </w:r>
      <w:r w:rsidRPr="000579A6">
        <w:rPr>
          <w:sz w:val="28"/>
          <w:szCs w:val="28"/>
        </w:rPr>
        <w:t>.</w:t>
      </w:r>
    </w:p>
    <w:p w:rsidR="00F3532A" w:rsidRDefault="000579A6" w:rsidP="009072B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0579A6">
        <w:rPr>
          <w:sz w:val="28"/>
          <w:szCs w:val="28"/>
        </w:rPr>
        <w:t xml:space="preserve">. Соглашения о </w:t>
      </w:r>
      <w:proofErr w:type="spellStart"/>
      <w:r w:rsidRPr="000579A6">
        <w:rPr>
          <w:sz w:val="28"/>
          <w:szCs w:val="28"/>
        </w:rPr>
        <w:t>муниципально-частном</w:t>
      </w:r>
      <w:proofErr w:type="spellEnd"/>
      <w:r w:rsidRPr="000579A6">
        <w:rPr>
          <w:sz w:val="28"/>
          <w:szCs w:val="28"/>
        </w:rPr>
        <w:t xml:space="preserve"> партнерстве в формах, предусмотренных подпунктами 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.1–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 xml:space="preserve">.6 пункта 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579A6">
        <w:rPr>
          <w:sz w:val="28"/>
          <w:szCs w:val="28"/>
        </w:rPr>
        <w:t xml:space="preserve"> настоящего раздела, заключаются в соответствии с действующим законодательством и нормативными правовыми актами </w:t>
      </w:r>
      <w:r w:rsidR="00FC78D5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 Новотроицк</w:t>
      </w:r>
      <w:r w:rsidRPr="000579A6">
        <w:rPr>
          <w:sz w:val="28"/>
          <w:szCs w:val="28"/>
        </w:rPr>
        <w:t>.</w:t>
      </w:r>
    </w:p>
    <w:p w:rsidR="00B50C7B" w:rsidRPr="00B50C7B" w:rsidRDefault="00B50C7B" w:rsidP="009072BA">
      <w:pPr>
        <w:pStyle w:val="ac"/>
        <w:spacing w:before="280" w:after="28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 Объекты соглашения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 Объектом соглашения могут являться: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.1.1. Частные автомобильные дороги или участки частных автомобильных дорог, защитные дорожные сооружения, искусственные дорожные сооружения, производственные объекты (объекты, используемые при капитальном ремонте, ремонте и содержании автомобильных дорог), элементы обустройства автомобильных дорог, объекты, предназначенные для взимания платы (в том числе пункты взимания платы), объекты дорожного сервиса;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.1.2. Транспорт общего пользования;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.1.3. Объекты железнодорожного транспорта;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.1.4. Объекты трубопроводного транспорта;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.1.5.Объекты по производству, передаче и распределению  электрической энергии;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.1.6. Гидротехнические сооружения;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.1.7. Подводные и подземные технические сооружения, переходы, линии связи и коммуникации, иные линейные объекты связи и коммуникации;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B50C7B">
        <w:rPr>
          <w:sz w:val="28"/>
          <w:szCs w:val="28"/>
        </w:rPr>
        <w:t>.1.8. Объекты здравоохранения, в том числе объекты, предназначенные для санаторно-курортного лечения и иной деятельности в сфере здравоохранения;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.1.9. Объекты образования, культуры, спорта, объекты, используемые для организации отдыха граждан и туризма, иные объекты социального обслуживания населения;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.1.10. Объекты, на которых осуществляются обработка, утилизация, обезвреживание, размещение твердых коммунальных отходов;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.1.11. Объекты благоустройства территорий, в том числе для их освещения;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.1.12. Мелиоративные системы и объекты их инженерной инфраструктуры, за исключением государственных мелиоративных систем.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.1.13. Объекты торговли, бытового обслуживания населения и общественного питания;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 xml:space="preserve">.1.14. </w:t>
      </w:r>
      <w:proofErr w:type="gramStart"/>
      <w:r w:rsidRPr="00B50C7B">
        <w:rPr>
          <w:sz w:val="28"/>
          <w:szCs w:val="28"/>
        </w:rPr>
        <w:t>Объекты производства, первичной и (или) последующей (промышленной) переработки, хранения сельскохозяйственной продукции, включенные в утвержденный Правительством Российской Федерации в соответствии с законодательством Российской Федерации о развитии сельского хозяйства перечень и определенные согласно критериям, установленным Правительством Российской Федерации.</w:t>
      </w:r>
      <w:proofErr w:type="gramEnd"/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.1.15. Объекты охотничьей инфраструктуры;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50C7B">
        <w:rPr>
          <w:sz w:val="28"/>
          <w:szCs w:val="28"/>
        </w:rPr>
        <w:t>.1.16. Имущественные комплексы, предназначенные для производства промышленной продукции и (или) осуществления иной деятельности в сфере промышленности.</w:t>
      </w:r>
    </w:p>
    <w:p w:rsidR="00B50C7B" w:rsidRPr="00B50C7B" w:rsidRDefault="00D062E8" w:rsidP="009072BA">
      <w:pPr>
        <w:pStyle w:val="ac"/>
        <w:spacing w:before="280" w:after="28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B50C7B" w:rsidRPr="00B50C7B">
        <w:rPr>
          <w:sz w:val="28"/>
          <w:szCs w:val="28"/>
        </w:rPr>
        <w:t xml:space="preserve">. Формы муниципальной поддержки развития </w:t>
      </w:r>
      <w:proofErr w:type="spellStart"/>
      <w:r w:rsidR="00B50C7B" w:rsidRPr="00B50C7B">
        <w:rPr>
          <w:sz w:val="28"/>
          <w:szCs w:val="28"/>
        </w:rPr>
        <w:t>муниципальн</w:t>
      </w:r>
      <w:proofErr w:type="gramStart"/>
      <w:r w:rsidR="00B50C7B" w:rsidRPr="00B50C7B">
        <w:rPr>
          <w:sz w:val="28"/>
          <w:szCs w:val="28"/>
        </w:rPr>
        <w:t>о</w:t>
      </w:r>
      <w:proofErr w:type="spellEnd"/>
      <w:r w:rsidR="00B50C7B" w:rsidRPr="00B50C7B">
        <w:rPr>
          <w:sz w:val="28"/>
          <w:szCs w:val="28"/>
        </w:rPr>
        <w:t>-</w:t>
      </w:r>
      <w:proofErr w:type="gramEnd"/>
      <w:r w:rsidR="00B50C7B" w:rsidRPr="00B50C7B">
        <w:rPr>
          <w:sz w:val="28"/>
          <w:szCs w:val="28"/>
        </w:rPr>
        <w:t xml:space="preserve"> частного партнерс</w:t>
      </w:r>
      <w:r w:rsidR="00B50C7B">
        <w:rPr>
          <w:sz w:val="28"/>
          <w:szCs w:val="28"/>
        </w:rPr>
        <w:t xml:space="preserve">тва </w:t>
      </w:r>
      <w:r>
        <w:rPr>
          <w:sz w:val="28"/>
          <w:szCs w:val="28"/>
        </w:rPr>
        <w:t>на территории</w:t>
      </w:r>
      <w:r w:rsidR="00B50C7B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="00B50C7B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="00B50C7B">
        <w:rPr>
          <w:sz w:val="28"/>
          <w:szCs w:val="28"/>
        </w:rPr>
        <w:t xml:space="preserve"> город Новотроицк</w:t>
      </w:r>
    </w:p>
    <w:p w:rsidR="00B50C7B" w:rsidRPr="00B50C7B" w:rsidRDefault="00D062E8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0C7B" w:rsidRPr="00B50C7B">
        <w:rPr>
          <w:sz w:val="28"/>
          <w:szCs w:val="28"/>
        </w:rPr>
        <w:t xml:space="preserve">.1. Формами </w:t>
      </w:r>
      <w:proofErr w:type="gramStart"/>
      <w:r w:rsidR="00B50C7B" w:rsidRPr="00B50C7B">
        <w:rPr>
          <w:sz w:val="28"/>
          <w:szCs w:val="28"/>
        </w:rPr>
        <w:t xml:space="preserve">муниципальной поддержки, оказываемой частным партнерам в целях развития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 </w:t>
      </w:r>
      <w:r>
        <w:rPr>
          <w:sz w:val="28"/>
          <w:szCs w:val="28"/>
        </w:rPr>
        <w:t>на территории</w:t>
      </w:r>
      <w:r w:rsidR="00B50C7B" w:rsidRPr="00B50C7B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="00B50C7B" w:rsidRPr="00B50C7B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ягород Новотроицк</w:t>
      </w:r>
      <w:r w:rsidR="00B50C7B" w:rsidRPr="00B50C7B">
        <w:rPr>
          <w:sz w:val="28"/>
          <w:szCs w:val="28"/>
        </w:rPr>
        <w:t xml:space="preserve"> являются</w:t>
      </w:r>
      <w:proofErr w:type="gramEnd"/>
      <w:r w:rsidR="00B50C7B" w:rsidRPr="00B50C7B">
        <w:rPr>
          <w:sz w:val="28"/>
          <w:szCs w:val="28"/>
        </w:rPr>
        <w:t>:</w:t>
      </w:r>
    </w:p>
    <w:p w:rsidR="00B50C7B" w:rsidRPr="00B50C7B" w:rsidRDefault="00D062E8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0C7B" w:rsidRPr="00B50C7B">
        <w:rPr>
          <w:sz w:val="28"/>
          <w:szCs w:val="28"/>
        </w:rPr>
        <w:t>.1.1. Информационная и консультационная поддержка.</w:t>
      </w:r>
    </w:p>
    <w:p w:rsidR="00B50C7B" w:rsidRPr="00B50C7B" w:rsidRDefault="00D062E8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0C7B" w:rsidRPr="00B50C7B">
        <w:rPr>
          <w:sz w:val="28"/>
          <w:szCs w:val="28"/>
        </w:rPr>
        <w:t xml:space="preserve">.2. Нормативными правовыми актами муниципального образования </w:t>
      </w:r>
      <w:r>
        <w:rPr>
          <w:sz w:val="28"/>
          <w:szCs w:val="28"/>
        </w:rPr>
        <w:t>город Новотроицк</w:t>
      </w:r>
      <w:r w:rsidR="00B50C7B" w:rsidRPr="00B50C7B">
        <w:rPr>
          <w:sz w:val="28"/>
          <w:szCs w:val="28"/>
        </w:rPr>
        <w:t xml:space="preserve"> могут предусматриваться иные формы муниципальной поддержки развития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 </w:t>
      </w:r>
      <w:r>
        <w:rPr>
          <w:sz w:val="28"/>
          <w:szCs w:val="28"/>
        </w:rPr>
        <w:t xml:space="preserve">на территории </w:t>
      </w:r>
      <w:r w:rsidR="00B50C7B" w:rsidRPr="00B50C7B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="00B50C7B" w:rsidRPr="00B50C7B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ягород Новотроицк</w:t>
      </w:r>
      <w:r w:rsidR="00B50C7B" w:rsidRPr="00B50C7B">
        <w:rPr>
          <w:sz w:val="28"/>
          <w:szCs w:val="28"/>
        </w:rPr>
        <w:t>.</w:t>
      </w:r>
    </w:p>
    <w:p w:rsidR="00B50C7B" w:rsidRDefault="00D062E8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0C7B" w:rsidRPr="00B50C7B">
        <w:rPr>
          <w:sz w:val="28"/>
          <w:szCs w:val="28"/>
        </w:rPr>
        <w:t xml:space="preserve">.3. Условия и порядок предоставления форм муниципальной поддержки развития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</w:t>
      </w:r>
      <w:r>
        <w:rPr>
          <w:sz w:val="28"/>
          <w:szCs w:val="28"/>
        </w:rPr>
        <w:t xml:space="preserve"> на территории</w:t>
      </w:r>
      <w:r w:rsidR="00B50C7B" w:rsidRPr="00B50C7B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="00B50C7B" w:rsidRPr="00B50C7B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 город Новотроицк</w:t>
      </w:r>
      <w:r w:rsidR="00B50C7B" w:rsidRPr="00B50C7B">
        <w:rPr>
          <w:sz w:val="28"/>
          <w:szCs w:val="28"/>
        </w:rPr>
        <w:t xml:space="preserve">, предусмотренных настоящим разделом, устанавливаются в соответствии с действующим законодательством и нормативными правовыми актами муниципального образования </w:t>
      </w:r>
      <w:r>
        <w:rPr>
          <w:sz w:val="28"/>
          <w:szCs w:val="28"/>
        </w:rPr>
        <w:t>город Новотроицк</w:t>
      </w:r>
      <w:r w:rsidR="00B50C7B" w:rsidRPr="00B50C7B">
        <w:rPr>
          <w:sz w:val="28"/>
          <w:szCs w:val="28"/>
        </w:rPr>
        <w:t>.</w:t>
      </w:r>
    </w:p>
    <w:p w:rsidR="009072BA" w:rsidRPr="00B50C7B" w:rsidRDefault="009072BA" w:rsidP="00B50C7B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B50C7B" w:rsidRPr="00B50C7B" w:rsidRDefault="00D062E8" w:rsidP="009072BA">
      <w:pPr>
        <w:pStyle w:val="ac"/>
        <w:spacing w:before="280"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50C7B" w:rsidRPr="00B50C7B">
        <w:rPr>
          <w:sz w:val="28"/>
          <w:szCs w:val="28"/>
        </w:rPr>
        <w:t>. Порядок подготовки, заключения, исполнения и прекращения</w:t>
      </w:r>
    </w:p>
    <w:p w:rsidR="00B50C7B" w:rsidRPr="00B50C7B" w:rsidRDefault="00B50C7B" w:rsidP="009072BA">
      <w:pPr>
        <w:pStyle w:val="ac"/>
        <w:spacing w:after="260"/>
        <w:ind w:firstLine="709"/>
        <w:jc w:val="center"/>
        <w:rPr>
          <w:sz w:val="28"/>
          <w:szCs w:val="28"/>
        </w:rPr>
      </w:pPr>
      <w:r w:rsidRPr="00B50C7B">
        <w:rPr>
          <w:sz w:val="28"/>
          <w:szCs w:val="28"/>
        </w:rPr>
        <w:t xml:space="preserve">соглашения о </w:t>
      </w:r>
      <w:proofErr w:type="spellStart"/>
      <w:r w:rsidRPr="00B50C7B">
        <w:rPr>
          <w:sz w:val="28"/>
          <w:szCs w:val="28"/>
        </w:rPr>
        <w:t>муниципально-частном</w:t>
      </w:r>
      <w:proofErr w:type="spellEnd"/>
      <w:r w:rsidRPr="00B50C7B">
        <w:rPr>
          <w:sz w:val="28"/>
          <w:szCs w:val="28"/>
        </w:rPr>
        <w:t xml:space="preserve"> партнерстве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 xml:space="preserve">.1. Разработка предложения о реализации проекта </w:t>
      </w:r>
      <w:proofErr w:type="spellStart"/>
      <w:r w:rsidR="00B50C7B" w:rsidRPr="00B50C7B">
        <w:rPr>
          <w:sz w:val="28"/>
          <w:szCs w:val="28"/>
        </w:rPr>
        <w:t>муниципально</w:t>
      </w:r>
      <w:proofErr w:type="spellEnd"/>
      <w:r w:rsidR="00B50C7B" w:rsidRPr="00B50C7B">
        <w:rPr>
          <w:sz w:val="28"/>
          <w:szCs w:val="28"/>
        </w:rPr>
        <w:t xml:space="preserve"> - частного партнерства, рассмотрение его уполномоченным органом, принятие решения о реализации проекта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партнерства, заключение, исполнение и прекращение соглашения о </w:t>
      </w:r>
      <w:proofErr w:type="spellStart"/>
      <w:r w:rsidR="00B50C7B" w:rsidRPr="00B50C7B">
        <w:rPr>
          <w:sz w:val="28"/>
          <w:szCs w:val="28"/>
        </w:rPr>
        <w:t>муниципальн</w:t>
      </w:r>
      <w:proofErr w:type="gramStart"/>
      <w:r w:rsidR="00B50C7B" w:rsidRPr="00B50C7B">
        <w:rPr>
          <w:sz w:val="28"/>
          <w:szCs w:val="28"/>
        </w:rPr>
        <w:t>о</w:t>
      </w:r>
      <w:proofErr w:type="spellEnd"/>
      <w:r w:rsidR="00B50C7B" w:rsidRPr="00B50C7B">
        <w:rPr>
          <w:sz w:val="28"/>
          <w:szCs w:val="28"/>
        </w:rPr>
        <w:t>-</w:t>
      </w:r>
      <w:proofErr w:type="gramEnd"/>
      <w:r w:rsidR="00B50C7B" w:rsidRPr="00B50C7B">
        <w:rPr>
          <w:sz w:val="28"/>
          <w:szCs w:val="28"/>
        </w:rPr>
        <w:t xml:space="preserve"> частном партнерстве осуществляются в соответствии с Федеральным законом.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 xml:space="preserve">.2. Предложения от юридических лиц, объединений юридических лиц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 (далее – предложение) направляются в </w:t>
      </w:r>
      <w:r>
        <w:rPr>
          <w:sz w:val="28"/>
          <w:szCs w:val="28"/>
        </w:rPr>
        <w:t>а</w:t>
      </w:r>
      <w:r w:rsidR="00B50C7B" w:rsidRPr="00B50C7B">
        <w:rPr>
          <w:sz w:val="28"/>
          <w:szCs w:val="28"/>
        </w:rPr>
        <w:t xml:space="preserve">дминистрацию муниципального образования </w:t>
      </w:r>
      <w:r>
        <w:rPr>
          <w:sz w:val="28"/>
          <w:szCs w:val="28"/>
        </w:rPr>
        <w:t>город Новотроицк</w:t>
      </w:r>
      <w:r w:rsidR="00B50C7B" w:rsidRPr="00B50C7B">
        <w:rPr>
          <w:sz w:val="28"/>
          <w:szCs w:val="28"/>
        </w:rPr>
        <w:t>. Предложение должно содержать следующую информацию: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 xml:space="preserve">- описание </w:t>
      </w:r>
      <w:r w:rsidR="00907197">
        <w:rPr>
          <w:sz w:val="28"/>
          <w:szCs w:val="28"/>
        </w:rPr>
        <w:t xml:space="preserve">проекта </w:t>
      </w:r>
      <w:r w:rsidRPr="00B50C7B">
        <w:rPr>
          <w:sz w:val="28"/>
          <w:szCs w:val="28"/>
        </w:rPr>
        <w:t>и обоснование его актуальности;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- цели и задачи реализации проекта, определяемые с учетом целей и задач, которые предусмотрены документами стратегического планирования;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- сведения о публичном партнере;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- проект соглашения, включающий в себя существенные условия, предусмотренные действующим законодательством, и иные не противоречащие законодательству Российской Федерации условия;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- оценку возможности получения сторонами соглашения дохода от реализации проекта;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proofErr w:type="gramStart"/>
      <w:r w:rsidRPr="00B50C7B">
        <w:rPr>
          <w:sz w:val="28"/>
          <w:szCs w:val="28"/>
        </w:rPr>
        <w:t>- прогнозируемый объем финансирования проекта, в том числе прогнозируемый объем финансирования проекта за счет средств бюджетов бюджетной системы Российской Федерации, и объем частного финансирования, в том числе необходимый объем собственных средств частного партнера и (или) необходимый объем заемного финансирования, а также планируемый срок погашения кредитов и займов в случае, если предусматривается заемное финансирование;</w:t>
      </w:r>
      <w:proofErr w:type="gramEnd"/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- описание рисков (при их наличии), связанных с реализацией проекта;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- сведения об эффективности проекта и обоснование его сравнительного преимущества;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- иные определенные Правительством Российской Федерации сведения.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 xml:space="preserve">.3. В срок, не превышающий девяноста дней со дня поступления указанного в п. </w:t>
      </w: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.2. настоящего Положения предложения, публичный партнер обязан рассмотреть такое предложение в порядке, установленном Правительством Российской Федерации, и принять одно из следующих решений: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1) о направлении предложения о реализации проекта на рассмотрение в уполномоченный орган в целях оценки эффективности и определения его сравнительного преимущества;</w:t>
      </w:r>
    </w:p>
    <w:p w:rsidR="00B50C7B" w:rsidRPr="00B50C7B" w:rsidRDefault="00B50C7B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 w:rsidRPr="00B50C7B">
        <w:rPr>
          <w:sz w:val="28"/>
          <w:szCs w:val="28"/>
        </w:rPr>
        <w:t>2) о невоз</w:t>
      </w:r>
      <w:r w:rsidR="00547F81">
        <w:rPr>
          <w:sz w:val="28"/>
          <w:szCs w:val="28"/>
        </w:rPr>
        <w:t xml:space="preserve">можности реализации проекта. </w:t>
      </w:r>
      <w:r w:rsidRPr="00B50C7B">
        <w:rPr>
          <w:sz w:val="28"/>
          <w:szCs w:val="28"/>
        </w:rPr>
        <w:t>Решение принимается в соответствии с действующим законодательством.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50C7B" w:rsidRPr="00B50C7B">
        <w:rPr>
          <w:sz w:val="28"/>
          <w:szCs w:val="28"/>
        </w:rPr>
        <w:t>.4. В случае</w:t>
      </w:r>
      <w:proofErr w:type="gramStart"/>
      <w:r w:rsidR="00B50C7B" w:rsidRPr="00B50C7B">
        <w:rPr>
          <w:sz w:val="28"/>
          <w:szCs w:val="28"/>
        </w:rPr>
        <w:t>,</w:t>
      </w:r>
      <w:proofErr w:type="gramEnd"/>
      <w:r w:rsidR="00B50C7B" w:rsidRPr="00B50C7B">
        <w:rPr>
          <w:sz w:val="28"/>
          <w:szCs w:val="28"/>
        </w:rPr>
        <w:t xml:space="preserve"> если публичным партнером принято решение о направлении указанного в п. </w:t>
      </w: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.2. настоящего Положения предложения о реализации проекта на рассмотрение в уполномоченный орган в целях оценки эффективности проекта и определения его сравнительного преимущества, публичный партнер в срок, не превышающий десяти дней со дня принятия такого решения, направляет предложение о реализации проекта, а также копии протоколов предварительных переговоров и (или) переговоров (в случае, если эти переговоры были проведены) на рассмотрение в уполномоченный орган.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 xml:space="preserve">.5. Уполномоченный орган рассматривает указанные в п. </w:t>
      </w: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.2. настоящего Положения предложения в соответствии с Федеральным законом.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 xml:space="preserve">.6. Решение о реализации проекта принимается </w:t>
      </w:r>
      <w:r w:rsidR="00363757">
        <w:rPr>
          <w:sz w:val="28"/>
          <w:szCs w:val="28"/>
        </w:rPr>
        <w:t xml:space="preserve"> главой муниципального образования город Новотроицк </w:t>
      </w:r>
      <w:r w:rsidR="00B50C7B" w:rsidRPr="00B50C7B">
        <w:rPr>
          <w:sz w:val="28"/>
          <w:szCs w:val="28"/>
        </w:rPr>
        <w:t>при наличии положительного заключения уполномоченного органа в срок, не превышающий шестидесяти дней со дня получения положительного заключения.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.7. На основании решения о реализации проекта публичный партнер в срок, не превышающий ста восьмидесяти дней со дня принятия данного решения, обеспечивает организацию и проведение конкурса на право заключения соглашения. Конкурс проводится в порядке и сроки, установленные действующим законодательством.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.8. Соглашение заключается в порядке и сроки, предусмотренные  действующим законодательством.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.9. Условия соглашения определяются сторонами соглашения при его заключении.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.10. Соглашение должно включать в себя следующие существенные условия: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="00B50C7B" w:rsidRPr="00B50C7B">
        <w:rPr>
          <w:sz w:val="28"/>
          <w:szCs w:val="28"/>
        </w:rPr>
        <w:t xml:space="preserve">лементы соглашения о </w:t>
      </w:r>
      <w:proofErr w:type="spellStart"/>
      <w:r w:rsidR="00B50C7B" w:rsidRPr="00B50C7B">
        <w:rPr>
          <w:sz w:val="28"/>
          <w:szCs w:val="28"/>
        </w:rPr>
        <w:t>муниципально</w:t>
      </w:r>
      <w:r w:rsidR="00547F81">
        <w:rPr>
          <w:sz w:val="28"/>
          <w:szCs w:val="28"/>
        </w:rPr>
        <w:t>-</w:t>
      </w:r>
      <w:r w:rsidR="00B50C7B" w:rsidRPr="00B50C7B">
        <w:rPr>
          <w:sz w:val="28"/>
          <w:szCs w:val="28"/>
        </w:rPr>
        <w:t>частном</w:t>
      </w:r>
      <w:proofErr w:type="spellEnd"/>
      <w:r w:rsidR="00B50C7B" w:rsidRPr="00B50C7B">
        <w:rPr>
          <w:sz w:val="28"/>
          <w:szCs w:val="28"/>
        </w:rPr>
        <w:t xml:space="preserve"> партнерстве, определяющие форму </w:t>
      </w:r>
      <w:proofErr w:type="spellStart"/>
      <w:r w:rsidR="00B50C7B" w:rsidRPr="00B50C7B">
        <w:rPr>
          <w:sz w:val="28"/>
          <w:szCs w:val="28"/>
        </w:rPr>
        <w:t>муниципально</w:t>
      </w:r>
      <w:r w:rsidR="00547F81">
        <w:rPr>
          <w:sz w:val="28"/>
          <w:szCs w:val="28"/>
        </w:rPr>
        <w:t>-</w:t>
      </w:r>
      <w:r w:rsidR="00B50C7B" w:rsidRPr="00B50C7B">
        <w:rPr>
          <w:sz w:val="28"/>
          <w:szCs w:val="28"/>
        </w:rPr>
        <w:t>частного</w:t>
      </w:r>
      <w:proofErr w:type="spellEnd"/>
      <w:r w:rsidR="00B50C7B" w:rsidRPr="00B50C7B">
        <w:rPr>
          <w:sz w:val="28"/>
          <w:szCs w:val="28"/>
        </w:rPr>
        <w:t xml:space="preserve"> партнерства, а также обязательства сторон соглашения, вытекающие из этих элементов;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B50C7B" w:rsidRPr="00B50C7B">
        <w:rPr>
          <w:sz w:val="28"/>
          <w:szCs w:val="28"/>
        </w:rPr>
        <w:t>начения критериев эффективности проекта и значения показателей его сравнительного преимущества, на основании которых получено положительное заключение уполномоченного органа, а также обязательства сторон по реализации соглашения в соответствии с этими значениями;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="00B50C7B" w:rsidRPr="00B50C7B">
        <w:rPr>
          <w:sz w:val="28"/>
          <w:szCs w:val="28"/>
        </w:rPr>
        <w:t xml:space="preserve">ведения об объекте соглашения, в том числе его </w:t>
      </w:r>
      <w:proofErr w:type="gramStart"/>
      <w:r w:rsidR="00B50C7B" w:rsidRPr="00B50C7B">
        <w:rPr>
          <w:sz w:val="28"/>
          <w:szCs w:val="28"/>
        </w:rPr>
        <w:t>технико- экономические</w:t>
      </w:r>
      <w:proofErr w:type="gramEnd"/>
      <w:r w:rsidR="00B50C7B" w:rsidRPr="00B50C7B">
        <w:rPr>
          <w:sz w:val="28"/>
          <w:szCs w:val="28"/>
        </w:rPr>
        <w:t xml:space="preserve"> показатели;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="00B50C7B" w:rsidRPr="00B50C7B">
        <w:rPr>
          <w:sz w:val="28"/>
          <w:szCs w:val="28"/>
        </w:rPr>
        <w:t>бязательство публичного партнера обеспечить  предоставление частному партнеру предназначенного для осуществления деятельности, предусмотренной соглашением, земельного участка (земельных участков), срок заключения договора аренды такого земельного участка, определяемый с учетом положений действующего законодательства, и размер арендной платы за такой земельный участок или порядок ее определения;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="00B50C7B" w:rsidRPr="00B50C7B">
        <w:rPr>
          <w:sz w:val="28"/>
          <w:szCs w:val="28"/>
        </w:rPr>
        <w:t>рок и (или) порядок определения срока действия соглашения;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-У</w:t>
      </w:r>
      <w:r w:rsidR="00B50C7B" w:rsidRPr="00B50C7B">
        <w:rPr>
          <w:sz w:val="28"/>
          <w:szCs w:val="28"/>
        </w:rPr>
        <w:t>словие и порядок возникновения права частной собственности на объект соглашения;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="00B50C7B" w:rsidRPr="00B50C7B">
        <w:rPr>
          <w:sz w:val="28"/>
          <w:szCs w:val="28"/>
        </w:rPr>
        <w:t>бязательства сторон соглашения обеспечить осуществление мероприятий по исполнению соглашения, в том числе исполнению обязательств, вытекающих из элементов соглашения, в соответствии с графиками осуществления каждого мероприятия в предусмотренные этими графиками сроки, а также порядок осуществления таких мероприятий;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B50C7B" w:rsidRPr="00B50C7B">
        <w:rPr>
          <w:sz w:val="28"/>
          <w:szCs w:val="28"/>
        </w:rPr>
        <w:t>орядок и сроки возмещения расходов сторон соглашения, в том числе в случае его досрочного прекращения;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="00B50C7B" w:rsidRPr="00B50C7B">
        <w:rPr>
          <w:sz w:val="28"/>
          <w:szCs w:val="28"/>
        </w:rPr>
        <w:t>пособы обеспечения исполнения частным партнером обязательств по соглашению (предоставление банком или иной кредитной организацией независимой гарантии (банковской гарантии), передача публичному партнеру в залог прав частного партнера по договору банковского счета, страхование риска ответственности частного партнера за нарушение обязательств по соглашению), размеры предоставляемого финансового обеспечения и срок, на который оно предоставляется;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0C7B" w:rsidRPr="00B50C7B">
        <w:rPr>
          <w:sz w:val="28"/>
          <w:szCs w:val="28"/>
        </w:rPr>
        <w:t xml:space="preserve"> Обязательства сторон в связи с досрочным прекращением соглашения, обязательства сторон в связи с заменой частного партнера, в том числе обязательство частного партнера передать находящийся в его собственности объект соглашения публичному партнеру в случаях, предусмотренных Федеральным законом и соглашением;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0C7B" w:rsidRPr="00B50C7B">
        <w:rPr>
          <w:sz w:val="28"/>
          <w:szCs w:val="28"/>
        </w:rPr>
        <w:t xml:space="preserve"> Ответственность сторон соглашения в случае неисполнения  или ненадлежащего исполнения обязательств по соглашению;</w:t>
      </w:r>
    </w:p>
    <w:p w:rsidR="00B50C7B" w:rsidRPr="00B50C7B" w:rsidRDefault="004330E7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0C7B" w:rsidRPr="00B50C7B">
        <w:rPr>
          <w:sz w:val="28"/>
          <w:szCs w:val="28"/>
        </w:rPr>
        <w:t xml:space="preserve"> Иные предусмотренные федеральными законами  существенные условия.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 xml:space="preserve">.11. Помимо условий, предусмотренные пунктом </w:t>
      </w:r>
      <w:r w:rsidR="00F93C34"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.10. настоящего раздела, соглашение может включать в себя иные условия, не противоречащие действующему законодательству.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.12. В соглашение могут быть внесены изменения при наличии согласия публичного партнера ичастного партнера. Условия соглашения, определенные на основании решения о реализации проекта и конкурсного предложения частного партнера относительно критериев конкурса, могут быть изменены органами государственной власти или главой муниципального образования, принявшими решение о реализации проекта.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.13. В соглашение могут быть внесены изменения на основании решения суда по требованию одной из сторон соглашения по основаниям, предусмотренным законодательством Российской Федерации, соглашением.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.14. Соглашение прекращается: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.14.1. по истечении срока действия;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.14.2. по соглашению сторон;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.14.3. в случае досрочного расторжения по решению суда;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.14.4. по иным основаниям, предусмотренным соглашением.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>.15. Досрочное прекращение соглашения осуществляется в случаях и порядке предусмотренных Федеральным законом.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50C7B" w:rsidRPr="00B50C7B">
        <w:rPr>
          <w:sz w:val="28"/>
          <w:szCs w:val="28"/>
        </w:rPr>
        <w:t xml:space="preserve">.16. Контроль исполнения частным партнером условий соглашения осуществляется </w:t>
      </w:r>
      <w:r w:rsidR="00F93C34">
        <w:rPr>
          <w:sz w:val="28"/>
          <w:szCs w:val="28"/>
        </w:rPr>
        <w:t>а</w:t>
      </w:r>
      <w:r w:rsidR="00B50C7B" w:rsidRPr="00B50C7B">
        <w:rPr>
          <w:sz w:val="28"/>
          <w:szCs w:val="28"/>
        </w:rPr>
        <w:t xml:space="preserve">дминистрацией муниципального образования </w:t>
      </w:r>
      <w:r w:rsidR="00F93C34">
        <w:rPr>
          <w:sz w:val="28"/>
          <w:szCs w:val="28"/>
        </w:rPr>
        <w:t>город Новотроицк</w:t>
      </w:r>
      <w:r w:rsidR="00B50C7B" w:rsidRPr="00B50C7B">
        <w:rPr>
          <w:sz w:val="28"/>
          <w:szCs w:val="28"/>
        </w:rPr>
        <w:t xml:space="preserve"> в соответствии </w:t>
      </w:r>
      <w:r w:rsidR="00F93C34">
        <w:rPr>
          <w:sz w:val="28"/>
          <w:szCs w:val="28"/>
        </w:rPr>
        <w:t xml:space="preserve">с </w:t>
      </w:r>
      <w:r w:rsidR="00B50C7B" w:rsidRPr="00B50C7B">
        <w:rPr>
          <w:sz w:val="28"/>
          <w:szCs w:val="28"/>
        </w:rPr>
        <w:t>действующим законодательством.</w:t>
      </w:r>
    </w:p>
    <w:p w:rsidR="00B50C7B" w:rsidRPr="00B50C7B" w:rsidRDefault="00547F8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0C7B" w:rsidRPr="00B50C7B">
        <w:rPr>
          <w:sz w:val="28"/>
          <w:szCs w:val="28"/>
        </w:rPr>
        <w:t xml:space="preserve">.17. Реестр соглашений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 ведется </w:t>
      </w:r>
      <w:r w:rsidR="00F93C34">
        <w:rPr>
          <w:sz w:val="28"/>
          <w:szCs w:val="28"/>
        </w:rPr>
        <w:t>а</w:t>
      </w:r>
      <w:r w:rsidR="00B50C7B" w:rsidRPr="00B50C7B">
        <w:rPr>
          <w:sz w:val="28"/>
          <w:szCs w:val="28"/>
        </w:rPr>
        <w:t xml:space="preserve">дминистрацией муниципального образования </w:t>
      </w:r>
      <w:r w:rsidR="00F93C34">
        <w:rPr>
          <w:sz w:val="28"/>
          <w:szCs w:val="28"/>
        </w:rPr>
        <w:t xml:space="preserve">город Новотроицк </w:t>
      </w:r>
      <w:r w:rsidR="00B50C7B" w:rsidRPr="00B50C7B">
        <w:rPr>
          <w:sz w:val="28"/>
          <w:szCs w:val="28"/>
        </w:rPr>
        <w:t>по форме согласно приложению № 3, к настоящему Положению.</w:t>
      </w:r>
    </w:p>
    <w:p w:rsidR="00B50C7B" w:rsidRPr="00B50C7B" w:rsidRDefault="00F93C34" w:rsidP="00F93C34">
      <w:pPr>
        <w:pStyle w:val="ac"/>
        <w:spacing w:before="240"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 Полномочия муниципального образования </w:t>
      </w:r>
      <w:r>
        <w:rPr>
          <w:sz w:val="28"/>
          <w:szCs w:val="28"/>
        </w:rPr>
        <w:t>город Новотрои</w:t>
      </w:r>
      <w:proofErr w:type="gramStart"/>
      <w:r>
        <w:rPr>
          <w:sz w:val="28"/>
          <w:szCs w:val="28"/>
        </w:rPr>
        <w:t xml:space="preserve">цк </w:t>
      </w:r>
      <w:r w:rsidR="00B50C7B" w:rsidRPr="00B50C7B">
        <w:rPr>
          <w:sz w:val="28"/>
          <w:szCs w:val="28"/>
        </w:rPr>
        <w:t>в сф</w:t>
      </w:r>
      <w:proofErr w:type="gramEnd"/>
      <w:r w:rsidR="00B50C7B" w:rsidRPr="00B50C7B">
        <w:rPr>
          <w:sz w:val="28"/>
          <w:szCs w:val="28"/>
        </w:rPr>
        <w:t xml:space="preserve">ере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</w:t>
      </w:r>
    </w:p>
    <w:p w:rsid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.1. Глава муниципального образования </w:t>
      </w:r>
      <w:r>
        <w:rPr>
          <w:sz w:val="28"/>
          <w:szCs w:val="28"/>
        </w:rPr>
        <w:t>город Новотрои</w:t>
      </w:r>
      <w:proofErr w:type="gramStart"/>
      <w:r>
        <w:rPr>
          <w:sz w:val="28"/>
          <w:szCs w:val="28"/>
        </w:rPr>
        <w:t>цк</w:t>
      </w:r>
      <w:r w:rsidR="00B50C7B" w:rsidRPr="00B50C7B">
        <w:rPr>
          <w:sz w:val="28"/>
          <w:szCs w:val="28"/>
        </w:rPr>
        <w:t xml:space="preserve"> в сф</w:t>
      </w:r>
      <w:proofErr w:type="gramEnd"/>
      <w:r w:rsidR="00B50C7B" w:rsidRPr="00B50C7B">
        <w:rPr>
          <w:sz w:val="28"/>
          <w:szCs w:val="28"/>
        </w:rPr>
        <w:t xml:space="preserve">ере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 осуществляет следующие полномочия:</w:t>
      </w:r>
    </w:p>
    <w:p w:rsidR="007005C1" w:rsidRPr="00B50C7B" w:rsidRDefault="007005C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6.1.1. определяет орган местного самоуправления муниципального образования город Новотроицк, уполномоченный на осуществление полномочий в сфере </w:t>
      </w:r>
      <w:proofErr w:type="spellStart"/>
      <w:r>
        <w:rPr>
          <w:sz w:val="28"/>
          <w:szCs w:val="28"/>
        </w:rPr>
        <w:t>муниципально-частного</w:t>
      </w:r>
      <w:proofErr w:type="spellEnd"/>
      <w:r>
        <w:rPr>
          <w:sz w:val="28"/>
          <w:szCs w:val="28"/>
        </w:rPr>
        <w:t xml:space="preserve"> партнерства;</w:t>
      </w:r>
    </w:p>
    <w:p w:rsid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>.1.</w:t>
      </w:r>
      <w:r w:rsidR="007005C1">
        <w:rPr>
          <w:sz w:val="28"/>
          <w:szCs w:val="28"/>
        </w:rPr>
        <w:t>2</w:t>
      </w:r>
      <w:r w:rsidR="00B50C7B" w:rsidRPr="00B50C7B">
        <w:rPr>
          <w:sz w:val="28"/>
          <w:szCs w:val="28"/>
        </w:rPr>
        <w:t xml:space="preserve">. </w:t>
      </w:r>
      <w:r w:rsidR="007005C1">
        <w:rPr>
          <w:sz w:val="28"/>
          <w:szCs w:val="28"/>
        </w:rPr>
        <w:t>п</w:t>
      </w:r>
      <w:r w:rsidR="00B50C7B" w:rsidRPr="00B50C7B">
        <w:rPr>
          <w:sz w:val="28"/>
          <w:szCs w:val="28"/>
        </w:rPr>
        <w:t>рин</w:t>
      </w:r>
      <w:r w:rsidR="007005C1">
        <w:rPr>
          <w:sz w:val="28"/>
          <w:szCs w:val="28"/>
        </w:rPr>
        <w:t>имает</w:t>
      </w:r>
      <w:r w:rsidR="00B50C7B" w:rsidRPr="00B50C7B">
        <w:rPr>
          <w:sz w:val="28"/>
          <w:szCs w:val="28"/>
        </w:rPr>
        <w:t xml:space="preserve"> решени</w:t>
      </w:r>
      <w:r w:rsidR="007005C1">
        <w:rPr>
          <w:sz w:val="28"/>
          <w:szCs w:val="28"/>
        </w:rPr>
        <w:t>е</w:t>
      </w:r>
      <w:r w:rsidR="00B50C7B" w:rsidRPr="00B50C7B">
        <w:rPr>
          <w:sz w:val="28"/>
          <w:szCs w:val="28"/>
        </w:rPr>
        <w:t xml:space="preserve"> о реализации проекта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партнерства, если публичным партнером является муниципальное образование </w:t>
      </w:r>
      <w:r w:rsidR="007005C1">
        <w:rPr>
          <w:sz w:val="28"/>
          <w:szCs w:val="28"/>
        </w:rPr>
        <w:t xml:space="preserve">город Новотроицк </w:t>
      </w:r>
      <w:r w:rsidR="00B50C7B" w:rsidRPr="00B50C7B">
        <w:rPr>
          <w:sz w:val="28"/>
          <w:szCs w:val="28"/>
        </w:rPr>
        <w:t xml:space="preserve">либо планируется проведение совместного конкурса с участием муниципального образования </w:t>
      </w:r>
      <w:r w:rsidR="007005C1">
        <w:rPr>
          <w:sz w:val="28"/>
          <w:szCs w:val="28"/>
        </w:rPr>
        <w:t xml:space="preserve">город Новотроицк </w:t>
      </w:r>
      <w:r w:rsidR="00B50C7B" w:rsidRPr="00B50C7B">
        <w:rPr>
          <w:sz w:val="28"/>
          <w:szCs w:val="28"/>
        </w:rPr>
        <w:t xml:space="preserve">(за исключением случая, в котором планируется проведение совместного конкурса с участием Российской Федерации, </w:t>
      </w:r>
      <w:r w:rsidR="007005C1">
        <w:rPr>
          <w:sz w:val="28"/>
          <w:szCs w:val="28"/>
        </w:rPr>
        <w:t>Оренбургской области</w:t>
      </w:r>
      <w:r w:rsidR="00B50C7B" w:rsidRPr="00B50C7B">
        <w:rPr>
          <w:sz w:val="28"/>
          <w:szCs w:val="28"/>
        </w:rPr>
        <w:t>);</w:t>
      </w:r>
    </w:p>
    <w:p w:rsidR="007005C1" w:rsidRPr="00B50C7B" w:rsidRDefault="007005C1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6.1.3. направляет в орган исполнительной власти Оренбургской области, определенный высшим исполнительным органом государственной власти Оренбургской области, проект </w:t>
      </w:r>
      <w:proofErr w:type="spellStart"/>
      <w:r>
        <w:rPr>
          <w:sz w:val="28"/>
          <w:szCs w:val="28"/>
        </w:rPr>
        <w:t>муниципально-частного</w:t>
      </w:r>
      <w:proofErr w:type="spellEnd"/>
      <w:r>
        <w:rPr>
          <w:sz w:val="28"/>
          <w:szCs w:val="28"/>
        </w:rPr>
        <w:t xml:space="preserve"> партнерства для </w:t>
      </w:r>
      <w:r w:rsidR="0031577B">
        <w:rPr>
          <w:sz w:val="28"/>
          <w:szCs w:val="28"/>
        </w:rPr>
        <w:t xml:space="preserve">проведения оценки эффективности проекта и определения его сравнительного преимущества в соответствии с частями 2 – 5 статьи 9 Федерального закона. 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>.1.</w:t>
      </w:r>
      <w:r w:rsidR="0031577B">
        <w:rPr>
          <w:sz w:val="28"/>
          <w:szCs w:val="28"/>
        </w:rPr>
        <w:t>4</w:t>
      </w:r>
      <w:r w:rsidR="00B50C7B" w:rsidRPr="00B50C7B">
        <w:rPr>
          <w:sz w:val="28"/>
          <w:szCs w:val="28"/>
        </w:rPr>
        <w:t>. осущес</w:t>
      </w:r>
      <w:r w:rsidR="0031577B">
        <w:rPr>
          <w:sz w:val="28"/>
          <w:szCs w:val="28"/>
        </w:rPr>
        <w:t xml:space="preserve">твляет </w:t>
      </w:r>
      <w:r w:rsidR="00B50C7B" w:rsidRPr="00B50C7B">
        <w:rPr>
          <w:sz w:val="28"/>
          <w:szCs w:val="28"/>
        </w:rPr>
        <w:t>ины</w:t>
      </w:r>
      <w:r w:rsidR="0031577B">
        <w:rPr>
          <w:sz w:val="28"/>
          <w:szCs w:val="28"/>
        </w:rPr>
        <w:t>е</w:t>
      </w:r>
      <w:r w:rsidR="00B50C7B" w:rsidRPr="00B50C7B">
        <w:rPr>
          <w:sz w:val="28"/>
          <w:szCs w:val="28"/>
        </w:rPr>
        <w:t xml:space="preserve"> полномочи</w:t>
      </w:r>
      <w:r w:rsidR="0031577B">
        <w:rPr>
          <w:sz w:val="28"/>
          <w:szCs w:val="28"/>
        </w:rPr>
        <w:t>я</w:t>
      </w:r>
      <w:r w:rsidR="00B50C7B" w:rsidRPr="00B50C7B">
        <w:rPr>
          <w:sz w:val="28"/>
          <w:szCs w:val="28"/>
        </w:rPr>
        <w:t>, предусмотренны</w:t>
      </w:r>
      <w:r w:rsidR="0031577B">
        <w:rPr>
          <w:sz w:val="28"/>
          <w:szCs w:val="28"/>
        </w:rPr>
        <w:t>е</w:t>
      </w:r>
      <w:r w:rsidR="00B50C7B" w:rsidRPr="00B50C7B">
        <w:rPr>
          <w:sz w:val="28"/>
          <w:szCs w:val="28"/>
        </w:rPr>
        <w:t xml:space="preserve"> Федеральным законом, другими федеральными законами и нормативными правовыми актами Российской Федерации, нормативными правовыми актами Оренбургской области Российской Федерации, уставом муниципального образования и муниципальными правовыми актами.</w:t>
      </w:r>
      <w:proofErr w:type="gramEnd"/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.2. Администрация муниципального образования </w:t>
      </w:r>
      <w:r>
        <w:rPr>
          <w:sz w:val="28"/>
          <w:szCs w:val="28"/>
        </w:rPr>
        <w:t>город Новотроицк</w:t>
      </w:r>
      <w:r w:rsidR="00B50C7B" w:rsidRPr="00B50C7B">
        <w:rPr>
          <w:sz w:val="28"/>
          <w:szCs w:val="28"/>
        </w:rPr>
        <w:t xml:space="preserve"> уполномочена на осуществление следующих полномочий: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.2.1. обеспечение координации деятельности органов местного самоуправления при реализации проекта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партнерства;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.2.2. согласование публичному партнеру конкурсной документации для проведения конкурсов на право заключения соглашения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партнерстве;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.2.3. осуществление мониторинга реализации соглашения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партнерстве;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.2.4. содействие в защите прав и законных интересов публичных партнеров и частных партнеров в процессе реализации соглашения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партнерстве;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B50C7B" w:rsidRPr="00B50C7B">
        <w:rPr>
          <w:sz w:val="28"/>
          <w:szCs w:val="28"/>
        </w:rPr>
        <w:t xml:space="preserve">.2.5. ведение реестра заключенных соглашений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партнерстве;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.2.6. обеспечение открытости и доступности информации о </w:t>
      </w:r>
      <w:proofErr w:type="gramStart"/>
      <w:r w:rsidR="00B50C7B" w:rsidRPr="00B50C7B">
        <w:rPr>
          <w:sz w:val="28"/>
          <w:szCs w:val="28"/>
        </w:rPr>
        <w:t>соглашении</w:t>
      </w:r>
      <w:proofErr w:type="gramEnd"/>
      <w:r w:rsidR="00B50C7B" w:rsidRPr="00B50C7B">
        <w:rPr>
          <w:sz w:val="28"/>
          <w:szCs w:val="28"/>
        </w:rPr>
        <w:t xml:space="preserve">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партнерстве;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.2.7. представление в уполномоченный орган результатов мониторинга реализации соглашения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партнерстве;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>.2.8. осуществление иных полномочий, предусмотренных Федеральным законом, другими федеральными законами, законами и нормативными правовыми актами Оренбургской области Российской Федерации, уставом муниципального образования и муниципальными правовыми актами.</w:t>
      </w:r>
    </w:p>
    <w:p w:rsidR="00B50C7B" w:rsidRPr="00B50C7B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.3.Главамуниципальногообразованиянаправляетв уполномоченный орган проект </w:t>
      </w:r>
      <w:proofErr w:type="spellStart"/>
      <w:r w:rsidR="00B50C7B" w:rsidRPr="00B50C7B">
        <w:rPr>
          <w:sz w:val="28"/>
          <w:szCs w:val="28"/>
        </w:rPr>
        <w:t>муниципально-частного</w:t>
      </w:r>
      <w:proofErr w:type="spellEnd"/>
      <w:r w:rsidR="00B50C7B" w:rsidRPr="00B50C7B">
        <w:rPr>
          <w:sz w:val="28"/>
          <w:szCs w:val="28"/>
        </w:rPr>
        <w:t xml:space="preserve"> партнерства для проведения оценки эффективности проекта и определения его сравнительного преимущества в соответствии с действующим законодательством.</w:t>
      </w:r>
    </w:p>
    <w:p w:rsidR="000579A6" w:rsidRDefault="00F93C34" w:rsidP="00B50C7B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C7B" w:rsidRPr="00B50C7B">
        <w:rPr>
          <w:sz w:val="28"/>
          <w:szCs w:val="28"/>
        </w:rPr>
        <w:t xml:space="preserve">.4. Информация о </w:t>
      </w:r>
      <w:proofErr w:type="spellStart"/>
      <w:r w:rsidR="00B50C7B" w:rsidRPr="00B50C7B">
        <w:rPr>
          <w:sz w:val="28"/>
          <w:szCs w:val="28"/>
        </w:rPr>
        <w:t>муниципально-частном</w:t>
      </w:r>
      <w:proofErr w:type="spellEnd"/>
      <w:r w:rsidR="00B50C7B" w:rsidRPr="00B50C7B">
        <w:rPr>
          <w:sz w:val="28"/>
          <w:szCs w:val="28"/>
        </w:rPr>
        <w:t xml:space="preserve"> партнерстве подлежит размещению на официальном сайте </w:t>
      </w:r>
      <w:r>
        <w:rPr>
          <w:sz w:val="28"/>
          <w:szCs w:val="28"/>
        </w:rPr>
        <w:t>а</w:t>
      </w:r>
      <w:r w:rsidR="00B50C7B" w:rsidRPr="00B50C7B">
        <w:rPr>
          <w:sz w:val="28"/>
          <w:szCs w:val="28"/>
        </w:rPr>
        <w:t xml:space="preserve">дминистрации муниципального образования </w:t>
      </w:r>
      <w:r>
        <w:rPr>
          <w:sz w:val="28"/>
          <w:szCs w:val="28"/>
        </w:rPr>
        <w:t>город Новотроицк</w:t>
      </w:r>
      <w:r w:rsidR="00B50C7B" w:rsidRPr="00B50C7B">
        <w:rPr>
          <w:sz w:val="28"/>
          <w:szCs w:val="28"/>
        </w:rPr>
        <w:t xml:space="preserve"> в </w:t>
      </w:r>
      <w:proofErr w:type="gramStart"/>
      <w:r w:rsidR="00B50C7B" w:rsidRPr="00B50C7B">
        <w:rPr>
          <w:sz w:val="28"/>
          <w:szCs w:val="28"/>
        </w:rPr>
        <w:t>срок</w:t>
      </w:r>
      <w:proofErr w:type="gramEnd"/>
      <w:r w:rsidR="00B50C7B" w:rsidRPr="00B50C7B">
        <w:rPr>
          <w:sz w:val="28"/>
          <w:szCs w:val="28"/>
        </w:rPr>
        <w:t xml:space="preserve"> не превышающий двух рабочих дней после подготовки такой информации.</w:t>
      </w:r>
    </w:p>
    <w:p w:rsidR="000579A6" w:rsidRDefault="000579A6" w:rsidP="000579A6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FB3AEC" w:rsidRDefault="00FB3AEC" w:rsidP="00FB3AEC">
      <w:pPr>
        <w:pStyle w:val="ac"/>
        <w:spacing w:after="0"/>
        <w:jc w:val="both"/>
        <w:rPr>
          <w:sz w:val="28"/>
          <w:szCs w:val="28"/>
        </w:rPr>
      </w:pPr>
    </w:p>
    <w:p w:rsidR="00FB3AEC" w:rsidRPr="009F1115" w:rsidRDefault="00FB3AEC" w:rsidP="004D23FE">
      <w:pPr>
        <w:pStyle w:val="ac"/>
        <w:spacing w:after="0"/>
        <w:jc w:val="both"/>
        <w:rPr>
          <w:sz w:val="28"/>
          <w:szCs w:val="28"/>
        </w:rPr>
      </w:pPr>
    </w:p>
    <w:p w:rsidR="00FB3AEC" w:rsidRPr="004D23FE" w:rsidRDefault="00FB3AEC" w:rsidP="004D23FE">
      <w:pPr>
        <w:tabs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экономического отдела</w:t>
      </w:r>
    </w:p>
    <w:p w:rsidR="00FB3AEC" w:rsidRPr="004D23FE" w:rsidRDefault="00FB3AEC" w:rsidP="004D23FE">
      <w:pPr>
        <w:tabs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4D23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A50F6A" w:rsidRPr="004D23FE" w:rsidRDefault="00FB3AEC" w:rsidP="004D23FE">
      <w:pPr>
        <w:tabs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 Новотроицк                         </w:t>
      </w:r>
      <w:r w:rsidRPr="004D23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23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23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Ю.В. Исаева</w:t>
      </w:r>
    </w:p>
    <w:p w:rsidR="00A50F6A" w:rsidRPr="004D23FE" w:rsidRDefault="00A50F6A" w:rsidP="00AB3B46">
      <w:pPr>
        <w:tabs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0F6A" w:rsidRDefault="00A50F6A" w:rsidP="00FB3A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0E7C" w:rsidRDefault="00330E7C" w:rsidP="00A50F6A">
      <w:pPr>
        <w:jc w:val="both"/>
        <w:rPr>
          <w:ins w:id="1" w:author="Замаруева Марина Владимировна" w:date="2018-11-28T14:28:00Z"/>
          <w:rFonts w:ascii="Times New Roman" w:hAnsi="Times New Roman" w:cs="Times New Roman"/>
          <w:sz w:val="28"/>
          <w:szCs w:val="28"/>
        </w:rPr>
        <w:sectPr w:rsidR="00330E7C" w:rsidSect="00DA0557">
          <w:endnotePr>
            <w:numFmt w:val="chicago"/>
          </w:endnotePr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jc w:val="right"/>
        <w:tblInd w:w="-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1"/>
      </w:tblGrid>
      <w:tr w:rsidR="00A50F6A" w:rsidRPr="00BE3F43" w:rsidTr="00955375">
        <w:trPr>
          <w:jc w:val="right"/>
        </w:trPr>
        <w:tc>
          <w:tcPr>
            <w:tcW w:w="4211" w:type="dxa"/>
          </w:tcPr>
          <w:p w:rsidR="00A50F6A" w:rsidRPr="00BE3F43" w:rsidRDefault="00A50F6A" w:rsidP="00A50F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A50F6A" w:rsidRPr="00BE3F43" w:rsidRDefault="00A50F6A" w:rsidP="00A50F6A">
            <w:pPr>
              <w:jc w:val="both"/>
              <w:rPr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Положению </w:t>
            </w:r>
            <w:r w:rsidRPr="00A50F6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spellStart"/>
            <w:r w:rsidRPr="00A50F6A">
              <w:rPr>
                <w:rFonts w:ascii="Times New Roman" w:hAnsi="Times New Roman" w:cs="Times New Roman"/>
                <w:sz w:val="28"/>
                <w:szCs w:val="28"/>
              </w:rPr>
              <w:t>муниципально-частном</w:t>
            </w:r>
            <w:proofErr w:type="spellEnd"/>
            <w:r w:rsidRPr="00A50F6A">
              <w:rPr>
                <w:rFonts w:ascii="Times New Roman" w:hAnsi="Times New Roman" w:cs="Times New Roman"/>
                <w:sz w:val="28"/>
                <w:szCs w:val="28"/>
              </w:rPr>
              <w:t xml:space="preserve"> партнерстве  на территории муниципального образования город Новотроицк</w:t>
            </w:r>
          </w:p>
        </w:tc>
      </w:tr>
    </w:tbl>
    <w:p w:rsidR="003201C7" w:rsidRDefault="003201C7" w:rsidP="00885F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0F6A" w:rsidRDefault="00885F53" w:rsidP="00885F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мероприятий на </w:t>
      </w:r>
      <w:r w:rsidRPr="00885F5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годы для </w:t>
      </w:r>
      <w:proofErr w:type="gramStart"/>
      <w:r>
        <w:rPr>
          <w:rFonts w:ascii="Times New Roman" w:hAnsi="Times New Roman"/>
          <w:sz w:val="28"/>
          <w:szCs w:val="28"/>
        </w:rPr>
        <w:t>социально-экономического</w:t>
      </w:r>
      <w:proofErr w:type="gramEnd"/>
    </w:p>
    <w:p w:rsidR="00885F53" w:rsidRDefault="00885F53" w:rsidP="00885F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муниципального образования город Новотроицк</w:t>
      </w:r>
    </w:p>
    <w:p w:rsidR="00885F53" w:rsidRDefault="00885F53" w:rsidP="00885F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2"/>
        <w:tblW w:w="5000" w:type="pct"/>
        <w:tblLook w:val="04A0"/>
      </w:tblPr>
      <w:tblGrid>
        <w:gridCol w:w="706"/>
        <w:gridCol w:w="2354"/>
        <w:gridCol w:w="2247"/>
        <w:gridCol w:w="2369"/>
        <w:gridCol w:w="2369"/>
        <w:gridCol w:w="2372"/>
        <w:gridCol w:w="2369"/>
      </w:tblGrid>
      <w:tr w:rsidR="00986F5C" w:rsidRPr="00885F53" w:rsidTr="00885F53">
        <w:tc>
          <w:tcPr>
            <w:tcW w:w="239" w:type="pct"/>
            <w:vMerge w:val="restart"/>
          </w:tcPr>
          <w:p w:rsidR="00885F53" w:rsidRPr="00885F53" w:rsidRDefault="00885F53" w:rsidP="00885F53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№</w:t>
            </w:r>
          </w:p>
          <w:p w:rsidR="00885F53" w:rsidRPr="00885F53" w:rsidRDefault="00885F53" w:rsidP="00885F53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proofErr w:type="gramStart"/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п</w:t>
            </w:r>
            <w:proofErr w:type="gramEnd"/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796" w:type="pct"/>
            <w:vMerge w:val="restart"/>
          </w:tcPr>
          <w:p w:rsidR="00885F53" w:rsidRPr="00885F53" w:rsidRDefault="00885F53" w:rsidP="00885F53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№ и дата соглашения о </w:t>
            </w:r>
            <w:proofErr w:type="spellStart"/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муниципальн</w:t>
            </w:r>
            <w:proofErr w:type="gramStart"/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о</w:t>
            </w:r>
            <w:proofErr w:type="spellEnd"/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-</w:t>
            </w:r>
            <w:proofErr w:type="gramEnd"/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частном партнерстве</w:t>
            </w:r>
          </w:p>
        </w:tc>
        <w:tc>
          <w:tcPr>
            <w:tcW w:w="760" w:type="pct"/>
            <w:vMerge w:val="restart"/>
          </w:tcPr>
          <w:p w:rsidR="00885F53" w:rsidRPr="00885F53" w:rsidRDefault="00885F53" w:rsidP="00885F53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Наименование мероприятия</w:t>
            </w:r>
          </w:p>
        </w:tc>
        <w:tc>
          <w:tcPr>
            <w:tcW w:w="2404" w:type="pct"/>
            <w:gridSpan w:val="3"/>
          </w:tcPr>
          <w:p w:rsidR="00885F53" w:rsidRPr="00885F53" w:rsidRDefault="00885F53" w:rsidP="00885F53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Сумма, тыс. рублей</w:t>
            </w:r>
          </w:p>
        </w:tc>
        <w:tc>
          <w:tcPr>
            <w:tcW w:w="801" w:type="pct"/>
            <w:vMerge w:val="restart"/>
          </w:tcPr>
          <w:p w:rsidR="00885F53" w:rsidRPr="00885F53" w:rsidRDefault="00885F53" w:rsidP="00885F53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Всего, тыс. руб.</w:t>
            </w:r>
          </w:p>
        </w:tc>
      </w:tr>
      <w:tr w:rsidR="00986F5C" w:rsidRPr="00885F53" w:rsidTr="00885F53">
        <w:trPr>
          <w:trHeight w:val="197"/>
        </w:trPr>
        <w:tc>
          <w:tcPr>
            <w:tcW w:w="239" w:type="pct"/>
            <w:vMerge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796" w:type="pct"/>
            <w:vMerge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760" w:type="pct"/>
            <w:vMerge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93B17">
              <w:rPr>
                <w:rFonts w:ascii="Times New Roman" w:eastAsia="Calibri" w:hAnsi="Times New Roman" w:cs="Times New Roman"/>
                <w:sz w:val="28"/>
                <w:szCs w:val="24"/>
              </w:rPr>
              <w:t>2019 год</w:t>
            </w:r>
          </w:p>
        </w:tc>
        <w:tc>
          <w:tcPr>
            <w:tcW w:w="801" w:type="pct"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93B17">
              <w:rPr>
                <w:rFonts w:ascii="Times New Roman" w:eastAsia="Calibri" w:hAnsi="Times New Roman" w:cs="Times New Roman"/>
                <w:sz w:val="28"/>
                <w:szCs w:val="24"/>
              </w:rPr>
              <w:t>2020 год</w:t>
            </w:r>
          </w:p>
        </w:tc>
        <w:tc>
          <w:tcPr>
            <w:tcW w:w="801" w:type="pct"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93B17">
              <w:rPr>
                <w:rFonts w:ascii="Times New Roman" w:eastAsia="Calibri" w:hAnsi="Times New Roman" w:cs="Times New Roman"/>
                <w:sz w:val="28"/>
                <w:szCs w:val="24"/>
              </w:rPr>
              <w:t>2021 год</w:t>
            </w:r>
          </w:p>
        </w:tc>
        <w:tc>
          <w:tcPr>
            <w:tcW w:w="801" w:type="pct"/>
            <w:vMerge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</w:tr>
      <w:tr w:rsidR="00986F5C" w:rsidRPr="00885F53" w:rsidTr="00885F53">
        <w:trPr>
          <w:trHeight w:val="196"/>
        </w:trPr>
        <w:tc>
          <w:tcPr>
            <w:tcW w:w="239" w:type="pct"/>
            <w:vMerge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796" w:type="pct"/>
            <w:vMerge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760" w:type="pct"/>
            <w:vMerge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93B17">
              <w:rPr>
                <w:rFonts w:ascii="Times New Roman" w:eastAsia="Calibri" w:hAnsi="Times New Roman" w:cs="Times New Roman"/>
                <w:sz w:val="28"/>
                <w:szCs w:val="24"/>
              </w:rPr>
              <w:t>Внебюджетные средства</w:t>
            </w:r>
          </w:p>
        </w:tc>
        <w:tc>
          <w:tcPr>
            <w:tcW w:w="801" w:type="pct"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93B17">
              <w:rPr>
                <w:rFonts w:ascii="Times New Roman" w:eastAsia="Calibri" w:hAnsi="Times New Roman" w:cs="Times New Roman"/>
                <w:sz w:val="28"/>
                <w:szCs w:val="24"/>
              </w:rPr>
              <w:t>Внебюджетные средства</w:t>
            </w:r>
          </w:p>
        </w:tc>
        <w:tc>
          <w:tcPr>
            <w:tcW w:w="801" w:type="pct"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93B17">
              <w:rPr>
                <w:rFonts w:ascii="Times New Roman" w:eastAsia="Calibri" w:hAnsi="Times New Roman" w:cs="Times New Roman"/>
                <w:sz w:val="28"/>
                <w:szCs w:val="24"/>
              </w:rPr>
              <w:t>Внебюджетные средства</w:t>
            </w:r>
          </w:p>
        </w:tc>
        <w:tc>
          <w:tcPr>
            <w:tcW w:w="801" w:type="pct"/>
          </w:tcPr>
          <w:p w:rsidR="00885F53" w:rsidRPr="00B93B17" w:rsidRDefault="00885F53" w:rsidP="00B93B17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B93B17">
              <w:rPr>
                <w:rFonts w:ascii="Times New Roman" w:eastAsia="Calibri" w:hAnsi="Times New Roman" w:cs="Times New Roman"/>
                <w:sz w:val="28"/>
                <w:szCs w:val="24"/>
              </w:rPr>
              <w:t>Внебюджетные средства</w:t>
            </w:r>
          </w:p>
        </w:tc>
      </w:tr>
      <w:tr w:rsidR="00986F5C" w:rsidRPr="00885F53" w:rsidTr="00885F53">
        <w:tc>
          <w:tcPr>
            <w:tcW w:w="239" w:type="pct"/>
          </w:tcPr>
          <w:p w:rsidR="00885F53" w:rsidRPr="00885F53" w:rsidRDefault="00885F53" w:rsidP="00885F53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796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760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</w:tr>
      <w:tr w:rsidR="00986F5C" w:rsidRPr="00885F53" w:rsidTr="00885F53">
        <w:tc>
          <w:tcPr>
            <w:tcW w:w="239" w:type="pct"/>
          </w:tcPr>
          <w:p w:rsidR="00885F53" w:rsidRPr="00885F53" w:rsidRDefault="00885F53" w:rsidP="00885F53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796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760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</w:tr>
      <w:tr w:rsidR="00986F5C" w:rsidRPr="00885F53" w:rsidTr="00885F53">
        <w:tc>
          <w:tcPr>
            <w:tcW w:w="239" w:type="pct"/>
          </w:tcPr>
          <w:p w:rsidR="00885F53" w:rsidRPr="00885F53" w:rsidRDefault="00885F53" w:rsidP="00885F53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85F53">
              <w:rPr>
                <w:rFonts w:ascii="Times New Roman" w:eastAsia="Calibri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796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760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801" w:type="pct"/>
          </w:tcPr>
          <w:p w:rsidR="00885F53" w:rsidRPr="00885F53" w:rsidRDefault="00885F53" w:rsidP="00885F53">
            <w:pPr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</w:tr>
    </w:tbl>
    <w:p w:rsidR="00885F53" w:rsidRDefault="00885F53" w:rsidP="00885F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F53" w:rsidRDefault="00885F53" w:rsidP="00885F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F53" w:rsidRDefault="00885F53" w:rsidP="00885F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F53" w:rsidRDefault="00885F53" w:rsidP="0088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F4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экономического отдела</w:t>
      </w:r>
    </w:p>
    <w:p w:rsidR="00885F53" w:rsidRDefault="00885F53" w:rsidP="0088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85F53" w:rsidRDefault="00885F53" w:rsidP="0088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Новотроицк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Ю.В. Исаева</w:t>
      </w:r>
    </w:p>
    <w:p w:rsidR="00986F5C" w:rsidRDefault="00986F5C" w:rsidP="0088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F5C" w:rsidRDefault="00986F5C" w:rsidP="0088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F5C" w:rsidRDefault="00986F5C" w:rsidP="0088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F5C" w:rsidRDefault="00986F5C" w:rsidP="0088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F5C" w:rsidRDefault="00986F5C" w:rsidP="00885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375" w:rsidDel="003201C7" w:rsidRDefault="00955375" w:rsidP="00986F5C">
      <w:pPr>
        <w:rPr>
          <w:del w:id="2" w:author="Замаруева Марина Владимировна" w:date="2018-12-03T17:04:00Z"/>
          <w:rFonts w:ascii="Times New Roman" w:hAnsi="Times New Roman" w:cs="Times New Roman"/>
          <w:sz w:val="28"/>
          <w:szCs w:val="28"/>
        </w:rPr>
        <w:sectPr w:rsidR="00955375" w:rsidDel="003201C7" w:rsidSect="00330E7C">
          <w:endnotePr>
            <w:numFmt w:val="chicago"/>
          </w:endnotePr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jc w:val="right"/>
        <w:tblInd w:w="-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1"/>
      </w:tblGrid>
      <w:tr w:rsidR="00955375" w:rsidRPr="00BE3F43" w:rsidTr="00955375">
        <w:trPr>
          <w:jc w:val="right"/>
        </w:trPr>
        <w:tc>
          <w:tcPr>
            <w:tcW w:w="4211" w:type="dxa"/>
          </w:tcPr>
          <w:p w:rsidR="00955375" w:rsidRPr="00BE3F43" w:rsidRDefault="00955375" w:rsidP="009553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955375" w:rsidRPr="00BE3F43" w:rsidRDefault="00955375" w:rsidP="00955375">
            <w:pPr>
              <w:jc w:val="both"/>
              <w:rPr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Положению </w:t>
            </w:r>
            <w:r w:rsidRPr="00A50F6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spellStart"/>
            <w:r w:rsidRPr="00A50F6A">
              <w:rPr>
                <w:rFonts w:ascii="Times New Roman" w:hAnsi="Times New Roman" w:cs="Times New Roman"/>
                <w:sz w:val="28"/>
                <w:szCs w:val="28"/>
              </w:rPr>
              <w:t>муниципально-частном</w:t>
            </w:r>
            <w:proofErr w:type="spellEnd"/>
            <w:r w:rsidRPr="00A50F6A">
              <w:rPr>
                <w:rFonts w:ascii="Times New Roman" w:hAnsi="Times New Roman" w:cs="Times New Roman"/>
                <w:sz w:val="28"/>
                <w:szCs w:val="28"/>
              </w:rPr>
              <w:t xml:space="preserve"> партнерстве  на территории муниципального образования город Новотроицк</w:t>
            </w:r>
          </w:p>
        </w:tc>
      </w:tr>
    </w:tbl>
    <w:p w:rsidR="00955375" w:rsidRDefault="00955375" w:rsidP="00955375">
      <w:pPr>
        <w:spacing w:before="240"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ФОРМА СОГЛАШЕНИЯ</w:t>
      </w:r>
    </w:p>
    <w:p w:rsidR="00955375" w:rsidRDefault="00955375" w:rsidP="00955375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</w:t>
      </w:r>
    </w:p>
    <w:p w:rsidR="00955375" w:rsidRDefault="00955375" w:rsidP="00955375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</w:t>
      </w:r>
    </w:p>
    <w:p w:rsidR="00955375" w:rsidRPr="00955375" w:rsidRDefault="00955375" w:rsidP="009553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375">
        <w:rPr>
          <w:rFonts w:ascii="Times New Roman" w:eastAsia="Calibri" w:hAnsi="Times New Roman" w:cs="Times New Roman"/>
          <w:sz w:val="28"/>
          <w:szCs w:val="28"/>
        </w:rPr>
        <w:t xml:space="preserve">г. __________                          "___"________ ____ </w:t>
      </w:r>
      <w:proofErr w:type="gramStart"/>
      <w:r w:rsidRPr="00955375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9553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5375" w:rsidRPr="0095537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__________________________________________________________________,</w:t>
      </w:r>
    </w:p>
    <w:p w:rsidR="00955375" w:rsidRPr="00DC681C" w:rsidRDefault="00955375" w:rsidP="00DC681C">
      <w:pPr>
        <w:widowControl w:val="0"/>
        <w:spacing w:after="0" w:line="240" w:lineRule="auto"/>
        <w:rPr>
          <w:rFonts w:ascii="Times New Roman" w:eastAsia="AR PL SungtiL GB" w:hAnsi="Times New Roman" w:cs="Times New Roman"/>
          <w:kern w:val="2"/>
          <w:lang w:eastAsia="zh-CN" w:bidi="hi-IN"/>
        </w:rPr>
      </w:pPr>
      <w:r w:rsidRPr="00DC681C">
        <w:rPr>
          <w:rFonts w:ascii="Times New Roman" w:eastAsia="AR PL SungtiL GB" w:hAnsi="Times New Roman" w:cs="Times New Roman"/>
          <w:color w:val="000000"/>
          <w:lang w:eastAsia="zh-CN" w:bidi="hi-IN"/>
        </w:rPr>
        <w:t>(наименование уполномоченного органа местного самоуправления)</w:t>
      </w:r>
    </w:p>
    <w:p w:rsidR="00955375" w:rsidRPr="0095537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именуем__ в дальнейшем </w:t>
      </w:r>
      <w:r w:rsidR="00322FD7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«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Публичный партнер</w:t>
      </w:r>
      <w:r w:rsidR="00322FD7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»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, в лице __________________</w:t>
      </w:r>
    </w:p>
    <w:p w:rsidR="00955375" w:rsidRPr="00DC681C" w:rsidRDefault="00DC681C" w:rsidP="00DC68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DC681C">
        <w:rPr>
          <w:rFonts w:ascii="Times New Roman" w:eastAsia="Calibri" w:hAnsi="Times New Roman" w:cs="Times New Roman"/>
          <w:color w:val="000000"/>
        </w:rPr>
        <w:t>(</w:t>
      </w:r>
      <w:r w:rsidR="00955375" w:rsidRPr="00DC681C">
        <w:rPr>
          <w:rFonts w:ascii="Times New Roman" w:eastAsia="Calibri" w:hAnsi="Times New Roman" w:cs="Times New Roman"/>
          <w:color w:val="000000"/>
        </w:rPr>
        <w:t>должность, Ф.И.О.</w:t>
      </w:r>
      <w:r>
        <w:rPr>
          <w:rFonts w:ascii="Times New Roman" w:eastAsia="Calibri" w:hAnsi="Times New Roman" w:cs="Times New Roman"/>
          <w:color w:val="000000"/>
        </w:rPr>
        <w:t>,</w:t>
      </w:r>
      <w:proofErr w:type="gramEnd"/>
    </w:p>
    <w:p w:rsidR="00955375" w:rsidRPr="0095537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_________________________________________,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действующего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на основании</w:t>
      </w:r>
    </w:p>
    <w:p w:rsidR="00955375" w:rsidRPr="00DC681C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lang w:eastAsia="zh-CN" w:bidi="hi-IN"/>
        </w:rPr>
      </w:pPr>
      <w:r w:rsidRPr="00DC681C">
        <w:rPr>
          <w:rFonts w:ascii="Times New Roman" w:eastAsia="AR PL SungtiL GB" w:hAnsi="Times New Roman" w:cs="Times New Roman"/>
          <w:color w:val="000000"/>
          <w:lang w:eastAsia="zh-CN" w:bidi="hi-IN"/>
        </w:rPr>
        <w:t>уполномоченного представителя)</w:t>
      </w:r>
    </w:p>
    <w:p w:rsidR="00955375" w:rsidRPr="0095537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_____________________________________________</w:t>
      </w:r>
      <w:r w:rsidR="00DC681C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___, с одной стороны, и</w:t>
      </w:r>
    </w:p>
    <w:p w:rsidR="00955375" w:rsidRPr="00DC681C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lang w:eastAsia="zh-CN" w:bidi="hi-IN"/>
        </w:rPr>
      </w:pPr>
      <w:r w:rsidRPr="00DC681C">
        <w:rPr>
          <w:rFonts w:ascii="Times New Roman" w:eastAsia="AR PL SungtiL GB" w:hAnsi="Times New Roman" w:cs="Times New Roman"/>
          <w:color w:val="000000"/>
          <w:lang w:eastAsia="zh-CN" w:bidi="hi-IN"/>
        </w:rPr>
        <w:t>(документ, подтверждающий полномочия)</w:t>
      </w:r>
    </w:p>
    <w:p w:rsidR="00955375" w:rsidRPr="0095537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_________________________________________</w:t>
      </w:r>
      <w:r w:rsidR="00DC681C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_,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именуемое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в дальнейшем</w:t>
      </w:r>
    </w:p>
    <w:p w:rsidR="00955375" w:rsidRPr="00DC681C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lang w:eastAsia="zh-CN" w:bidi="hi-IN"/>
        </w:rPr>
      </w:pPr>
      <w:r w:rsidRPr="00DC681C">
        <w:rPr>
          <w:rFonts w:ascii="Times New Roman" w:eastAsia="AR PL SungtiL GB" w:hAnsi="Times New Roman" w:cs="Times New Roman"/>
          <w:color w:val="000000"/>
          <w:lang w:eastAsia="zh-CN" w:bidi="hi-IN"/>
        </w:rPr>
        <w:t>(наименование российского юридического лица)</w:t>
      </w:r>
    </w:p>
    <w:p w:rsidR="00955375" w:rsidRPr="00955375" w:rsidRDefault="00322FD7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«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Частный партнер</w:t>
      </w: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»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, в лице ___________________</w:t>
      </w:r>
      <w:r w:rsidR="00DC681C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______________________,</w:t>
      </w:r>
    </w:p>
    <w:p w:rsidR="00955375" w:rsidRPr="0095537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DC681C">
        <w:rPr>
          <w:rFonts w:ascii="Times New Roman" w:eastAsia="AR PL SungtiL GB" w:hAnsi="Times New Roman" w:cs="Times New Roman"/>
          <w:color w:val="000000"/>
          <w:lang w:eastAsia="zh-CN" w:bidi="hi-IN"/>
        </w:rPr>
        <w:t>(должность, Ф.И.О. уполномоченного представителя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)</w:t>
      </w:r>
    </w:p>
    <w:p w:rsidR="00955375" w:rsidRPr="0095537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действующего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на основании _________________________________________,</w:t>
      </w:r>
    </w:p>
    <w:p w:rsidR="00955375" w:rsidRPr="007030A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lang w:eastAsia="zh-CN" w:bidi="hi-IN"/>
        </w:rPr>
      </w:pPr>
      <w:r w:rsidRPr="007030A5">
        <w:rPr>
          <w:rFonts w:ascii="Times New Roman" w:eastAsia="AR PL SungtiL GB" w:hAnsi="Times New Roman" w:cs="Times New Roman"/>
          <w:color w:val="000000"/>
          <w:lang w:eastAsia="zh-CN" w:bidi="hi-IN"/>
        </w:rPr>
        <w:t>(документ, подтверждающий полномочия)</w:t>
      </w:r>
    </w:p>
    <w:p w:rsidR="00955375" w:rsidRPr="00955375" w:rsidRDefault="00955375" w:rsidP="00955375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с другой стороны, заключили настоящее Соглашение о нижеследующем:</w:t>
      </w:r>
    </w:p>
    <w:p w:rsidR="00955375" w:rsidRPr="00955375" w:rsidRDefault="00955375" w:rsidP="000651EE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1. Основные положения</w:t>
      </w:r>
    </w:p>
    <w:p w:rsidR="00955375" w:rsidRPr="00955375" w:rsidRDefault="00955375" w:rsidP="00925A05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1.1. Частный партнер обязуется создать полностью или частично за счетсобственных либо привлеченных средств объект соглашения, определенныйниже, осуществлять эксплуатацию и (или) техническое обслуживаниеданногообъекта, а Публичный партнер обязуется предоставить Частному партнеруправа владения и пользования им для осуществления указанной в Соглашениидеятельности и обеспечить возникновение права собственности Частногопартнера на объект Соглашения при условии соблюдения требований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,п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редусмотренных настоящим Соглашением, стороны также обязуютсяисполнить иные обязательства, которые вытекают из определяющих </w:t>
      </w:r>
      <w:proofErr w:type="spell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формумуниципально-частного</w:t>
      </w:r>
      <w:proofErr w:type="spell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партнерства элементов Соглашения.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1.2. Объектом настоящего Соглашения о </w:t>
      </w:r>
      <w:proofErr w:type="spell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муниципально-частномпартнерстве</w:t>
      </w:r>
      <w:proofErr w:type="spell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является __</w:t>
      </w:r>
      <w:r w:rsidR="007B2D88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_____________________________ (далее - Объект)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,в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ключающее в себя: ________________________________________________.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1.3.Объектдолженбытьвозведенпоадресу:__________________________________________________________________.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 xml:space="preserve">1.4. Основные технические параметры Объекта определяютсяТехнической спецификацией </w:t>
      </w:r>
      <w:r w:rsidR="009E009F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(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Приложение</w:t>
      </w:r>
      <w:r w:rsidR="009E009F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№__</w:t>
      </w:r>
      <w:r w:rsidR="007B2D88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к настоящему Соглашению</w:t>
      </w:r>
      <w:r w:rsidR="009E009F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)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1.5. Правом собственности на создаваемый Объект будет обладать__________________________________________________________.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Стороны осуществляют действия, необходимые для государственнойрегистрацииправнаобъект,аименно:_____________________________________ в течение____________________.</w:t>
      </w:r>
    </w:p>
    <w:p w:rsidR="00955375" w:rsidRPr="00F03E3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lang w:eastAsia="zh-CN" w:bidi="hi-IN"/>
        </w:rPr>
      </w:pPr>
      <w:r w:rsidRPr="00F03E35">
        <w:rPr>
          <w:rFonts w:ascii="Times New Roman" w:eastAsia="AR PL SungtiL GB" w:hAnsi="Times New Roman" w:cs="Times New Roman"/>
          <w:color w:val="000000"/>
          <w:lang w:eastAsia="zh-CN" w:bidi="hi-IN"/>
        </w:rPr>
        <w:t>(указать конкретные действия)</w:t>
      </w:r>
    </w:p>
    <w:p w:rsidR="00955375" w:rsidRPr="00955375" w:rsidRDefault="00955375" w:rsidP="00F03E35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2. Права и обязанности сторон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2.1. Публичный партнер вправе: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1) требовать и получать от Частного партнера документы,подтверждающие выполнение принятых Частным партнером обязательств поСоглашению;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2) вести переговоры с Частным партнером об условиях Соглашения;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3) требовать от Частного партнера возмещения убытков в случаеухудшения состояния Объекта, которое произошло по вине Частногопартнера;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4) не вмешиваясь в оперативную деятельность Частного партнера и ходреализации Соглашения, осуществлять один раз в год проверки финансово-хозяйственной деятельности Частного партнера путем привлеченияаудиторской организации и/или независимой консалтинговой компании;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5) в установленном Соглашением порядке получать от Частного партнераинформацию о деятельности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6) требовать расторжения Соглашения, возмещения убытков, в случаенеисполнения или ненадлежащего выполнения Частным партнеромобязательств по Соглашению;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7) осуществлять иные права в соответствии с законодательствомРоссийской Федерации и Соглашением.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2.2. Публичный партнер обязан: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1) обеспечить выкуп результатов деятельности Частного партнера илисофинансирование деятельности Частного партнера из средств местныхбюджетов, в том числе с целью обеспечения минимального дохода отдеятельности Частного партнера по эксплуатации Объекта Соглашения;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2) осуществлять контроль выполнения Частным партнером условийСоглашения по строительству (и эксплуатации)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3)ежегоднопредоставлятьотчетнуюинформациюв_____________________________________;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4) соблюдать условия, предусмотренные Соглашением;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5) соблюдать иные требования, установленные законодательствомРоссийской Федерации и Соглашением.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2.3. Частный партнер вправе: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1) осуществлять права в отношении Объекта на условиях,предусмотренных Соглашением;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2) получать возмещение затрат, понесенных в связи с исполнениемСоглашения за счет эксплуатации Объекта и (или) в соответствии с бизнес-планом;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3) требовать расторжения Соглашения в случае нарушения Публичнымпартнером его условий и возмещения убытков, вызванных нарушениемобязательств;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4) требовать возмещения убытков в случае, если предложенноеПубличным партнером изменение условий Соглашения влечет убыткиЧастного партнера;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5) привлекать к выполнению работ по строительству (и эксплуатации)Объекта третьих лиц, за действия которых полную ответственность несетЧастный партнер;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6) с письменного согласия Публичного партнера передавать объект впользование третьим лицам на срок, не превышающий срока действияСоглашения, при условии соблюдения Частным партнером обязательств,предусмотренных Соглашением;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7) обращаться в соответствующие государственные органы для защитысвоих прав и интересов как Частного партнера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8) осуществлять разделение рисков между Частным партнером иПубличным партнером в соответствии с настоящим Соглашением;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9) требовать предоставления гарантий прав Сторон в соответствии сФедеральным законом от 13.07.2015 </w:t>
      </w:r>
      <w:r w:rsidR="00F91640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№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224-ФЗ </w:t>
      </w:r>
      <w:r w:rsidR="00F91640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«</w:t>
      </w:r>
      <w:r w:rsidR="00A5077D" w:rsidRPr="00A5077D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О государственно-частном партнерстве, </w:t>
      </w:r>
      <w:proofErr w:type="spellStart"/>
      <w:r w:rsidR="00A5077D" w:rsidRPr="00A5077D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муниципально-частном</w:t>
      </w:r>
      <w:proofErr w:type="spellEnd"/>
      <w:r w:rsidR="00A5077D" w:rsidRPr="00A5077D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партнерстве в Российской Федерации и внесении изменений в отдельные законодательные акты Российской Федерации</w:t>
      </w:r>
      <w:r w:rsidR="00F91640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»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10) осуществлять иные права в соответствии с законами РоссийскойФедерации и Соглашением.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2.4. Частный партнер обязан: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1) выполнить за свой счет и силами привлеченных подрядныхорганизаций, в установленный Соглашением срок, работы по строительству (иэксплуатации) Объекта в соответствии с законодательством РоссийскойФедерации, техническими нормативными правовыми актами, проектно-сметной документацией, указанной в Приложении </w:t>
      </w:r>
      <w:r w:rsidR="00AF089F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№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____ к настоящемусоглашению, и осуществить инвестиции в строительство (и эксплуатацию)Объекта;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2) выбирать и использовать наиболее эффективные, качественные методыи технологии при осуществлении строительства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3) обеспечивать качество работ по строительству (и эксплуатации)Объекта путем организации технического надзора и технологическогосопровождения;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4) обеспечить внедрение национальных и международных стандартовменеджмента качества и экологической безопасности;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5) своевременно уплачивать налоги и прочие обязательные платежи 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вбюджет в соответствии с законодательством Российской Федерации;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6)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предоставлять необходимые документы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, информацию и доступ кместам работ контрольным органам Российской Федерации при выполненииими служебных функций и своевременно устранять выявленные иминарушения;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7) в процессе своей деятельности сохранять объекты культурно-исторического значения, расположенные на территории, используемой подстроительство (и эксплуатацию)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8) восстановить участки земли и другие природные объекты, состояниекоторых было нарушено деятельностью Частного партнера по настоящемуСоглашению, до состояния, пригодного для дальнейшего использования всоответствии с требованиями законодательства Российской Федерации;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9) после завершения строительства в установленном порядке обеспечитьввод в эксплуатацию Объекта, оформить право собственности Публичногопартнера на Объект;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10) по окончании срока действия настоящего Соглашения, его досрочногорасторжения и в иных случаях, предусмотренных настоящим Соглашением, вустановленном порядке передать Объект и всю необходимую документациюпо нему Публичному партнеру в надлежащем техническом состоянии исвободным от прав третьих лиц;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11) финансировать объекты социальной сферы, входящие вимущественныйкомплексОбъекта,впорядке,установленномзаконодательством Российской Федерации;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12) в случае принятия решения о ликвидации Объекта нестиответственность за сохранность имущества Объекта до началаликвидационных процедур;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13) соблюдать законодательство Российской Федерации в области труда,занятости населения и охраны окружающей среды;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14) соблюдать действующие стандарты качества при строительстве (иэксплуатации)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15) обеспечить целевое использование средств, привлекаемых длястроительства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16) соблюдать иные требования и условия, установленныезаконодательными актами Российской Федерации и настоящим Соглашением.</w:t>
      </w:r>
    </w:p>
    <w:p w:rsidR="00955375" w:rsidRPr="00955375" w:rsidRDefault="00955375" w:rsidP="00A9451E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3. Строительство объекта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3.1. Частный партнер строит объект, проводит необходимые улучшенияобъекта в соответствии с условиями и требованиями, указанными вТехнической спецификации (Приложение </w:t>
      </w:r>
      <w:r w:rsidR="00AF089F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№ </w:t>
      </w:r>
      <w:r w:rsidR="00A9451E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к настоящему Соглашению).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3.2. Публичный партнер осуществляет софинансирование строительства(и/или эксплуатации) Объекта в объемах и порядке, 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 xml:space="preserve">определенныхСоглашением, за счет средств, </w:t>
      </w:r>
      <w:r w:rsidRPr="00B457AE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предусмотренных государственным бюджетом,включая внебюджетный фонд.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3.3. Частный (или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:П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убличный) партнер обязан за свой счет разработать исогласовать с Публичным партнером (или: разработать и передать Частномупартнеру) проектно-сметную документацию для строительства (иэксплуатации) Объекта Соглашения до </w:t>
      </w:r>
      <w:r w:rsidR="00C33A37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«__»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 ____ г.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3.4. Публичный партнер обеспечивает Частному партнеру необходимыеусловия для выполнения работ по строительству Объекта, в том числесвободный доступ Частного партнера и уполномоченных им лиц к Объекту.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3.5. При обнаружении Частным партнером не зависящих от сторонобстоятельств, делающих невозможным строительство (и эксплуатацию)Объекта в сроки, установленные Соглашением, Частный партнер в течение_____ дней уведомляет Публичного партнера об указанных обстоятельствах вцелях согласования дальнейших действий сторон по исполнению Соглашения.</w:t>
      </w:r>
    </w:p>
    <w:p w:rsidR="00955375" w:rsidRPr="00955375" w:rsidRDefault="00A9451E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3.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6. Завершение Частным партнером работ по строительству (иэксплуатации) Объекта Соглашения оформляется подписанием сторонамидокумента об исполнении Частным партнером своих обязательств.</w:t>
      </w:r>
    </w:p>
    <w:p w:rsidR="00955375" w:rsidRPr="00A9451E" w:rsidRDefault="00955375" w:rsidP="00A9451E">
      <w:pPr>
        <w:widowControl w:val="0"/>
        <w:spacing w:before="240" w:after="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4. Порядок предоставления Частному партнеру</w:t>
      </w:r>
    </w:p>
    <w:p w:rsidR="00955375" w:rsidRPr="00A9451E" w:rsidRDefault="00955375" w:rsidP="00A9451E">
      <w:pPr>
        <w:widowControl w:val="0"/>
        <w:spacing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земельных участков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4.1. Публичный партнер обязуется заключить с Частным партнеромдоговор аренды (субаренды) земельного участка, на котором будетрасположен Объект (и (или) который необходим для осуществления Частнымпартнером деятельности по настоящему Соглашению) в течение ____календарных дней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с даты вступления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настоящего Соглашения в силу.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4.2. Договором аренды (субаренды) земельного участка определяютсяусловия передачи Публичным партнером Частному партнеру, эксплуатации ивозврата земельного участка Частным партнером Публичному партнеру.Договор может содержать дополнительные положения в соответствии сзаконодательством Российской Федерации.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4.3. Порядок предоставления права на земельный участок длястроительства объектов, права вторичного землепользования (субаренды), атакже заключения договора аренды земельного участка определяетсяземельным законодательством Российской Федерации.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4.4. Сведения, касающиеся описания земельного участка, в том числе егокадастрового номера, местоположения, площади, описания границ, выпискииз государственного земельного кадастра, оговариваются в настоящемСоглашении.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4.5. Арендная плата за переданный земельный участок устанавливается наосновании договора аренды (субаренды) в размере ________ (__________)рублей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за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___________________.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4.6. Договор аренды (субаренды) земельного участка заключается 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срокомна ______ лет.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4.7. Договор аренды (субаренды) земельного участка вступает в силу смоментаегогосударственнойрегистрациивустановленномзаконодательством Российской Федерации порядке.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4.8. Частный партнер не вправе передавать свои права по договору аренды(субаренды) земельного участка другим лицам и сдавать земельный участок всубаренду, если иное не предусмотрено договором аренды (субаренды)земельного участка.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4.9. Прекращение соглашения о </w:t>
      </w:r>
      <w:proofErr w:type="spell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муниципально-частном</w:t>
      </w:r>
      <w:proofErr w:type="spell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</w:t>
      </w:r>
      <w:proofErr w:type="spell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партнерствеявляется</w:t>
      </w:r>
      <w:proofErr w:type="spell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основанием для прекращения договора аренды (субаренды)земельного участка.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4.10. Копии документов, удостоверяющих право собственностиПубличного партнера в отношении земельного участка, предоставляемогоЧастному партнеру по договору аренды (субаренды), прилагаются кнастоящему Соглашению.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4.11. Частный партнер вправе с согласия Публичного партнера (или: невправе) возводить на земельном участке, находящемся в собственностиПубличного партнера, объекты недвижимого имущества, не входящие всостав Объекта, предназначенные для использования при осуществленииЧастным партнером деятельности по настоящему Соглашению.</w:t>
      </w:r>
    </w:p>
    <w:p w:rsidR="00955375" w:rsidRPr="0002035A" w:rsidRDefault="00955375" w:rsidP="0002035A">
      <w:pPr>
        <w:widowControl w:val="0"/>
        <w:spacing w:before="240" w:after="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5. Требования по охране окружающей среды и безопасности</w:t>
      </w:r>
    </w:p>
    <w:p w:rsidR="00955375" w:rsidRPr="00955375" w:rsidRDefault="00955375" w:rsidP="0002035A">
      <w:pPr>
        <w:widowControl w:val="0"/>
        <w:spacing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ведения работ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5.1. В целях обеспечения безопасности и охраны окружающей средыЧастный партнер обязан: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1) при производстве работ по строительству Объекта соблюдать иконтролировать соблюдение норм и требований, установленныхнормативными правовыми актами Российской Федерации по безопасностиперсонала, привлеченному для строительства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2) обеспечить соблюдение норм и требований, установленныхнормативными правовыми актами Российской Федерации, предъявляемых кбезопасности персонала, привлеченного для обеспечения функционирования(эксплуатации) Объекта;</w:t>
      </w:r>
    </w:p>
    <w:p w:rsidR="00955375" w:rsidRPr="00955375" w:rsidRDefault="00955375" w:rsidP="001F5A5C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3) обеспечить соблюдение норм по количеству и химическому составувыбросов в атмосферу и других норм в результате функционированияОбъекта, в соответствии с законодательством Российской Федерации имеждународными договорами Российской Федерации.</w:t>
      </w:r>
    </w:p>
    <w:p w:rsidR="00955375" w:rsidRPr="00DC6869" w:rsidRDefault="00955375" w:rsidP="00DC6869">
      <w:pPr>
        <w:widowControl w:val="0"/>
        <w:spacing w:before="240" w:after="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6. Порядок передачи Частным партнером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Публичному</w:t>
      </w:r>
      <w:proofErr w:type="gramEnd"/>
    </w:p>
    <w:p w:rsidR="00955375" w:rsidRPr="00DC6869" w:rsidRDefault="00955375" w:rsidP="00DC6869">
      <w:pPr>
        <w:widowControl w:val="0"/>
        <w:spacing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партнеру объекта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6.1. По окончании срока действия Соглашения, его досрочногорасторжения и в иных случаях, предусмотренных Соглашением, Частныйпартнер передает Публичному партнеру, а Публичный партнер 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принимаетОбъект и всю необходимую документацию по нему в течение ______ дней.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6.2. В случае окончания срока действия Соглашения, а также егодосрочного расторжения после введения Объекта в эксплуатациюпередаваемый Частным партнером Публичному партнеру Объект долженнаходиться в состоянии, указанном в Приложении </w:t>
      </w:r>
      <w:r w:rsidR="00C33A37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№</w:t>
      </w:r>
      <w:r w:rsidR="001F03D7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к настоящемуСоглашению, быть пригодным для эксплуатации согласно его профилю и недолжен быть обременен правами третьих лиц.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6.3. В случае досрочного расторжения Соглашения до введения Объектав эксплуатацию передаваемый Частным партнером Публичному партнеруОбъект не должен быть обременен правами третьих лиц.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6.4. Передача Частным партнером Публичному партнеру Объектаосуществляется по акту приема-передачи Объекта, подписываемомусторонами.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6.5. Публичный партнер вправе отказаться от подписания акта приема-передачи Объекта в случае __________________________________________.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6.6. При уклонении Публичного партнера от подписания акта приема-передачи Объекта по причинам, указанным в п. 6.5 настоящего Соглашения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,Ч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астный партнер обязуется принять меры по устранению данных причин.</w:t>
      </w:r>
    </w:p>
    <w:p w:rsidR="001F03D7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6.7. Прекращение прав Частного партнера на владение и пользованиеобъектами недвижимого имущества, входящими в состав ОбъектаСоглашения,подлежит государственной регистрации в установленном законодательствомпорядке.Государственная регистрация прекращения указанных правЧастного партнера осуществляется за счет_____________________________.</w:t>
      </w:r>
    </w:p>
    <w:p w:rsidR="00955375" w:rsidRPr="001F03D7" w:rsidRDefault="00955375" w:rsidP="001F03D7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lang w:eastAsia="zh-CN" w:bidi="hi-IN"/>
        </w:rPr>
      </w:pPr>
      <w:r w:rsidRPr="001F03D7">
        <w:rPr>
          <w:rFonts w:ascii="Times New Roman" w:eastAsia="AR PL SungtiL GB" w:hAnsi="Times New Roman" w:cs="Times New Roman"/>
          <w:color w:val="000000"/>
          <w:lang w:eastAsia="zh-CN" w:bidi="hi-IN"/>
        </w:rPr>
        <w:t>(Частного партнера/Публичного партнера)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Стороны обязуются осуществить действия, необходимые длягосударственной регистрации прекращения указанных прав Частногопартнера, в течение ____ календарных дней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с даты прекращения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действиянастоящего Соглашения.</w:t>
      </w:r>
    </w:p>
    <w:p w:rsidR="00955375" w:rsidRPr="00955375" w:rsidRDefault="00955375" w:rsidP="00BD71D2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 Риски и их распределение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7.1. Под риском понимается возможное событие, действие и (или)бездействие одного из партнеров либо обоих партнеров, которые могутпривести к негативным последствиям.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7.2. Настоящим Соглашением определены следующие </w:t>
      </w:r>
      <w:proofErr w:type="spell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рискимуниципально-частного</w:t>
      </w:r>
      <w:proofErr w:type="spell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партнерства: _________________________________.</w:t>
      </w:r>
    </w:p>
    <w:p w:rsidR="00955375" w:rsidRPr="00BD71D2" w:rsidRDefault="00BD71D2" w:rsidP="00BD71D2">
      <w:pPr>
        <w:widowControl w:val="0"/>
        <w:spacing w:after="0" w:line="240" w:lineRule="auto"/>
        <w:jc w:val="both"/>
        <w:rPr>
          <w:rFonts w:ascii="Times New Roman" w:eastAsia="AR PL SungtiL GB" w:hAnsi="Times New Roman" w:cs="Times New Roman"/>
          <w:kern w:val="2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lang w:eastAsia="zh-CN" w:bidi="hi-IN"/>
        </w:rPr>
        <w:t xml:space="preserve">                                                                      (</w:t>
      </w:r>
      <w:r w:rsidR="00955375" w:rsidRPr="00BD71D2">
        <w:rPr>
          <w:rFonts w:ascii="Times New Roman" w:eastAsia="AR PL SungtiL GB" w:hAnsi="Times New Roman" w:cs="Times New Roman"/>
          <w:color w:val="000000"/>
          <w:lang w:eastAsia="zh-CN" w:bidi="hi-IN"/>
        </w:rPr>
        <w:t>указываются риски, характерные для данного проекта)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7.3. Распределение рисков по настоящему Соглашению осуществляется всоответствии с принципами:</w:t>
      </w:r>
    </w:p>
    <w:p w:rsidR="00955375" w:rsidRPr="00955375" w:rsidRDefault="00BD71D2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- 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справедливого распределения рисков между Публичным и Частнымпартнерами при условии возложения рисков на ту сторону, которая можетнаилучшим образом управлять ими с минимальными затратами;</w:t>
      </w:r>
    </w:p>
    <w:p w:rsidR="00955375" w:rsidRPr="00955375" w:rsidRDefault="00BD71D2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-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учета особенностей исполнения Соглашения;</w:t>
      </w:r>
    </w:p>
    <w:p w:rsidR="00955375" w:rsidRPr="00955375" w:rsidRDefault="00BD71D2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-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учета возможностей партнера по проведению оценки и осуществлениюконтроля за возникновением рисков и их влиянием на выполнение условийСоглашения, своевременному осуществлению мер по управлению ими.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7.4.Вслучаевозникновенияследующихвидоврисков:</w:t>
      </w:r>
      <w:r w:rsidR="00BD71D2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_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______________________________ ответственность за ликвидацию ихпоследствий возлагается на Частного партнера.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7.5.Вслучаевозникновенияследующихвидоврисков:______________________________ ответственность за ликвидацию ихпоследствий возлагается на Публичного партнера.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7.6.Вслучаевозникновенияследующихвидоврисков:______________________________ответственностьзаликвидациюпоследствий разделяется между Публичным партнером и Частным партнеромв пропорции ____%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к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____% соответственно.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7.7. Для уменьшения вероятности возникновения рисков Сторонамиосуществляются следующие мероприятия:_____________________________.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Ответственность за возникновение риска по вине третьих лиц, с которымиу одного из партнеров (либо у обоих партнеров) был заключен договор,возлагается на данных третьих лиц.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7.8. Пересмотр распределения рисков в период действия Соглашения </w:t>
      </w:r>
      <w:proofErr w:type="spell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омуниципально-частном</w:t>
      </w:r>
      <w:proofErr w:type="spell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партнерстве возможен только при условии согласияобеих сторон.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7.9. Стороны определяют риски, подлежащие страхованию, которыеЧастный партнер страхует в установленном законодательством порядке.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7.10. Страхование предусматривается для имущественных рисков ирисков ответственности, связанных с _________________________________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.</w:t>
      </w:r>
      <w:proofErr w:type="gramEnd"/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7.11. Частный партнер по своему усмотрению выбирает страховыекомпании в соответствии с законодательством Российской Федерации.</w:t>
      </w:r>
    </w:p>
    <w:p w:rsidR="00955375" w:rsidRPr="00955375" w:rsidRDefault="00955375" w:rsidP="00E36479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 Ответственность сторон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8.1. За неисполнение или ненадлежащее исполнение обязательств понастоящему Соглашению стороны несут ответственность, предусмотреннуюнастоящим Соглашением и законодательством Российской Федерации.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8.2. При обнаружении одной из сторон несоответствия проектнойдокументации требованиям, установленным настоящим Соглашением,законодательства Российской Федерации, технических регламентов, сторона,обнаружившая данное несоответствие, немедленно предупреждает об этомдругую сторону и на основании решения Публичного 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партнера до моментавнесения необходимых изменений в проектную документацию Частныйпартнер приостанавливает работу по строительству объекта.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При обнаружении несоответствия проектной документации требованиям,установленным настоящим Соглашением, требованиям законодательстваРоссийской Федерации, технических регламентов партнер, разработавшийпроектную документацию, несет ответственность перед другим партнером впорядке и в соответствии с законодательством Российской Федерации.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8.3. Частный партнер несет ответственность перед Публичным партнеромза допущенное при строительстве (и эксплуатации) Объекта нарушениетребований, установленных настоящим Соглашением, требованийтехнических регламентов, проектной документации, иных обязательныхтребований к качеству Объекта Соглашения.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В случае обнаружения данного нарушения Публичный партнер в течение___________________ с даты обнаружения нарушения направляет Частномупартнеру в письменной форме требование безвозмездно устранитьобнаруженное нарушение с указанием пункта настоящегоСоглашения и/илидокумента, требования которых нарушены, а также возместить причиненныеПубличному партнеру убытки, вызванные нарушением Частного партнера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.П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риэтомсрокдляустранениянарушениясоставляет__________________________________.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8.4. Частный партнер несет перед Публичным партнером ответственностьза качество работ по строительству (и эксплуатации) Объекта в течение ____лет со дня передачи Объекта Публичному партнеру.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При обнаружении на Объекте дефектов, вызванных некачественнымстроительством (и эксплуатацией) Объекта Частным партнером, Частныйпартнер устраняет такие дефекты за свой счет в течение ____ дней со дняполучения от Публичного партнера уведомления об обнаруженных дефектахлибо в иной письменно согласованный сторонами срок.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8.5. Возмещение убытков сторон, возникших в результате неисполненияили ненадлежащего исполнения другой стороной обязательств поСоглашению,производитсявследующемпорядке:________________________________.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8.6. Частный партнер выплачивает Публичному партнеру всоответствующий бюджет неустойку в виде_____________________________в случае неисполнения или ненадлежащего исполнения Частным партнеромобязательств, предусмотренных настоящим Соглашением, в том числе вслучае нарушения сроков исполнения обязательств по настоящемуСоглашению.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8.7. В соответствии с законодательством РФ Публичный партнервыплачивает Частному партнеру неустойку или возмещает убытки в виде________________________________вслучаенеисполненияилиненадлежа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щего исполнения Публичным партнером обязательств, размер исроки по которым оговариваются в настоящем Соглашении.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8.8. Изменение настоящего Соглашения в одностороннем порядкезапрещается, за исключением случаев, предусмотренных законом. Сторонынесут ответственность за изменение в одностороннем порядке условийСоглашения. Если изменение условий осуществления </w:t>
      </w:r>
      <w:proofErr w:type="spell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муниципально-частногопартнерства</w:t>
      </w:r>
      <w:proofErr w:type="spell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по вине Публичного партнера привело к нанесению ущербаЧастному партнеру, Публичный партнер обязан возместить его посредствомсоответствующих выплат.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8.9. Частный партнер в течение ___ дней со дня вступления настоящегоСоглашения в силу предоставляет обеспечение исполнения обязательств понастоящемуСоглашениювследующихформах:________________________________ в размере ________________________.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8.10. Сторона вправе не приступать к исполнению своих обязанностей понастоящему Соглашению или приостановить их исполнение снезамедлительным уведомлением другой стороны в случае, когда нарушениедругой стороной своих обязанностей по Соглашению препятствуетисполнению обязанностей, предусмотренных Соглашением.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8.11. В случае несоблюдения одной из сторон взятых обязательств иливслучае ее неспособности выполнить эти обязательства другая сторона вправепотребовать расторжения Соглашения с предупреждением об этом не менеечем за три месяца.</w:t>
      </w:r>
    </w:p>
    <w:p w:rsidR="00955375" w:rsidRPr="00BC5156" w:rsidRDefault="00955375" w:rsidP="00E36479">
      <w:pPr>
        <w:widowControl w:val="0"/>
        <w:spacing w:before="240" w:after="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9. Порядок осуществления контроля Публичным партнером</w:t>
      </w:r>
    </w:p>
    <w:p w:rsidR="00955375" w:rsidRPr="00BC5156" w:rsidRDefault="00955375" w:rsidP="00E36479">
      <w:pPr>
        <w:widowControl w:val="0"/>
        <w:spacing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за исполнением Соглашения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9.1. Публичный партнер осуществляет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контроль за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соблюдением Частнымпартнером условий настоящего Соглашения.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9.2. Основными направлениями контроля являются: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1) эффективность эксплуатации и сохранения профиля объектовСоглашения;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2) увеличение объема и улучшение качества производимых товаров(работ, услуг);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3) снижение себестоимости и повышение доходной части деятельности;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4) соблюдение всех условий и порядков, определенных Соглашением;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5) соблюдение требований по охране окружающей среды и безопасностиведения работ.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9.3. Частный партнер обеспечивает представителям Публичного партнераи контрольным органам беспрепятственный доступ на Объект, а также кдокументации, относящейся к осуществлению деятельности по строительствуОбъекта.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9.4. Частный партнер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предоставляет Публичному партнеру отчет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обисполнении Частным партнером обязательств по настоящему Соглашению 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спериодичностью ______________________ в течение ____ дней со дняокончания отчетного периода. Отчет должен содержать следующие данные:______________________________________.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9.5. При обнаружении Публичным партнером в ходе осуществленияконтроля за деятельностью Частного партнера нарушений, которые могутсущественно повлиять на соблюдение Частным партнером условийСоглашения, Публичный партнер направляет в письменной форме требованиеоб устранении Частным партнером допущенных нарушений в течение ____дней.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Указанные нарушения подлежат устранению Частным партнером впредусмотренный срок.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9.6. Стороны обязаны своевременно предоставлять друг другуинформацию, необходимую для исполнения обязанностей по Соглашению, инезамедлительно уведомлять друг друга о наступлении существенныхсобытий, способных повлиять на надлежащее исполнение обязанностей,предусмотренных Соглашением.</w:t>
      </w:r>
    </w:p>
    <w:p w:rsidR="00955375" w:rsidRPr="00955375" w:rsidRDefault="00955375" w:rsidP="00E36479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10. Условия изменения, дополнения и прекращения Соглашения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10.1. Публичный партнер и Частный партнер имеют право по обоюдномусогласию вносить изменения и дополнения в настоящее Соглашение, неменяющие условия конкурса по созданию Объекта и начальные параметры ихарактеристики Объекта, путем заключения дополнительных соглашений кнастоящему в письменной форме.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Внесение изменений и дополнений в Соглашение, меняющих условияконкурса по созданию Объекта и начальные параметры и характеристикиОбъекта, разрешается после их согласования с конкурсной комиссией изаинтересованными государственными органами.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10.2. Соглашение прекращает действие в случаях: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1) истечения срока действия Соглашения;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2) досрочного расторжения по обоюдному согласию сторон;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3) решения суда;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4) ликвидации Частного партнера;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5) в иных случаях, предусмотренных законодательством РоссийскойФедерации и Соглашением.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10.3. Публичным партнером может быть принято решение ободностороннем изменении условий и/или внесении дополнений в Соглашениеили его расторжении в случаях, когда строительство (и эксплуатация) Объектаугрожает обеспечению национальной и экологической безопасности,здравоохранениюинравственности,аименновслучаях:____________________________________.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В случае принятия Публичным партнером данного решения Публичныйпартнер компенсирует Частному партнеру дополнительные затраты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,с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вязанные с изменением условий и/или внесением дополнений в Соглашение,а также возмещает убытки, понесенные Частным партнером в 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связи срасторжением Соглашения, кроме случаев, когда расторжение или изменениеусловий и/или внесение дополнений в Соглашение вызвано грубойнебрежностью либо нарушением Частным партнером условий Соглашения.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Компенсация указанных затрат или возмещение убытков, понесенныхЧастным партнером, образуются за счет:_______________________________.</w:t>
      </w:r>
    </w:p>
    <w:p w:rsidR="00955375" w:rsidRPr="00955375" w:rsidRDefault="00955375" w:rsidP="00D0790E">
      <w:pPr>
        <w:widowControl w:val="0"/>
        <w:spacing w:before="240" w:after="0" w:line="240" w:lineRule="auto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11. Исключительные права на результаты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интеллектуальной</w:t>
      </w:r>
      <w:proofErr w:type="gramEnd"/>
    </w:p>
    <w:p w:rsidR="00955375" w:rsidRPr="00955375" w:rsidRDefault="00955375" w:rsidP="00D0790E">
      <w:pPr>
        <w:widowControl w:val="0"/>
        <w:spacing w:after="240" w:line="240" w:lineRule="auto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деятельности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11.1. Публичному партнеру принадлежат исключительные права наследующие результаты интеллектуальной деятельности, полученные Частнымпартнером за свой счет при исполнении настоящего Соглашения:_________________________________.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Регистрация прав Публичного партнера на указанные результатыинтеллектуальной деятельности осуществляется в порядке, установленномзаконодательством Российской Федерации.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11.2. В целях исполнения Частным партнером обязательств поСоглашению Публичный партнер заключает с Частным партнером договор опередаче на безвозмездной основе Частному партнеру прав пользованиярезультатамиинтеллектуальнойдеятельностивсоответствиисзаконодательством Российской Федерации на срок______________________.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11.3. Прекращение Соглашения является основанием для прекращениядоговора о передаче на безвозмездной основе Частному партнеру правпользования результатами интеллектуальной деятельности.</w:t>
      </w:r>
    </w:p>
    <w:p w:rsidR="00955375" w:rsidRPr="00955375" w:rsidRDefault="00955375" w:rsidP="0048586C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12. Конфиденциальность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12.1. Положения настоящего Соглашения, информация, полученная илиприобретенная какой-либо стороной в процессе выполнения Соглашения,являютсяконфиденциальными.Сторонымогутиспользоватьконфиденциальную информацию для составления необходимых отчетов,предусмотренных законодательством Российской Федерации.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12.2. Стороны не имеют права передавать конфиденциальнуюинформацию третьим лицам без согласия другой стороны, за исключениемслучаев:</w:t>
      </w:r>
    </w:p>
    <w:p w:rsidR="00955375" w:rsidRPr="00955375" w:rsidRDefault="00364690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- 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представленияинформацииназапросысудебныхилиправоохранительных органов в порядке, предусмотренном законодательствомРоссийской Федерации;</w:t>
      </w:r>
    </w:p>
    <w:p w:rsidR="00955375" w:rsidRPr="00955375" w:rsidRDefault="00364690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- 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когда информация представляется государственным органам, которыеправомочны получать финансовую и иную отчетность в соответствии сзаконодательством Российской Федерации;</w:t>
      </w:r>
    </w:p>
    <w:p w:rsidR="00955375" w:rsidRPr="00955375" w:rsidRDefault="00364690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- 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когда информация представляется третьему лицу, оказывающему услугиЧастному партнеру, при условии, что такое третье лицо берет на 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lastRenderedPageBreak/>
        <w:t>себяобязательство рассматривать такую информацию как конфиденциальную ииспользовать ее только в установленных сторонами целях, предусмотренныхСоглашением;</w:t>
      </w:r>
    </w:p>
    <w:p w:rsidR="00955375" w:rsidRPr="00955375" w:rsidRDefault="00364690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- 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когда информация представляется стратегическому инвестору, с которымЧастный партнер ведет переговоры о привлечении в проект финансовыхсредств, при условии, что стратегический инвестор берет на себяобязательство рассматривать такую информацию как конфиденциальную ииспользовать ее только в целях, предусмотренных Соглашением.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12.3. По всем документам, информации и отчетам, относящимся кпроведению строительства (и эксплуатации) Объекта, устанавливается сроксоблюдения конфиденциальности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в _____ лет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55375" w:rsidRPr="00955375" w:rsidRDefault="00955375" w:rsidP="00364690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13. Форс-мажор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13.1. В случае возникновения обстоятельств непреодолимой силы (форс-мажор) сторона, пострадавшая от них, в течение _____ дней уведомляет обэтом другую сторону путем вручения либо отправки по почте письменногоили электронного уведомления, уточняющего дату начала и описание форс-мажорных обстоятельств.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13.2. При возникновении форс-мажорных обстоятельств сторонынезамедлительно проводят переговоры для поиска решения выхода изсложившейся ситуации и используют все средства для сведения к минимумупоследствий таких обстоятельств.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Если воздействие обстоятельств непреодолимой силы повлекло полноеразрушение Объекта Соглашения с невозможностью либо финансовойнецелесообразностью его восстановления, стороны могут по обоюдномусогласию досрочно расторгнуть Соглашение.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Стороны несут солидарную ответственность за ликвидацию последствийфорс-мажора, если Соглашением не установлено иное.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13.3. При полной или частичной приостановке работ по Соглашению,вызванной форс-мажорными обстоятельствами, период проведения этих работпродлевается на срок действия форс-мажора и возобновляется с моментапрекращения форс-мажора.</w:t>
      </w:r>
    </w:p>
    <w:p w:rsidR="00955375" w:rsidRPr="00955375" w:rsidRDefault="00955375" w:rsidP="0024379D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14. Порядок разрешения споров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14.1. Споры, связанные с исполнением и прекращением настоящегоСоглашения, разрешаются путем переговоров в соответствии с требованиямизаконодательства Российской Федерации.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14.2. Если споры, связанные с исполнением и прекращением Соглашения,не могут быть разрешены путем переговоров, то стороны вправе разрешитьспор в соответствии с требованиями законодательства Российской Федерациив судебном порядке, а также путем обращения в международный арбитраж всоответствии с законодательным актом Российской Федерации омеждународном коммерческом арбитраже.</w:t>
      </w:r>
    </w:p>
    <w:p w:rsidR="00955375" w:rsidRPr="00955375" w:rsidRDefault="00955375" w:rsidP="000F53D7">
      <w:pPr>
        <w:spacing w:before="240" w:after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5375">
        <w:rPr>
          <w:rFonts w:ascii="Times New Roman" w:eastAsia="Calibri" w:hAnsi="Times New Roman" w:cs="Times New Roman"/>
          <w:sz w:val="28"/>
          <w:szCs w:val="28"/>
        </w:rPr>
        <w:lastRenderedPageBreak/>
        <w:t>15. Сроки действия Соглашения</w:t>
      </w:r>
    </w:p>
    <w:p w:rsidR="006B73CE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15.1. Соглашение вступает в силу с момента его подписания</w:t>
      </w:r>
      <w:r w:rsidR="006B73CE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уполномоченными представителями сторон и действует _________________.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15.2. Срок начала строительства Объекта </w:t>
      </w:r>
      <w:r w:rsidR="00A325DA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«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</w:t>
      </w:r>
      <w:r w:rsidR="00A325DA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»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________ ____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г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15.3. Срок окончания строительства Объекта </w:t>
      </w:r>
      <w:r w:rsidR="00A325DA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«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</w:t>
      </w:r>
      <w:r w:rsidR="00A325DA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»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________ ____ 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г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55375" w:rsidRDefault="00955375" w:rsidP="001F5A5C">
      <w:pPr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15.4.Срок использования Частным партнером принадлежащих</w:t>
      </w:r>
      <w:r w:rsidR="00993024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Публичному партнеру исключительных прав на результаты интеллектуальной деятельности составляет _____________________.</w:t>
      </w:r>
    </w:p>
    <w:p w:rsidR="00955375" w:rsidRPr="00955375" w:rsidRDefault="00955375" w:rsidP="00993024">
      <w:pPr>
        <w:spacing w:before="240" w:after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5375">
        <w:rPr>
          <w:rFonts w:ascii="Times New Roman" w:eastAsia="Calibri" w:hAnsi="Times New Roman" w:cs="Times New Roman"/>
          <w:sz w:val="28"/>
          <w:szCs w:val="28"/>
        </w:rPr>
        <w:t>16. Заключительные положения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16.1. Все приложения и дополнения, также дополнительные договоры стретьими лицами, заключенные как в момент подписания настоящегоСоглашения, так и после вступления в силу настоящего Соглашения, являютсяего неотъемлемой частью. Указанные приложения, дополнения идополнительные договоры подписываются полномочными представителямисторон.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16.2. Любая переписка по Соглашению направляется по следующимадресам:</w:t>
      </w:r>
    </w:p>
    <w:p w:rsidR="00955375" w:rsidRPr="00955375" w:rsidRDefault="00F169D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Публичный П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артнер_____________</w:t>
      </w:r>
      <w:r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______________________________</w:t>
      </w:r>
      <w:r w:rsidR="00955375"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;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Частный партнер ________</w:t>
      </w:r>
      <w:r w:rsidR="00F169D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_______________________________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_______.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16.3. Изменение юридического статуса либо организационно-правовойформы сторон не прекращает действия Соглашения, и все права и обязанностипереходят к соответствующим правопреемникам, за исключением случаев,когда стороны изъявят желание расторгнуть Соглашение, изменить его либонормы права требуют его переоформления. При этом стороны обязаныинформировать друг друга об изменении правового статуса, местарасположения и иных реквизитов в </w:t>
      </w:r>
      <w:proofErr w:type="spell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____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_-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дневный</w:t>
      </w:r>
      <w:proofErr w:type="spell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срок в письменной форме.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16.4. Настоящее Соглашение, за исключением сведений, составляющихгосударственную и коммерческую тайну, подлежит размещению(опубликованию) на официальном сайте публичного партнера (в)__________________________________________________________________.</w:t>
      </w:r>
    </w:p>
    <w:p w:rsidR="00955375" w:rsidRPr="00B93B17" w:rsidRDefault="00955375" w:rsidP="00B93B17">
      <w:pPr>
        <w:widowControl w:val="0"/>
        <w:spacing w:after="0" w:line="240" w:lineRule="auto"/>
        <w:rPr>
          <w:rFonts w:ascii="Times New Roman" w:eastAsia="AR PL SungtiL GB" w:hAnsi="Times New Roman" w:cs="Times New Roman"/>
          <w:kern w:val="2"/>
          <w:lang w:eastAsia="zh-CN" w:bidi="hi-IN"/>
        </w:rPr>
      </w:pPr>
      <w:proofErr w:type="gramStart"/>
      <w:r w:rsidRPr="00B93B17">
        <w:rPr>
          <w:rFonts w:ascii="Times New Roman" w:eastAsia="AR PL SungtiL GB" w:hAnsi="Times New Roman" w:cs="Times New Roman"/>
          <w:color w:val="000000"/>
          <w:lang w:eastAsia="zh-CN" w:bidi="hi-IN"/>
        </w:rPr>
        <w:t>(указать официальный сайт Публичного партнера в сети Интернет</w:t>
      </w:r>
      <w:proofErr w:type="gramEnd"/>
    </w:p>
    <w:p w:rsidR="00955375" w:rsidRPr="00B93B17" w:rsidRDefault="00955375" w:rsidP="00B93B17">
      <w:pPr>
        <w:widowControl w:val="0"/>
        <w:spacing w:after="0" w:line="240" w:lineRule="auto"/>
        <w:rPr>
          <w:rFonts w:ascii="Times New Roman" w:eastAsia="AR PL SungtiL GB" w:hAnsi="Times New Roman" w:cs="Times New Roman"/>
          <w:kern w:val="2"/>
          <w:lang w:eastAsia="zh-CN" w:bidi="hi-IN"/>
        </w:rPr>
      </w:pPr>
      <w:r w:rsidRPr="00B93B17">
        <w:rPr>
          <w:rFonts w:ascii="Times New Roman" w:eastAsia="AR PL SungtiL GB" w:hAnsi="Times New Roman" w:cs="Times New Roman"/>
          <w:color w:val="000000"/>
          <w:lang w:eastAsia="zh-CN" w:bidi="hi-IN"/>
        </w:rPr>
        <w:t>/наименование печатного средства массовой информации)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16.5. Соглашение составлено на русском языке в ____ экземплярах,имеющих равную юридическую силу, из них ____ экземпляров дляПубличного партнера и _____ экземпляров для Частного партнера.</w:t>
      </w:r>
    </w:p>
    <w:p w:rsidR="00955375" w:rsidRPr="00955375" w:rsidRDefault="00955375" w:rsidP="00B93B17">
      <w:pPr>
        <w:spacing w:before="240" w:after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5375">
        <w:rPr>
          <w:rFonts w:ascii="Times New Roman" w:eastAsia="Calibri" w:hAnsi="Times New Roman" w:cs="Times New Roman"/>
          <w:sz w:val="28"/>
          <w:szCs w:val="28"/>
        </w:rPr>
        <w:t>17. Приложение</w:t>
      </w:r>
    </w:p>
    <w:p w:rsidR="00955375" w:rsidRPr="00955375" w:rsidRDefault="00955375" w:rsidP="007B2D88">
      <w:pPr>
        <w:widowControl w:val="0"/>
        <w:spacing w:after="0" w:line="240" w:lineRule="auto"/>
        <w:ind w:firstLine="709"/>
        <w:jc w:val="both"/>
        <w:rPr>
          <w:rFonts w:ascii="Times New Roman" w:eastAsia="AR PL SungtiL GB" w:hAnsi="Times New Roman" w:cs="Times New Roman"/>
          <w:kern w:val="2"/>
          <w:sz w:val="28"/>
          <w:szCs w:val="28"/>
          <w:lang w:eastAsia="zh-CN" w:bidi="hi-IN"/>
        </w:rPr>
      </w:pP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17.1. Техническая спецификация (Приложение </w:t>
      </w:r>
      <w:r w:rsidR="00A325DA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№</w:t>
      </w:r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__</w:t>
      </w:r>
      <w:proofErr w:type="gramStart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 xml:space="preserve"> )</w:t>
      </w:r>
      <w:proofErr w:type="gramEnd"/>
      <w:r w:rsidRPr="00955375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55375" w:rsidRPr="00955375" w:rsidRDefault="00955375" w:rsidP="00B93B17">
      <w:pPr>
        <w:widowControl w:val="0"/>
        <w:spacing w:before="240" w:after="240" w:line="240" w:lineRule="auto"/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</w:pPr>
      <w:r w:rsidRPr="00B93B17">
        <w:rPr>
          <w:rFonts w:ascii="Times New Roman" w:eastAsia="AR PL SungtiL GB" w:hAnsi="Times New Roman" w:cs="Times New Roman"/>
          <w:color w:val="000000"/>
          <w:sz w:val="28"/>
          <w:szCs w:val="28"/>
          <w:lang w:eastAsia="zh-CN" w:bidi="hi-IN"/>
        </w:rPr>
        <w:t>18. Реквизиты и подписи сторон</w:t>
      </w:r>
    </w:p>
    <w:tbl>
      <w:tblPr>
        <w:tblStyle w:val="2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55375" w:rsidRPr="00955375" w:rsidTr="007341B9">
        <w:tc>
          <w:tcPr>
            <w:tcW w:w="2500" w:type="pct"/>
          </w:tcPr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  <w:lastRenderedPageBreak/>
              <w:t>Публичный партнер: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  <w:t>____________________________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(наименование уполномоченного органа</w:t>
            </w:r>
            <w:r w:rsid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местного самоуправления)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Юридический/почтовый адрес: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_____________________________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ИНН/КПП____________________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ОГРН ________________________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Телефон: ______ Факс: _________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Адрес электронной почты:_______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Банковские реквизиты:__________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______________________________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в лице ____________________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(наименование должности)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______________/_____________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(Ф.И.О.) (подпись)</w:t>
            </w: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</w:p>
          <w:p w:rsidR="007341B9" w:rsidRPr="007341B9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</w:p>
          <w:p w:rsidR="00955375" w:rsidRPr="00955375" w:rsidRDefault="007341B9" w:rsidP="007341B9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(М.П.</w:t>
            </w:r>
            <w:proofErr w:type="gramStart"/>
            <w:r w:rsidRPr="007341B9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)</w:t>
            </w:r>
            <w:proofErr w:type="gramEnd"/>
          </w:p>
        </w:tc>
        <w:tc>
          <w:tcPr>
            <w:tcW w:w="2500" w:type="pct"/>
          </w:tcPr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Частный партнер: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___________________________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gramStart"/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(наименование российского</w:t>
            </w:r>
            <w:proofErr w:type="gramEnd"/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юридического лица)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Юридический/почтовый адрес: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____________________________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ИНН/КПП___________________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ОГРН ______________________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Телефон: _______ Факс: 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Адрес электронной почты:_____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Банковские реквизиты: 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____________________________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в лице _____________________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>(наименование должности)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 _____________/______________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      (Ф.И.О.) (подпись)</w:t>
            </w: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955375" w:rsidRPr="00955375" w:rsidRDefault="00955375" w:rsidP="00955375">
            <w:pPr>
              <w:widowControl w:val="0"/>
              <w:jc w:val="both"/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955375"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  <w:t>(М.П.</w:t>
            </w:r>
            <w:proofErr w:type="gramStart"/>
            <w:r w:rsidRPr="00955375">
              <w:rPr>
                <w:rFonts w:ascii="Times New Roman" w:eastAsia="AR PL SungtiL GB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)</w:t>
            </w:r>
            <w:proofErr w:type="gramEnd"/>
          </w:p>
        </w:tc>
      </w:tr>
    </w:tbl>
    <w:p w:rsidR="007341B9" w:rsidRDefault="007341B9" w:rsidP="00B93B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01C7" w:rsidRDefault="003201C7" w:rsidP="002B0E83">
      <w:pPr>
        <w:jc w:val="both"/>
        <w:rPr>
          <w:ins w:id="3" w:author="Замаруева Марина Владимировна" w:date="2018-12-03T17:05:00Z"/>
          <w:rFonts w:ascii="Times New Roman" w:hAnsi="Times New Roman" w:cs="Times New Roman"/>
          <w:sz w:val="28"/>
          <w:szCs w:val="28"/>
        </w:rPr>
        <w:sectPr w:rsidR="003201C7" w:rsidSect="00955375">
          <w:endnotePr>
            <w:numFmt w:val="chicago"/>
          </w:endnotePr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jc w:val="right"/>
        <w:tblInd w:w="-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1"/>
      </w:tblGrid>
      <w:tr w:rsidR="003201C7" w:rsidRPr="00BE3F43" w:rsidTr="002B0E83">
        <w:trPr>
          <w:jc w:val="right"/>
        </w:trPr>
        <w:tc>
          <w:tcPr>
            <w:tcW w:w="4211" w:type="dxa"/>
          </w:tcPr>
          <w:p w:rsidR="003201C7" w:rsidRPr="00BE3F43" w:rsidRDefault="003201C7" w:rsidP="002B0E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  <w:p w:rsidR="003201C7" w:rsidRPr="00BE3F43" w:rsidRDefault="003201C7" w:rsidP="002B0E83">
            <w:pPr>
              <w:jc w:val="both"/>
              <w:rPr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Положению </w:t>
            </w:r>
            <w:r w:rsidRPr="00A50F6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spellStart"/>
            <w:r w:rsidRPr="00A50F6A">
              <w:rPr>
                <w:rFonts w:ascii="Times New Roman" w:hAnsi="Times New Roman" w:cs="Times New Roman"/>
                <w:sz w:val="28"/>
                <w:szCs w:val="28"/>
              </w:rPr>
              <w:t>муниципально-частном</w:t>
            </w:r>
            <w:proofErr w:type="spellEnd"/>
            <w:r w:rsidRPr="00A50F6A">
              <w:rPr>
                <w:rFonts w:ascii="Times New Roman" w:hAnsi="Times New Roman" w:cs="Times New Roman"/>
                <w:sz w:val="28"/>
                <w:szCs w:val="28"/>
              </w:rPr>
              <w:t xml:space="preserve"> партнерстве  на территории муниципального образования город Новотроицк</w:t>
            </w:r>
          </w:p>
        </w:tc>
      </w:tr>
    </w:tbl>
    <w:p w:rsidR="003201C7" w:rsidRDefault="003201C7" w:rsidP="00BA43CA">
      <w:pPr>
        <w:spacing w:before="24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 соглашений о </w:t>
      </w:r>
      <w:proofErr w:type="spellStart"/>
      <w:r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партнерстве</w:t>
      </w:r>
    </w:p>
    <w:p w:rsidR="003201C7" w:rsidRDefault="003201C7" w:rsidP="00BA43CA">
      <w:pPr>
        <w:spacing w:after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муниципального образования город Новотроицк</w:t>
      </w:r>
    </w:p>
    <w:tbl>
      <w:tblPr>
        <w:tblStyle w:val="3"/>
        <w:tblW w:w="5070" w:type="pct"/>
        <w:tblLook w:val="04A0"/>
      </w:tblPr>
      <w:tblGrid>
        <w:gridCol w:w="545"/>
        <w:gridCol w:w="1297"/>
        <w:gridCol w:w="575"/>
        <w:gridCol w:w="526"/>
        <w:gridCol w:w="575"/>
        <w:gridCol w:w="575"/>
        <w:gridCol w:w="687"/>
        <w:gridCol w:w="753"/>
        <w:gridCol w:w="813"/>
        <w:gridCol w:w="852"/>
        <w:gridCol w:w="711"/>
        <w:gridCol w:w="570"/>
        <w:gridCol w:w="708"/>
        <w:gridCol w:w="567"/>
        <w:gridCol w:w="567"/>
        <w:gridCol w:w="708"/>
        <w:gridCol w:w="849"/>
        <w:gridCol w:w="849"/>
        <w:gridCol w:w="1133"/>
        <w:gridCol w:w="1133"/>
      </w:tblGrid>
      <w:tr w:rsidR="00A325DA" w:rsidRPr="002D7533" w:rsidTr="00A325DA">
        <w:trPr>
          <w:cantSplit/>
          <w:trHeight w:val="2917"/>
        </w:trPr>
        <w:tc>
          <w:tcPr>
            <w:tcW w:w="182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3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муниципального района (городского округа, органа власти) района </w:t>
            </w:r>
          </w:p>
        </w:tc>
        <w:tc>
          <w:tcPr>
            <w:tcW w:w="192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75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Уровень реализации</w:t>
            </w:r>
          </w:p>
        </w:tc>
        <w:tc>
          <w:tcPr>
            <w:tcW w:w="192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Сфера реализации</w:t>
            </w:r>
          </w:p>
        </w:tc>
        <w:tc>
          <w:tcPr>
            <w:tcW w:w="192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Отрасль реализации</w:t>
            </w:r>
          </w:p>
        </w:tc>
        <w:tc>
          <w:tcPr>
            <w:tcW w:w="229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Форма реализации проекта</w:t>
            </w:r>
          </w:p>
        </w:tc>
        <w:tc>
          <w:tcPr>
            <w:tcW w:w="251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Нормативное основание реализации проекта</w:t>
            </w:r>
          </w:p>
        </w:tc>
        <w:tc>
          <w:tcPr>
            <w:tcW w:w="271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Способ реализации проекта</w:t>
            </w:r>
          </w:p>
        </w:tc>
        <w:tc>
          <w:tcPr>
            <w:tcW w:w="284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Статус реализации проекта</w:t>
            </w:r>
          </w:p>
        </w:tc>
        <w:tc>
          <w:tcPr>
            <w:tcW w:w="237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реализации проекта</w:t>
            </w:r>
          </w:p>
        </w:tc>
        <w:tc>
          <w:tcPr>
            <w:tcW w:w="190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Статус соглашения</w:t>
            </w:r>
          </w:p>
        </w:tc>
        <w:tc>
          <w:tcPr>
            <w:tcW w:w="236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Дата подписания соглашения</w:t>
            </w:r>
          </w:p>
        </w:tc>
        <w:tc>
          <w:tcPr>
            <w:tcW w:w="189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Публичный партнер</w:t>
            </w:r>
          </w:p>
        </w:tc>
        <w:tc>
          <w:tcPr>
            <w:tcW w:w="189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Частный партнер</w:t>
            </w:r>
          </w:p>
        </w:tc>
        <w:tc>
          <w:tcPr>
            <w:tcW w:w="236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Дата ввода объекта в эксплуатацию</w:t>
            </w:r>
          </w:p>
        </w:tc>
        <w:tc>
          <w:tcPr>
            <w:tcW w:w="283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проекта (лет)</w:t>
            </w:r>
          </w:p>
        </w:tc>
        <w:tc>
          <w:tcPr>
            <w:tcW w:w="283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Технико – экономические</w:t>
            </w:r>
            <w:proofErr w:type="gramEnd"/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параметры проекта</w:t>
            </w:r>
          </w:p>
        </w:tc>
        <w:tc>
          <w:tcPr>
            <w:tcW w:w="378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инвестиций в реализации проекта (тыс. руб.)</w:t>
            </w:r>
          </w:p>
        </w:tc>
        <w:tc>
          <w:tcPr>
            <w:tcW w:w="378" w:type="pct"/>
            <w:textDirection w:val="btLr"/>
          </w:tcPr>
          <w:p w:rsidR="002D7533" w:rsidRPr="00BE79FA" w:rsidRDefault="002D7533" w:rsidP="002D7533">
            <w:pPr>
              <w:spacing w:before="10" w:after="10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E79FA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частных инвестиций в реализацию проекта тыс. руб.)</w:t>
            </w:r>
            <w:proofErr w:type="gramEnd"/>
          </w:p>
        </w:tc>
      </w:tr>
      <w:tr w:rsidR="00A325DA" w:rsidRPr="002D7533" w:rsidTr="00A325DA">
        <w:tc>
          <w:tcPr>
            <w:tcW w:w="182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6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8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8" w:type="pct"/>
          </w:tcPr>
          <w:p w:rsidR="002D7533" w:rsidRPr="002D7533" w:rsidRDefault="002D7533" w:rsidP="001B47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2D7533" w:rsidRPr="002D7533" w:rsidTr="00A325DA">
        <w:tc>
          <w:tcPr>
            <w:tcW w:w="5000" w:type="pct"/>
            <w:gridSpan w:val="20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Реализуемые</w:t>
            </w:r>
          </w:p>
        </w:tc>
      </w:tr>
      <w:tr w:rsidR="00A325DA" w:rsidRPr="002D7533" w:rsidTr="00A325DA">
        <w:tc>
          <w:tcPr>
            <w:tcW w:w="18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25DA" w:rsidRPr="002D7533" w:rsidTr="00A325DA">
        <w:tc>
          <w:tcPr>
            <w:tcW w:w="18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25DA" w:rsidRPr="002D7533" w:rsidTr="00A325DA">
        <w:tc>
          <w:tcPr>
            <w:tcW w:w="182" w:type="pct"/>
          </w:tcPr>
          <w:p w:rsidR="002D7533" w:rsidRPr="002D7533" w:rsidRDefault="00B457AE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7533" w:rsidRPr="002D7533" w:rsidTr="00A325DA">
        <w:tc>
          <w:tcPr>
            <w:tcW w:w="5000" w:type="pct"/>
            <w:gridSpan w:val="20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к реализации</w:t>
            </w:r>
            <w:proofErr w:type="gramEnd"/>
          </w:p>
        </w:tc>
      </w:tr>
      <w:tr w:rsidR="00A325DA" w:rsidRPr="002D7533" w:rsidTr="00A325DA">
        <w:tc>
          <w:tcPr>
            <w:tcW w:w="18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25DA" w:rsidRPr="002D7533" w:rsidTr="00A325DA">
        <w:tc>
          <w:tcPr>
            <w:tcW w:w="18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5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325DA" w:rsidRPr="002D7533" w:rsidTr="00A325DA">
        <w:tc>
          <w:tcPr>
            <w:tcW w:w="182" w:type="pct"/>
          </w:tcPr>
          <w:p w:rsidR="002D7533" w:rsidRPr="002D7533" w:rsidRDefault="00B457AE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2D7533" w:rsidRPr="002D7533" w:rsidRDefault="002D7533" w:rsidP="002D7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201C7" w:rsidRDefault="003201C7" w:rsidP="003201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01C7" w:rsidRDefault="003201C7" w:rsidP="003201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F4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экономического отдела</w:t>
      </w:r>
    </w:p>
    <w:p w:rsidR="003201C7" w:rsidRPr="00B457AE" w:rsidRDefault="003201C7" w:rsidP="00B457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Ю.В. Исаева</w:t>
      </w:r>
    </w:p>
    <w:sectPr w:rsidR="003201C7" w:rsidRPr="00B457AE" w:rsidSect="002D7533">
      <w:endnotePr>
        <w:numFmt w:val="chicago"/>
      </w:endnotePr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6CE" w:rsidRDefault="002266CE" w:rsidP="0004255D">
      <w:pPr>
        <w:spacing w:after="0" w:line="240" w:lineRule="auto"/>
      </w:pPr>
      <w:r>
        <w:separator/>
      </w:r>
    </w:p>
  </w:endnote>
  <w:endnote w:type="continuationSeparator" w:id="0">
    <w:p w:rsidR="002266CE" w:rsidRDefault="002266CE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PL SungtiL G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6CE" w:rsidRDefault="002266CE" w:rsidP="0004255D">
      <w:pPr>
        <w:spacing w:after="0" w:line="240" w:lineRule="auto"/>
      </w:pPr>
      <w:r>
        <w:separator/>
      </w:r>
    </w:p>
  </w:footnote>
  <w:footnote w:type="continuationSeparator" w:id="0">
    <w:p w:rsidR="002266CE" w:rsidRDefault="002266CE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61FB2"/>
    <w:multiLevelType w:val="hybridMultilevel"/>
    <w:tmpl w:val="48F67FCA"/>
    <w:lvl w:ilvl="0" w:tplc="F8347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54A93"/>
    <w:multiLevelType w:val="multilevel"/>
    <w:tmpl w:val="82DA7728"/>
    <w:lvl w:ilvl="0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8" w:hanging="2160"/>
      </w:pPr>
      <w:rPr>
        <w:rFonts w:hint="default"/>
      </w:rPr>
    </w:lvl>
  </w:abstractNum>
  <w:abstractNum w:abstractNumId="5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36A0B"/>
    <w:multiLevelType w:val="hybridMultilevel"/>
    <w:tmpl w:val="F78C5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B239E"/>
    <w:multiLevelType w:val="hybridMultilevel"/>
    <w:tmpl w:val="B96A9874"/>
    <w:lvl w:ilvl="0" w:tplc="F6A4B3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E002FE"/>
    <w:multiLevelType w:val="hybridMultilevel"/>
    <w:tmpl w:val="D840B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3"/>
  </w:num>
  <w:num w:numId="13">
    <w:abstractNumId w:val="9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chicago"/>
    <w:endnote w:id="-1"/>
    <w:endnote w:id="0"/>
  </w:endnotePr>
  <w:compat/>
  <w:rsids>
    <w:rsidRoot w:val="00683B75"/>
    <w:rsid w:val="000133BB"/>
    <w:rsid w:val="0002035A"/>
    <w:rsid w:val="00020B3B"/>
    <w:rsid w:val="00022DF8"/>
    <w:rsid w:val="00022F44"/>
    <w:rsid w:val="00026EBE"/>
    <w:rsid w:val="00027A7D"/>
    <w:rsid w:val="00040C2E"/>
    <w:rsid w:val="0004255D"/>
    <w:rsid w:val="00044E2E"/>
    <w:rsid w:val="00052D81"/>
    <w:rsid w:val="000579A6"/>
    <w:rsid w:val="0006331F"/>
    <w:rsid w:val="00063A65"/>
    <w:rsid w:val="000651EE"/>
    <w:rsid w:val="00066235"/>
    <w:rsid w:val="00066DDB"/>
    <w:rsid w:val="000740C4"/>
    <w:rsid w:val="00075102"/>
    <w:rsid w:val="000A7745"/>
    <w:rsid w:val="000B0DD3"/>
    <w:rsid w:val="000C05FA"/>
    <w:rsid w:val="000D655C"/>
    <w:rsid w:val="000E53A8"/>
    <w:rsid w:val="000F53D7"/>
    <w:rsid w:val="00101959"/>
    <w:rsid w:val="00101CC1"/>
    <w:rsid w:val="00102871"/>
    <w:rsid w:val="00102D8D"/>
    <w:rsid w:val="00103266"/>
    <w:rsid w:val="00126ACD"/>
    <w:rsid w:val="00141637"/>
    <w:rsid w:val="00142AAB"/>
    <w:rsid w:val="00153326"/>
    <w:rsid w:val="00155965"/>
    <w:rsid w:val="00156111"/>
    <w:rsid w:val="00166242"/>
    <w:rsid w:val="00172EFE"/>
    <w:rsid w:val="00181518"/>
    <w:rsid w:val="0018735B"/>
    <w:rsid w:val="00195027"/>
    <w:rsid w:val="001A2D95"/>
    <w:rsid w:val="001B4732"/>
    <w:rsid w:val="001D0961"/>
    <w:rsid w:val="001E00E8"/>
    <w:rsid w:val="001E6565"/>
    <w:rsid w:val="001F03D7"/>
    <w:rsid w:val="001F5A5C"/>
    <w:rsid w:val="00205E48"/>
    <w:rsid w:val="00211AF9"/>
    <w:rsid w:val="002157A2"/>
    <w:rsid w:val="00215F7A"/>
    <w:rsid w:val="002206FD"/>
    <w:rsid w:val="0022377E"/>
    <w:rsid w:val="002266CE"/>
    <w:rsid w:val="00235F57"/>
    <w:rsid w:val="002430E9"/>
    <w:rsid w:val="0024379D"/>
    <w:rsid w:val="00244D1F"/>
    <w:rsid w:val="00250D06"/>
    <w:rsid w:val="00253403"/>
    <w:rsid w:val="00255CC4"/>
    <w:rsid w:val="002564E1"/>
    <w:rsid w:val="00267332"/>
    <w:rsid w:val="002761D4"/>
    <w:rsid w:val="0027796E"/>
    <w:rsid w:val="00285734"/>
    <w:rsid w:val="002A0C53"/>
    <w:rsid w:val="002A283F"/>
    <w:rsid w:val="002A3F7F"/>
    <w:rsid w:val="002B0E83"/>
    <w:rsid w:val="002D3416"/>
    <w:rsid w:val="002D3986"/>
    <w:rsid w:val="002D45DC"/>
    <w:rsid w:val="002D5CAA"/>
    <w:rsid w:val="002D7533"/>
    <w:rsid w:val="002E6974"/>
    <w:rsid w:val="002F4675"/>
    <w:rsid w:val="002F68A9"/>
    <w:rsid w:val="003109CF"/>
    <w:rsid w:val="0031577B"/>
    <w:rsid w:val="003201C7"/>
    <w:rsid w:val="003217AA"/>
    <w:rsid w:val="00322FD7"/>
    <w:rsid w:val="00326669"/>
    <w:rsid w:val="00330E7C"/>
    <w:rsid w:val="003317A5"/>
    <w:rsid w:val="00331D26"/>
    <w:rsid w:val="00344D3F"/>
    <w:rsid w:val="00347BB3"/>
    <w:rsid w:val="00361D9F"/>
    <w:rsid w:val="00363757"/>
    <w:rsid w:val="00364690"/>
    <w:rsid w:val="0036690B"/>
    <w:rsid w:val="00367DE5"/>
    <w:rsid w:val="0037502E"/>
    <w:rsid w:val="00382069"/>
    <w:rsid w:val="00396B96"/>
    <w:rsid w:val="003B2585"/>
    <w:rsid w:val="003B2689"/>
    <w:rsid w:val="003B26E1"/>
    <w:rsid w:val="003B549A"/>
    <w:rsid w:val="003D0A61"/>
    <w:rsid w:val="003E7C48"/>
    <w:rsid w:val="00400212"/>
    <w:rsid w:val="004110FA"/>
    <w:rsid w:val="00417976"/>
    <w:rsid w:val="004244B1"/>
    <w:rsid w:val="0042706D"/>
    <w:rsid w:val="004307F4"/>
    <w:rsid w:val="004330E7"/>
    <w:rsid w:val="00457A22"/>
    <w:rsid w:val="00460648"/>
    <w:rsid w:val="00464FDF"/>
    <w:rsid w:val="00476EC5"/>
    <w:rsid w:val="0048586C"/>
    <w:rsid w:val="004A4287"/>
    <w:rsid w:val="004A4F91"/>
    <w:rsid w:val="004C5903"/>
    <w:rsid w:val="004D23FE"/>
    <w:rsid w:val="004E7B2D"/>
    <w:rsid w:val="004F0539"/>
    <w:rsid w:val="004F6544"/>
    <w:rsid w:val="00510ADD"/>
    <w:rsid w:val="0051394D"/>
    <w:rsid w:val="00522CD4"/>
    <w:rsid w:val="00525B13"/>
    <w:rsid w:val="005407D5"/>
    <w:rsid w:val="00546F9F"/>
    <w:rsid w:val="00547F81"/>
    <w:rsid w:val="00550DFB"/>
    <w:rsid w:val="005618F6"/>
    <w:rsid w:val="00565207"/>
    <w:rsid w:val="00574CA7"/>
    <w:rsid w:val="005771FC"/>
    <w:rsid w:val="00597B14"/>
    <w:rsid w:val="005B00DA"/>
    <w:rsid w:val="005B1AA0"/>
    <w:rsid w:val="005C4543"/>
    <w:rsid w:val="005D238A"/>
    <w:rsid w:val="005E6FF6"/>
    <w:rsid w:val="005F0112"/>
    <w:rsid w:val="005F0ADF"/>
    <w:rsid w:val="005F3620"/>
    <w:rsid w:val="006066E2"/>
    <w:rsid w:val="00606B16"/>
    <w:rsid w:val="00606FBA"/>
    <w:rsid w:val="00610045"/>
    <w:rsid w:val="0061140F"/>
    <w:rsid w:val="00613ACC"/>
    <w:rsid w:val="0062195D"/>
    <w:rsid w:val="00626ACE"/>
    <w:rsid w:val="00626F01"/>
    <w:rsid w:val="006323D1"/>
    <w:rsid w:val="0063619F"/>
    <w:rsid w:val="0066727E"/>
    <w:rsid w:val="006703D1"/>
    <w:rsid w:val="00673FEA"/>
    <w:rsid w:val="0067531A"/>
    <w:rsid w:val="00683B75"/>
    <w:rsid w:val="00684686"/>
    <w:rsid w:val="00687D4F"/>
    <w:rsid w:val="00697663"/>
    <w:rsid w:val="006A749A"/>
    <w:rsid w:val="006B5121"/>
    <w:rsid w:val="006B73CE"/>
    <w:rsid w:val="006C06D3"/>
    <w:rsid w:val="006C499D"/>
    <w:rsid w:val="006D43F9"/>
    <w:rsid w:val="006D5A42"/>
    <w:rsid w:val="006D750D"/>
    <w:rsid w:val="006D7EDD"/>
    <w:rsid w:val="006E364B"/>
    <w:rsid w:val="006E5741"/>
    <w:rsid w:val="007005C1"/>
    <w:rsid w:val="007030A5"/>
    <w:rsid w:val="00704146"/>
    <w:rsid w:val="007067B5"/>
    <w:rsid w:val="00707126"/>
    <w:rsid w:val="0071366E"/>
    <w:rsid w:val="00716D95"/>
    <w:rsid w:val="00723315"/>
    <w:rsid w:val="00730CBB"/>
    <w:rsid w:val="00733E7E"/>
    <w:rsid w:val="007341B9"/>
    <w:rsid w:val="00736BF0"/>
    <w:rsid w:val="00736DFC"/>
    <w:rsid w:val="00746F89"/>
    <w:rsid w:val="0075003A"/>
    <w:rsid w:val="00765824"/>
    <w:rsid w:val="007666D7"/>
    <w:rsid w:val="00783786"/>
    <w:rsid w:val="00785FD5"/>
    <w:rsid w:val="00794D6B"/>
    <w:rsid w:val="00795971"/>
    <w:rsid w:val="007B2D88"/>
    <w:rsid w:val="007C39D6"/>
    <w:rsid w:val="007E3AC5"/>
    <w:rsid w:val="007F6EEE"/>
    <w:rsid w:val="00801692"/>
    <w:rsid w:val="00805B3D"/>
    <w:rsid w:val="00807273"/>
    <w:rsid w:val="008127C9"/>
    <w:rsid w:val="00817DF4"/>
    <w:rsid w:val="008218FF"/>
    <w:rsid w:val="00852AB5"/>
    <w:rsid w:val="008543D9"/>
    <w:rsid w:val="0086095B"/>
    <w:rsid w:val="00873C17"/>
    <w:rsid w:val="00873CC3"/>
    <w:rsid w:val="00885F53"/>
    <w:rsid w:val="00893D5B"/>
    <w:rsid w:val="00894CD3"/>
    <w:rsid w:val="008A5522"/>
    <w:rsid w:val="008A6C49"/>
    <w:rsid w:val="008C6D90"/>
    <w:rsid w:val="008E05BE"/>
    <w:rsid w:val="008F1484"/>
    <w:rsid w:val="00907197"/>
    <w:rsid w:val="009072BA"/>
    <w:rsid w:val="00912D42"/>
    <w:rsid w:val="00914756"/>
    <w:rsid w:val="00915C0A"/>
    <w:rsid w:val="00925A05"/>
    <w:rsid w:val="00934BAE"/>
    <w:rsid w:val="0093647C"/>
    <w:rsid w:val="00940C45"/>
    <w:rsid w:val="0094302B"/>
    <w:rsid w:val="0094345B"/>
    <w:rsid w:val="00952A28"/>
    <w:rsid w:val="00955375"/>
    <w:rsid w:val="0096552A"/>
    <w:rsid w:val="009660DC"/>
    <w:rsid w:val="0097086B"/>
    <w:rsid w:val="00982AAC"/>
    <w:rsid w:val="00982C62"/>
    <w:rsid w:val="00986F5C"/>
    <w:rsid w:val="009924BA"/>
    <w:rsid w:val="00993024"/>
    <w:rsid w:val="009A1273"/>
    <w:rsid w:val="009A4966"/>
    <w:rsid w:val="009A6C94"/>
    <w:rsid w:val="009A719F"/>
    <w:rsid w:val="009A720E"/>
    <w:rsid w:val="009B0AC5"/>
    <w:rsid w:val="009B7B4B"/>
    <w:rsid w:val="009D4C53"/>
    <w:rsid w:val="009E009F"/>
    <w:rsid w:val="009E100F"/>
    <w:rsid w:val="009E6468"/>
    <w:rsid w:val="009E7394"/>
    <w:rsid w:val="009F1115"/>
    <w:rsid w:val="009F21E7"/>
    <w:rsid w:val="009F3F97"/>
    <w:rsid w:val="009F6487"/>
    <w:rsid w:val="00A0347D"/>
    <w:rsid w:val="00A06B98"/>
    <w:rsid w:val="00A13859"/>
    <w:rsid w:val="00A17C74"/>
    <w:rsid w:val="00A3142F"/>
    <w:rsid w:val="00A325DA"/>
    <w:rsid w:val="00A3687B"/>
    <w:rsid w:val="00A37BFD"/>
    <w:rsid w:val="00A41CBD"/>
    <w:rsid w:val="00A44B91"/>
    <w:rsid w:val="00A5077D"/>
    <w:rsid w:val="00A50F6A"/>
    <w:rsid w:val="00A64ED7"/>
    <w:rsid w:val="00A657E6"/>
    <w:rsid w:val="00A66EA9"/>
    <w:rsid w:val="00A725A4"/>
    <w:rsid w:val="00A7718C"/>
    <w:rsid w:val="00A91E9E"/>
    <w:rsid w:val="00A9451E"/>
    <w:rsid w:val="00A94AD5"/>
    <w:rsid w:val="00A972E8"/>
    <w:rsid w:val="00A97BF6"/>
    <w:rsid w:val="00AA2C8F"/>
    <w:rsid w:val="00AB3B46"/>
    <w:rsid w:val="00AC4997"/>
    <w:rsid w:val="00AD7366"/>
    <w:rsid w:val="00AE4553"/>
    <w:rsid w:val="00AE4D5E"/>
    <w:rsid w:val="00AE6C9A"/>
    <w:rsid w:val="00AF089F"/>
    <w:rsid w:val="00B05053"/>
    <w:rsid w:val="00B1399A"/>
    <w:rsid w:val="00B151EE"/>
    <w:rsid w:val="00B16974"/>
    <w:rsid w:val="00B275F1"/>
    <w:rsid w:val="00B370EB"/>
    <w:rsid w:val="00B37C4C"/>
    <w:rsid w:val="00B45525"/>
    <w:rsid w:val="00B457AE"/>
    <w:rsid w:val="00B50C7B"/>
    <w:rsid w:val="00B56D54"/>
    <w:rsid w:val="00B57B3E"/>
    <w:rsid w:val="00B62AF5"/>
    <w:rsid w:val="00B655D1"/>
    <w:rsid w:val="00B713CD"/>
    <w:rsid w:val="00B83FF5"/>
    <w:rsid w:val="00B93B17"/>
    <w:rsid w:val="00BA43CA"/>
    <w:rsid w:val="00BB0A58"/>
    <w:rsid w:val="00BB3FDC"/>
    <w:rsid w:val="00BC3AF0"/>
    <w:rsid w:val="00BC5156"/>
    <w:rsid w:val="00BC627A"/>
    <w:rsid w:val="00BD71D2"/>
    <w:rsid w:val="00BE13FA"/>
    <w:rsid w:val="00BE3F43"/>
    <w:rsid w:val="00BE3F58"/>
    <w:rsid w:val="00BE439D"/>
    <w:rsid w:val="00BE633C"/>
    <w:rsid w:val="00BE6DC3"/>
    <w:rsid w:val="00BE79FA"/>
    <w:rsid w:val="00BE7FD6"/>
    <w:rsid w:val="00BF0093"/>
    <w:rsid w:val="00BF0A8F"/>
    <w:rsid w:val="00BF4B49"/>
    <w:rsid w:val="00BF650C"/>
    <w:rsid w:val="00BF6DD3"/>
    <w:rsid w:val="00C006B5"/>
    <w:rsid w:val="00C02646"/>
    <w:rsid w:val="00C1248E"/>
    <w:rsid w:val="00C145B7"/>
    <w:rsid w:val="00C22A32"/>
    <w:rsid w:val="00C23312"/>
    <w:rsid w:val="00C328ED"/>
    <w:rsid w:val="00C33A37"/>
    <w:rsid w:val="00C444AA"/>
    <w:rsid w:val="00C54D0F"/>
    <w:rsid w:val="00CA6BB1"/>
    <w:rsid w:val="00CA6D68"/>
    <w:rsid w:val="00CB63FC"/>
    <w:rsid w:val="00CB7954"/>
    <w:rsid w:val="00CC05FF"/>
    <w:rsid w:val="00CC3A8C"/>
    <w:rsid w:val="00CC4CA9"/>
    <w:rsid w:val="00CD1BEB"/>
    <w:rsid w:val="00CD1D74"/>
    <w:rsid w:val="00CD2A7D"/>
    <w:rsid w:val="00CD4DE3"/>
    <w:rsid w:val="00CE4AA7"/>
    <w:rsid w:val="00CF0618"/>
    <w:rsid w:val="00CF3A65"/>
    <w:rsid w:val="00CF7134"/>
    <w:rsid w:val="00D062E8"/>
    <w:rsid w:val="00D0790E"/>
    <w:rsid w:val="00D12B25"/>
    <w:rsid w:val="00D1584D"/>
    <w:rsid w:val="00D251AC"/>
    <w:rsid w:val="00D330CF"/>
    <w:rsid w:val="00D3334C"/>
    <w:rsid w:val="00D47F5E"/>
    <w:rsid w:val="00D5396A"/>
    <w:rsid w:val="00D55E0D"/>
    <w:rsid w:val="00D805E5"/>
    <w:rsid w:val="00D81AB9"/>
    <w:rsid w:val="00D82285"/>
    <w:rsid w:val="00D83193"/>
    <w:rsid w:val="00D87777"/>
    <w:rsid w:val="00D90BE7"/>
    <w:rsid w:val="00D9343D"/>
    <w:rsid w:val="00D976CE"/>
    <w:rsid w:val="00DA0557"/>
    <w:rsid w:val="00DA26A1"/>
    <w:rsid w:val="00DB633D"/>
    <w:rsid w:val="00DC0327"/>
    <w:rsid w:val="00DC681C"/>
    <w:rsid w:val="00DC6869"/>
    <w:rsid w:val="00DD0434"/>
    <w:rsid w:val="00DD06F2"/>
    <w:rsid w:val="00DE13A0"/>
    <w:rsid w:val="00DE7B81"/>
    <w:rsid w:val="00DF6280"/>
    <w:rsid w:val="00E00210"/>
    <w:rsid w:val="00E02739"/>
    <w:rsid w:val="00E11850"/>
    <w:rsid w:val="00E15E67"/>
    <w:rsid w:val="00E26B4E"/>
    <w:rsid w:val="00E3363D"/>
    <w:rsid w:val="00E363B0"/>
    <w:rsid w:val="00E36479"/>
    <w:rsid w:val="00E376DB"/>
    <w:rsid w:val="00E40251"/>
    <w:rsid w:val="00E44FBC"/>
    <w:rsid w:val="00E47CBC"/>
    <w:rsid w:val="00E52FA2"/>
    <w:rsid w:val="00E6625E"/>
    <w:rsid w:val="00E7380D"/>
    <w:rsid w:val="00E7640F"/>
    <w:rsid w:val="00E84C70"/>
    <w:rsid w:val="00EA3FF9"/>
    <w:rsid w:val="00EC29AE"/>
    <w:rsid w:val="00EC727E"/>
    <w:rsid w:val="00ED082F"/>
    <w:rsid w:val="00ED2D17"/>
    <w:rsid w:val="00EF1B36"/>
    <w:rsid w:val="00EF4C00"/>
    <w:rsid w:val="00EF5AF3"/>
    <w:rsid w:val="00EF79A4"/>
    <w:rsid w:val="00F015E7"/>
    <w:rsid w:val="00F03480"/>
    <w:rsid w:val="00F03E35"/>
    <w:rsid w:val="00F12CBA"/>
    <w:rsid w:val="00F169D5"/>
    <w:rsid w:val="00F2538F"/>
    <w:rsid w:val="00F31805"/>
    <w:rsid w:val="00F349A6"/>
    <w:rsid w:val="00F3532A"/>
    <w:rsid w:val="00F42D89"/>
    <w:rsid w:val="00F5616C"/>
    <w:rsid w:val="00F56C3E"/>
    <w:rsid w:val="00F6028B"/>
    <w:rsid w:val="00F61D9C"/>
    <w:rsid w:val="00F66C2E"/>
    <w:rsid w:val="00F71747"/>
    <w:rsid w:val="00F752F4"/>
    <w:rsid w:val="00F816B5"/>
    <w:rsid w:val="00F83AB0"/>
    <w:rsid w:val="00F91640"/>
    <w:rsid w:val="00F93C34"/>
    <w:rsid w:val="00F97255"/>
    <w:rsid w:val="00FB3AEC"/>
    <w:rsid w:val="00FB6F3A"/>
    <w:rsid w:val="00FC51C1"/>
    <w:rsid w:val="00FC78D5"/>
    <w:rsid w:val="00FE5963"/>
    <w:rsid w:val="00FF2059"/>
    <w:rsid w:val="00FF7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1">
    <w:name w:val="heading 1"/>
    <w:basedOn w:val="a"/>
    <w:next w:val="a"/>
    <w:link w:val="10"/>
    <w:uiPriority w:val="9"/>
    <w:qFormat/>
    <w:rsid w:val="00992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42D89"/>
    <w:rPr>
      <w:color w:val="808080"/>
    </w:rPr>
  </w:style>
  <w:style w:type="paragraph" w:styleId="af6">
    <w:name w:val="endnote text"/>
    <w:basedOn w:val="a"/>
    <w:link w:val="af7"/>
    <w:uiPriority w:val="99"/>
    <w:semiHidden/>
    <w:unhideWhenUsed/>
    <w:rsid w:val="009A720E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A720E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A720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92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">
    <w:name w:val="Heading #1_"/>
    <w:basedOn w:val="a0"/>
    <w:link w:val="Heading10"/>
    <w:rsid w:val="00A50F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A50F6A"/>
    <w:pPr>
      <w:widowControl w:val="0"/>
      <w:shd w:val="clear" w:color="auto" w:fill="FFFFFF"/>
      <w:spacing w:before="1020" w:after="240" w:line="0" w:lineRule="atLeast"/>
      <w:ind w:hanging="7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2">
    <w:name w:val="Сетка таблицы1"/>
    <w:basedOn w:val="a1"/>
    <w:next w:val="a3"/>
    <w:uiPriority w:val="59"/>
    <w:rsid w:val="00885F53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955375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2D7533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F6FF5-2A51-4D44-9571-B9FEF79C9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2214</TotalTime>
  <Pages>29</Pages>
  <Words>8890</Words>
  <Characters>50677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162</cp:revision>
  <cp:lastPrinted>2019-01-25T11:16:00Z</cp:lastPrinted>
  <dcterms:created xsi:type="dcterms:W3CDTF">2017-04-11T04:40:00Z</dcterms:created>
  <dcterms:modified xsi:type="dcterms:W3CDTF">2019-01-29T10:51:00Z</dcterms:modified>
</cp:coreProperties>
</file>