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397" w:rsidRDefault="002D5397" w:rsidP="002D5397">
      <w:pPr>
        <w:tabs>
          <w:tab w:val="left" w:pos="0"/>
        </w:tabs>
        <w:ind w:right="5296"/>
      </w:pPr>
      <w:r>
        <w:rPr>
          <w:noProof/>
        </w:rPr>
        <w:drawing>
          <wp:anchor distT="0" distB="0" distL="114300" distR="114300" simplePos="0" relativeHeight="251665408" behindDoc="0" locked="0" layoutInCell="1" allowOverlap="1">
            <wp:simplePos x="0" y="0"/>
            <wp:positionH relativeFrom="column">
              <wp:posOffset>2682240</wp:posOffset>
            </wp:positionH>
            <wp:positionV relativeFrom="paragraph">
              <wp:posOffset>-110490</wp:posOffset>
            </wp:positionV>
            <wp:extent cx="447675" cy="657225"/>
            <wp:effectExtent l="19050" t="0" r="9525" b="0"/>
            <wp:wrapNone/>
            <wp:docPr id="7" name="Рисунок 7"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pic:spPr>
                </pic:pic>
              </a:graphicData>
            </a:graphic>
          </wp:anchor>
        </w:drawing>
      </w:r>
    </w:p>
    <w:p w:rsidR="002D5397" w:rsidRDefault="002D5397" w:rsidP="002D5397">
      <w:r>
        <w:t xml:space="preserve">                                                      </w:t>
      </w:r>
    </w:p>
    <w:p w:rsidR="002D5397" w:rsidRDefault="002D5397" w:rsidP="002D5397">
      <w:r>
        <w:t xml:space="preserve">            </w:t>
      </w:r>
    </w:p>
    <w:p w:rsidR="002D5397" w:rsidRPr="009F3374" w:rsidRDefault="002D5397" w:rsidP="002D5397">
      <w:pPr>
        <w:pStyle w:val="a6"/>
        <w:jc w:val="left"/>
        <w:rPr>
          <w:b w:val="0"/>
          <w:bCs w:val="0"/>
          <w:sz w:val="16"/>
        </w:rPr>
      </w:pPr>
      <w:r>
        <w:t xml:space="preserve">                                                    </w:t>
      </w:r>
    </w:p>
    <w:p w:rsidR="002D5397" w:rsidRDefault="002D5397" w:rsidP="002D5397">
      <w:pPr>
        <w:pStyle w:val="a5"/>
        <w:rPr>
          <w:sz w:val="40"/>
        </w:rPr>
      </w:pPr>
      <w:r>
        <w:rPr>
          <w:sz w:val="40"/>
        </w:rPr>
        <w:t>ПОСТАНОВЛЕНИЕ</w:t>
      </w:r>
    </w:p>
    <w:p w:rsidR="002D5397" w:rsidRDefault="002D5397" w:rsidP="002D5397">
      <w:pPr>
        <w:pStyle w:val="2"/>
        <w:jc w:val="center"/>
        <w:rPr>
          <w:sz w:val="32"/>
        </w:rPr>
      </w:pPr>
      <w:r>
        <w:rPr>
          <w:sz w:val="32"/>
        </w:rPr>
        <w:t xml:space="preserve">администрации муниципального образования </w:t>
      </w:r>
    </w:p>
    <w:p w:rsidR="002D5397" w:rsidRDefault="002D5397" w:rsidP="002D5397">
      <w:pPr>
        <w:pStyle w:val="2"/>
        <w:jc w:val="center"/>
      </w:pPr>
      <w:r>
        <w:rPr>
          <w:sz w:val="32"/>
        </w:rPr>
        <w:t>город Новотроицк</w:t>
      </w:r>
    </w:p>
    <w:p w:rsidR="002D5397" w:rsidRDefault="00460C4F" w:rsidP="002D5397">
      <w:pPr>
        <w:jc w:val="center"/>
        <w:rPr>
          <w:b/>
          <w:sz w:val="28"/>
        </w:rPr>
      </w:pPr>
      <w:r w:rsidRPr="00460C4F">
        <w:pict>
          <v:line id="_x0000_s1028" style="position:absolute;left:0;text-align:left;z-index:251662336" from="4.55pt,3.75pt" to="450.45pt,3.75pt" o:allowincell="f" strokeweight="1.5pt">
            <w10:wrap anchorx="page"/>
          </v:line>
        </w:pict>
      </w:r>
    </w:p>
    <w:p w:rsidR="002D5397" w:rsidRPr="00312D1B" w:rsidRDefault="002D5397" w:rsidP="002D5397">
      <w:pPr>
        <w:rPr>
          <w:sz w:val="28"/>
          <w:szCs w:val="28"/>
        </w:rPr>
      </w:pPr>
      <w:r>
        <w:rPr>
          <w:sz w:val="20"/>
        </w:rPr>
        <w:t xml:space="preserve"> </w:t>
      </w:r>
      <w:r w:rsidR="00043785">
        <w:rPr>
          <w:sz w:val="28"/>
          <w:szCs w:val="28"/>
        </w:rPr>
        <w:t xml:space="preserve">  18.05.2015</w:t>
      </w:r>
      <w:r>
        <w:rPr>
          <w:sz w:val="20"/>
        </w:rPr>
        <w:t xml:space="preserve">         </w:t>
      </w:r>
      <w:r w:rsidRPr="00312D1B">
        <w:rPr>
          <w:sz w:val="28"/>
          <w:szCs w:val="28"/>
        </w:rPr>
        <w:t xml:space="preserve">№  </w:t>
      </w:r>
      <w:r w:rsidR="00043785">
        <w:rPr>
          <w:sz w:val="28"/>
          <w:szCs w:val="28"/>
        </w:rPr>
        <w:t>794-п</w:t>
      </w:r>
    </w:p>
    <w:p w:rsidR="002D5397" w:rsidRDefault="00460C4F" w:rsidP="002D5397">
      <w:pPr>
        <w:tabs>
          <w:tab w:val="left" w:pos="4140"/>
          <w:tab w:val="left" w:pos="4320"/>
        </w:tabs>
        <w:rPr>
          <w:sz w:val="28"/>
        </w:rPr>
      </w:pPr>
      <w:r>
        <w:rPr>
          <w:noProof/>
          <w:sz w:val="28"/>
        </w:rPr>
        <w:pict>
          <v:line id="_x0000_s1033" style="position:absolute;z-index:251667456" from="189pt,10.4pt" to="207pt,10.4pt"/>
        </w:pict>
      </w:r>
      <w:r w:rsidRPr="00460C4F">
        <w:rPr>
          <w:noProof/>
          <w:sz w:val="27"/>
          <w:szCs w:val="27"/>
        </w:rPr>
        <w:pict>
          <v:line id="_x0000_s1032" style="position:absolute;z-index:251666432" from="207pt,10.4pt" to="207pt,28.4pt"/>
        </w:pict>
      </w:r>
      <w:r>
        <w:rPr>
          <w:sz w:val="28"/>
        </w:rPr>
        <w:pict>
          <v:line id="_x0000_s1026" style="position:absolute;z-index:251660288" from="-9pt,10.4pt" to="4.65pt,10.4pt"/>
        </w:pict>
      </w:r>
      <w:r>
        <w:rPr>
          <w:sz w:val="28"/>
        </w:rPr>
        <w:pict>
          <v:line id="_x0000_s1027" style="position:absolute;z-index:251661312" from="-9pt,10.4pt" to="-9pt,24.05pt"/>
        </w:pict>
      </w:r>
      <w:r>
        <w:rPr>
          <w:sz w:val="28"/>
        </w:rPr>
        <w:pict>
          <v:line id="_x0000_s1030" style="position:absolute;z-index:251664384" from="109.5pt,.15pt" to="201.8pt,.15pt" o:allowincell="f"/>
        </w:pict>
      </w:r>
      <w:r>
        <w:rPr>
          <w:sz w:val="28"/>
        </w:rPr>
        <w:pict>
          <v:line id="_x0000_s1029" style="position:absolute;z-index:251663360" from="3pt,.15pt" to="88.2pt,.15pt" o:allowincell="f"/>
        </w:pict>
      </w:r>
    </w:p>
    <w:tbl>
      <w:tblPr>
        <w:tblStyle w:val="a9"/>
        <w:tblW w:w="0" w:type="auto"/>
        <w:tblLook w:val="04A0"/>
      </w:tblPr>
      <w:tblGrid>
        <w:gridCol w:w="4077"/>
      </w:tblGrid>
      <w:tr w:rsidR="002D5397" w:rsidRPr="00B630B4" w:rsidTr="00395B58">
        <w:tc>
          <w:tcPr>
            <w:tcW w:w="4077" w:type="dxa"/>
            <w:tcBorders>
              <w:top w:val="nil"/>
              <w:left w:val="nil"/>
              <w:bottom w:val="nil"/>
              <w:right w:val="nil"/>
            </w:tcBorders>
          </w:tcPr>
          <w:p w:rsidR="00757BDA" w:rsidRPr="00B630B4" w:rsidRDefault="002D5397" w:rsidP="00757BDA">
            <w:pPr>
              <w:jc w:val="both"/>
              <w:rPr>
                <w:sz w:val="27"/>
                <w:szCs w:val="27"/>
              </w:rPr>
            </w:pPr>
            <w:r w:rsidRPr="00B630B4">
              <w:rPr>
                <w:sz w:val="27"/>
                <w:szCs w:val="27"/>
              </w:rPr>
              <w:t>«Об утверждении Порядков предоставления субсидий</w:t>
            </w:r>
            <w:r w:rsidR="00757BDA" w:rsidRPr="00B630B4">
              <w:rPr>
                <w:sz w:val="27"/>
                <w:szCs w:val="27"/>
              </w:rPr>
              <w:t xml:space="preserve"> субъектам малого и среднего </w:t>
            </w:r>
          </w:p>
          <w:p w:rsidR="002D5397" w:rsidRPr="00B630B4" w:rsidRDefault="00757BDA" w:rsidP="00757BDA">
            <w:pPr>
              <w:jc w:val="both"/>
              <w:rPr>
                <w:sz w:val="27"/>
                <w:szCs w:val="27"/>
              </w:rPr>
            </w:pPr>
            <w:r w:rsidRPr="00B630B4">
              <w:rPr>
                <w:sz w:val="27"/>
                <w:szCs w:val="27"/>
              </w:rPr>
              <w:t>предпринимательства</w:t>
            </w:r>
            <w:r w:rsidR="002D5397" w:rsidRPr="00B630B4">
              <w:rPr>
                <w:sz w:val="27"/>
                <w:szCs w:val="27"/>
              </w:rPr>
              <w:t xml:space="preserve"> в рамках муниципальной программы «Экономическое</w:t>
            </w:r>
            <w:r w:rsidR="00395B58" w:rsidRPr="00B630B4">
              <w:rPr>
                <w:sz w:val="27"/>
                <w:szCs w:val="27"/>
              </w:rPr>
              <w:t xml:space="preserve"> развитие </w:t>
            </w:r>
            <w:r w:rsidR="002D5397" w:rsidRPr="00B630B4">
              <w:rPr>
                <w:sz w:val="27"/>
                <w:szCs w:val="27"/>
              </w:rPr>
              <w:t xml:space="preserve">муниципального </w:t>
            </w:r>
            <w:r w:rsidR="00395B58" w:rsidRPr="00B630B4">
              <w:rPr>
                <w:sz w:val="27"/>
                <w:szCs w:val="27"/>
              </w:rPr>
              <w:t>образования</w:t>
            </w:r>
            <w:r w:rsidR="002D5397" w:rsidRPr="00B630B4">
              <w:rPr>
                <w:sz w:val="27"/>
                <w:szCs w:val="27"/>
              </w:rPr>
              <w:t xml:space="preserve"> город  Новотроицк на 2015-2020 годы»</w:t>
            </w:r>
          </w:p>
        </w:tc>
      </w:tr>
    </w:tbl>
    <w:p w:rsidR="002D5397" w:rsidRPr="00B630B4" w:rsidRDefault="002D5397" w:rsidP="002D5397">
      <w:pPr>
        <w:pStyle w:val="a3"/>
        <w:ind w:firstLine="0"/>
        <w:rPr>
          <w:sz w:val="27"/>
          <w:szCs w:val="27"/>
        </w:rPr>
      </w:pPr>
    </w:p>
    <w:p w:rsidR="00395B58" w:rsidRPr="00B630B4" w:rsidRDefault="00395B58" w:rsidP="002D5397">
      <w:pPr>
        <w:pStyle w:val="a3"/>
        <w:ind w:firstLine="0"/>
        <w:rPr>
          <w:sz w:val="27"/>
          <w:szCs w:val="27"/>
        </w:rPr>
      </w:pPr>
    </w:p>
    <w:p w:rsidR="002D5397" w:rsidRPr="00B630B4" w:rsidRDefault="002D5397" w:rsidP="008D70C6">
      <w:pPr>
        <w:ind w:firstLine="709"/>
        <w:jc w:val="both"/>
        <w:rPr>
          <w:sz w:val="27"/>
          <w:szCs w:val="27"/>
        </w:rPr>
      </w:pPr>
      <w:r w:rsidRPr="00B630B4">
        <w:rPr>
          <w:sz w:val="27"/>
          <w:szCs w:val="27"/>
        </w:rPr>
        <w:t xml:space="preserve">В </w:t>
      </w:r>
      <w:r w:rsidR="00701733" w:rsidRPr="00B630B4">
        <w:rPr>
          <w:sz w:val="27"/>
          <w:szCs w:val="27"/>
        </w:rPr>
        <w:t xml:space="preserve"> </w:t>
      </w:r>
      <w:r w:rsidRPr="00B630B4">
        <w:rPr>
          <w:sz w:val="27"/>
          <w:szCs w:val="27"/>
        </w:rPr>
        <w:t xml:space="preserve">соответствии </w:t>
      </w:r>
      <w:r w:rsidR="00701733" w:rsidRPr="00B630B4">
        <w:rPr>
          <w:sz w:val="27"/>
          <w:szCs w:val="27"/>
        </w:rPr>
        <w:t xml:space="preserve"> </w:t>
      </w:r>
      <w:r w:rsidRPr="00B630B4">
        <w:rPr>
          <w:sz w:val="27"/>
          <w:szCs w:val="27"/>
        </w:rPr>
        <w:t xml:space="preserve">с </w:t>
      </w:r>
      <w:r w:rsidR="00701733" w:rsidRPr="00B630B4">
        <w:rPr>
          <w:sz w:val="27"/>
          <w:szCs w:val="27"/>
        </w:rPr>
        <w:t xml:space="preserve"> </w:t>
      </w:r>
      <w:r w:rsidRPr="00B630B4">
        <w:rPr>
          <w:sz w:val="27"/>
          <w:szCs w:val="27"/>
        </w:rPr>
        <w:t xml:space="preserve">Федеральным </w:t>
      </w:r>
      <w:r w:rsidR="00701733" w:rsidRPr="00B630B4">
        <w:rPr>
          <w:sz w:val="27"/>
          <w:szCs w:val="27"/>
        </w:rPr>
        <w:t xml:space="preserve"> </w:t>
      </w:r>
      <w:r w:rsidRPr="00B630B4">
        <w:rPr>
          <w:sz w:val="27"/>
          <w:szCs w:val="27"/>
        </w:rPr>
        <w:t>законом</w:t>
      </w:r>
      <w:r w:rsidR="00701733" w:rsidRPr="00B630B4">
        <w:rPr>
          <w:sz w:val="27"/>
          <w:szCs w:val="27"/>
        </w:rPr>
        <w:t xml:space="preserve"> </w:t>
      </w:r>
      <w:r w:rsidRPr="00B630B4">
        <w:rPr>
          <w:sz w:val="27"/>
          <w:szCs w:val="27"/>
        </w:rPr>
        <w:t xml:space="preserve"> от </w:t>
      </w:r>
      <w:r w:rsidR="00701733" w:rsidRPr="00B630B4">
        <w:rPr>
          <w:sz w:val="27"/>
          <w:szCs w:val="27"/>
        </w:rPr>
        <w:t xml:space="preserve"> </w:t>
      </w:r>
      <w:r w:rsidRPr="00B630B4">
        <w:rPr>
          <w:sz w:val="27"/>
          <w:szCs w:val="27"/>
        </w:rPr>
        <w:t>24.07.2007</w:t>
      </w:r>
      <w:r w:rsidR="00701733" w:rsidRPr="00B630B4">
        <w:rPr>
          <w:sz w:val="27"/>
          <w:szCs w:val="27"/>
        </w:rPr>
        <w:t xml:space="preserve">   </w:t>
      </w:r>
      <w:r w:rsidRPr="00B630B4">
        <w:rPr>
          <w:sz w:val="27"/>
          <w:szCs w:val="27"/>
        </w:rPr>
        <w:t>№ 209-ФЗ</w:t>
      </w:r>
      <w:r w:rsidR="00701733" w:rsidRPr="00B630B4">
        <w:rPr>
          <w:sz w:val="27"/>
          <w:szCs w:val="27"/>
        </w:rPr>
        <w:t xml:space="preserve"> </w:t>
      </w:r>
      <w:r w:rsidRPr="00B630B4">
        <w:rPr>
          <w:sz w:val="27"/>
          <w:szCs w:val="27"/>
        </w:rPr>
        <w:t xml:space="preserve"> </w:t>
      </w:r>
      <w:r w:rsidR="00701733" w:rsidRPr="00B630B4">
        <w:rPr>
          <w:sz w:val="27"/>
          <w:szCs w:val="27"/>
        </w:rPr>
        <w:t xml:space="preserve"> </w:t>
      </w:r>
      <w:r w:rsidRPr="00B630B4">
        <w:rPr>
          <w:sz w:val="27"/>
          <w:szCs w:val="27"/>
        </w:rPr>
        <w:t xml:space="preserve">«О развитии малого и среднего предпринимательства в Российской Федерации», законом Оренбургской области от 29.09.2009 № 3118/691 – IV – </w:t>
      </w:r>
      <w:proofErr w:type="gramStart"/>
      <w:r w:rsidRPr="00B630B4">
        <w:rPr>
          <w:sz w:val="27"/>
          <w:szCs w:val="27"/>
        </w:rPr>
        <w:t>ОЗ</w:t>
      </w:r>
      <w:proofErr w:type="gramEnd"/>
      <w:r w:rsidRPr="00B630B4">
        <w:rPr>
          <w:sz w:val="27"/>
          <w:szCs w:val="27"/>
        </w:rPr>
        <w:t xml:space="preserve"> «О развитии малого и среднего предпринимательства в Оренбургской области», </w:t>
      </w:r>
      <w:r w:rsidR="009E0B57" w:rsidRPr="00B630B4">
        <w:rPr>
          <w:sz w:val="27"/>
          <w:szCs w:val="27"/>
        </w:rPr>
        <w:t xml:space="preserve">постановлением администрации муниципального образования город Новотроицк от 09.09.2014 № 1560-п «Об утверждении </w:t>
      </w:r>
      <w:r w:rsidRPr="00B630B4">
        <w:rPr>
          <w:sz w:val="27"/>
          <w:szCs w:val="27"/>
        </w:rPr>
        <w:t>муниц</w:t>
      </w:r>
      <w:r w:rsidR="009E0B57" w:rsidRPr="00B630B4">
        <w:rPr>
          <w:sz w:val="27"/>
          <w:szCs w:val="27"/>
        </w:rPr>
        <w:t>ипальной п</w:t>
      </w:r>
      <w:r w:rsidRPr="00B630B4">
        <w:rPr>
          <w:sz w:val="27"/>
          <w:szCs w:val="27"/>
        </w:rPr>
        <w:t>рограмм</w:t>
      </w:r>
      <w:r w:rsidR="009E0B57" w:rsidRPr="00B630B4">
        <w:rPr>
          <w:sz w:val="27"/>
          <w:szCs w:val="27"/>
        </w:rPr>
        <w:t>ы</w:t>
      </w:r>
      <w:r w:rsidRPr="00B630B4">
        <w:rPr>
          <w:sz w:val="27"/>
          <w:szCs w:val="27"/>
        </w:rPr>
        <w:t xml:space="preserve"> </w:t>
      </w:r>
      <w:r w:rsidR="008D70C6" w:rsidRPr="00B630B4">
        <w:rPr>
          <w:sz w:val="27"/>
          <w:szCs w:val="27"/>
        </w:rPr>
        <w:t>«</w:t>
      </w:r>
      <w:r w:rsidR="00701733" w:rsidRPr="00B630B4">
        <w:rPr>
          <w:sz w:val="27"/>
          <w:szCs w:val="27"/>
        </w:rPr>
        <w:t xml:space="preserve">Экономическое развитие </w:t>
      </w:r>
      <w:r w:rsidR="008D70C6" w:rsidRPr="00B630B4">
        <w:rPr>
          <w:sz w:val="27"/>
          <w:szCs w:val="27"/>
        </w:rPr>
        <w:t>муниципального образования  город  Новотроицк на 2015-2020 годы»</w:t>
      </w:r>
      <w:r w:rsidRPr="00B630B4">
        <w:rPr>
          <w:sz w:val="27"/>
          <w:szCs w:val="27"/>
        </w:rPr>
        <w:t xml:space="preserve">, руководствуясь статьями 32, 34, 35 Устава муниципального образования город Новотроицк Оренбургской области: </w:t>
      </w:r>
    </w:p>
    <w:p w:rsidR="00257B21" w:rsidRPr="00B630B4" w:rsidRDefault="008815A0" w:rsidP="00257B21">
      <w:pPr>
        <w:ind w:firstLine="709"/>
        <w:jc w:val="both"/>
        <w:rPr>
          <w:sz w:val="27"/>
          <w:szCs w:val="27"/>
        </w:rPr>
      </w:pPr>
      <w:r w:rsidRPr="00B630B4">
        <w:rPr>
          <w:sz w:val="27"/>
          <w:szCs w:val="27"/>
        </w:rPr>
        <w:t>1.</w:t>
      </w:r>
      <w:r w:rsidR="009E0B57" w:rsidRPr="00B630B4">
        <w:rPr>
          <w:sz w:val="27"/>
          <w:szCs w:val="27"/>
        </w:rPr>
        <w:t xml:space="preserve"> </w:t>
      </w:r>
      <w:r w:rsidRPr="00B630B4">
        <w:rPr>
          <w:sz w:val="27"/>
          <w:szCs w:val="27"/>
        </w:rPr>
        <w:t>Утвердить Порядок предоставления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бизне</w:t>
      </w:r>
      <w:proofErr w:type="gramStart"/>
      <w:r w:rsidRPr="00B630B4">
        <w:rPr>
          <w:sz w:val="27"/>
          <w:szCs w:val="27"/>
        </w:rPr>
        <w:t>с</w:t>
      </w:r>
      <w:r w:rsidR="00395B58" w:rsidRPr="00B630B4">
        <w:rPr>
          <w:sz w:val="27"/>
          <w:szCs w:val="27"/>
        </w:rPr>
        <w:t>-</w:t>
      </w:r>
      <w:proofErr w:type="gramEnd"/>
      <w:r w:rsidRPr="00B630B4">
        <w:rPr>
          <w:sz w:val="27"/>
          <w:szCs w:val="27"/>
        </w:rPr>
        <w:t xml:space="preserve"> проектов в рамках муниципальной Программы «</w:t>
      </w:r>
      <w:r w:rsidR="00701733" w:rsidRPr="00B630B4">
        <w:rPr>
          <w:sz w:val="27"/>
          <w:szCs w:val="27"/>
        </w:rPr>
        <w:t xml:space="preserve">Экономическое развитие </w:t>
      </w:r>
      <w:r w:rsidRPr="00B630B4">
        <w:rPr>
          <w:sz w:val="27"/>
          <w:szCs w:val="27"/>
        </w:rPr>
        <w:t>муниципального образования город Новотроицк на 2015-2020 годы» согласно приложению № 1.</w:t>
      </w:r>
    </w:p>
    <w:p w:rsidR="00257B21" w:rsidRPr="00B630B4" w:rsidRDefault="008815A0" w:rsidP="00257B21">
      <w:pPr>
        <w:ind w:firstLine="709"/>
        <w:jc w:val="both"/>
        <w:rPr>
          <w:sz w:val="27"/>
          <w:szCs w:val="27"/>
        </w:rPr>
      </w:pPr>
      <w:r w:rsidRPr="00B630B4">
        <w:rPr>
          <w:sz w:val="27"/>
          <w:szCs w:val="27"/>
        </w:rPr>
        <w:t>2.</w:t>
      </w:r>
      <w:r w:rsidR="009E0B57" w:rsidRPr="00B630B4">
        <w:rPr>
          <w:sz w:val="27"/>
          <w:szCs w:val="27"/>
        </w:rPr>
        <w:t xml:space="preserve"> </w:t>
      </w:r>
      <w:r w:rsidR="002D5397" w:rsidRPr="00B630B4">
        <w:rPr>
          <w:sz w:val="27"/>
          <w:szCs w:val="27"/>
        </w:rPr>
        <w:t xml:space="preserve">Утвердить Порядок предоставления субсидий субъектам малого и среднего предпринимательства на возмещение части затрат, связанных с уплатой процентов по кредиту в рамках муниципальной Программы </w:t>
      </w:r>
      <w:r w:rsidR="008D70C6" w:rsidRPr="00B630B4">
        <w:rPr>
          <w:sz w:val="27"/>
          <w:szCs w:val="27"/>
        </w:rPr>
        <w:t>«Экономическое развитие муниципального образования  город  Новотроицк на 2015-2020 годы»</w:t>
      </w:r>
      <w:r w:rsidR="00257B21" w:rsidRPr="00B630B4">
        <w:rPr>
          <w:sz w:val="27"/>
          <w:szCs w:val="27"/>
        </w:rPr>
        <w:t xml:space="preserve"> согласно приложению № 2.</w:t>
      </w:r>
    </w:p>
    <w:p w:rsidR="00052456" w:rsidRPr="00B630B4" w:rsidRDefault="008815A0" w:rsidP="00052456">
      <w:pPr>
        <w:ind w:firstLine="709"/>
        <w:jc w:val="both"/>
        <w:rPr>
          <w:sz w:val="27"/>
          <w:szCs w:val="27"/>
        </w:rPr>
      </w:pPr>
      <w:r w:rsidRPr="00B630B4">
        <w:rPr>
          <w:sz w:val="27"/>
          <w:szCs w:val="27"/>
        </w:rPr>
        <w:t>3.</w:t>
      </w:r>
      <w:r w:rsidR="009E0B57" w:rsidRPr="00B630B4">
        <w:rPr>
          <w:sz w:val="27"/>
          <w:szCs w:val="27"/>
        </w:rPr>
        <w:t xml:space="preserve"> </w:t>
      </w:r>
      <w:r w:rsidR="002D5397" w:rsidRPr="00B630B4">
        <w:rPr>
          <w:sz w:val="27"/>
          <w:szCs w:val="27"/>
        </w:rPr>
        <w:t xml:space="preserve">Утвердить Порядок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 в рамках муниципальной Программы </w:t>
      </w:r>
      <w:r w:rsidR="008D70C6" w:rsidRPr="00B630B4">
        <w:rPr>
          <w:sz w:val="27"/>
          <w:szCs w:val="27"/>
        </w:rPr>
        <w:t>«</w:t>
      </w:r>
      <w:r w:rsidR="00701733" w:rsidRPr="00B630B4">
        <w:rPr>
          <w:sz w:val="27"/>
          <w:szCs w:val="27"/>
        </w:rPr>
        <w:t xml:space="preserve">Экономическое развитие муниципального образования   город   </w:t>
      </w:r>
      <w:r w:rsidR="008D70C6" w:rsidRPr="00B630B4">
        <w:rPr>
          <w:sz w:val="27"/>
          <w:szCs w:val="27"/>
        </w:rPr>
        <w:t xml:space="preserve">Новотроицк </w:t>
      </w:r>
      <w:r w:rsidR="00701733" w:rsidRPr="00B630B4">
        <w:rPr>
          <w:sz w:val="27"/>
          <w:szCs w:val="27"/>
        </w:rPr>
        <w:t xml:space="preserve"> </w:t>
      </w:r>
      <w:r w:rsidR="008D70C6" w:rsidRPr="00B630B4">
        <w:rPr>
          <w:sz w:val="27"/>
          <w:szCs w:val="27"/>
        </w:rPr>
        <w:t xml:space="preserve">на </w:t>
      </w:r>
      <w:r w:rsidR="00701733" w:rsidRPr="00B630B4">
        <w:rPr>
          <w:sz w:val="27"/>
          <w:szCs w:val="27"/>
        </w:rPr>
        <w:t xml:space="preserve"> </w:t>
      </w:r>
      <w:r w:rsidR="008D70C6" w:rsidRPr="00B630B4">
        <w:rPr>
          <w:sz w:val="27"/>
          <w:szCs w:val="27"/>
        </w:rPr>
        <w:t>2015-2020</w:t>
      </w:r>
      <w:r w:rsidR="00701733" w:rsidRPr="00B630B4">
        <w:rPr>
          <w:sz w:val="27"/>
          <w:szCs w:val="27"/>
        </w:rPr>
        <w:t xml:space="preserve"> </w:t>
      </w:r>
      <w:r w:rsidR="008D70C6" w:rsidRPr="00B630B4">
        <w:rPr>
          <w:sz w:val="27"/>
          <w:szCs w:val="27"/>
        </w:rPr>
        <w:t xml:space="preserve"> годы»</w:t>
      </w:r>
      <w:r w:rsidR="00052456" w:rsidRPr="00B630B4">
        <w:rPr>
          <w:sz w:val="27"/>
          <w:szCs w:val="27"/>
        </w:rPr>
        <w:t xml:space="preserve"> </w:t>
      </w:r>
      <w:r w:rsidR="00701733" w:rsidRPr="00B630B4">
        <w:rPr>
          <w:sz w:val="27"/>
          <w:szCs w:val="27"/>
        </w:rPr>
        <w:t xml:space="preserve"> </w:t>
      </w:r>
      <w:r w:rsidR="00052456" w:rsidRPr="00B630B4">
        <w:rPr>
          <w:sz w:val="27"/>
          <w:szCs w:val="27"/>
        </w:rPr>
        <w:t xml:space="preserve">согласно </w:t>
      </w:r>
      <w:r w:rsidR="00701733" w:rsidRPr="00B630B4">
        <w:rPr>
          <w:sz w:val="27"/>
          <w:szCs w:val="27"/>
        </w:rPr>
        <w:t xml:space="preserve"> </w:t>
      </w:r>
      <w:r w:rsidR="00052456" w:rsidRPr="00B630B4">
        <w:rPr>
          <w:sz w:val="27"/>
          <w:szCs w:val="27"/>
        </w:rPr>
        <w:t>приложению № 3.</w:t>
      </w:r>
    </w:p>
    <w:p w:rsidR="00B26464" w:rsidRPr="00B630B4" w:rsidRDefault="009E0B57" w:rsidP="00052456">
      <w:pPr>
        <w:ind w:firstLine="709"/>
        <w:jc w:val="both"/>
        <w:rPr>
          <w:sz w:val="27"/>
          <w:szCs w:val="27"/>
        </w:rPr>
      </w:pPr>
      <w:r w:rsidRPr="00B630B4">
        <w:rPr>
          <w:sz w:val="27"/>
          <w:szCs w:val="27"/>
        </w:rPr>
        <w:t xml:space="preserve">4. </w:t>
      </w:r>
      <w:r w:rsidR="00B26464" w:rsidRPr="00B630B4">
        <w:rPr>
          <w:sz w:val="27"/>
          <w:szCs w:val="27"/>
        </w:rPr>
        <w:t xml:space="preserve">Утвердить положение о Комиссии по обследованию места реализации проекта бизнес-плана, для участия субъектов малого и среднего </w:t>
      </w:r>
      <w:r w:rsidR="00B26464" w:rsidRPr="00B630B4">
        <w:rPr>
          <w:sz w:val="27"/>
          <w:szCs w:val="27"/>
        </w:rPr>
        <w:lastRenderedPageBreak/>
        <w:t>предпринимательства в конкурсном отборе по предоставлению грантов на создание и развитие собственного бизнеса согласно приложению № 4.</w:t>
      </w:r>
    </w:p>
    <w:p w:rsidR="00EA42A3" w:rsidRPr="00B630B4" w:rsidRDefault="00B26464" w:rsidP="00052456">
      <w:pPr>
        <w:ind w:firstLine="709"/>
        <w:jc w:val="both"/>
        <w:rPr>
          <w:sz w:val="27"/>
          <w:szCs w:val="27"/>
        </w:rPr>
      </w:pPr>
      <w:r w:rsidRPr="00B630B4">
        <w:rPr>
          <w:sz w:val="27"/>
          <w:szCs w:val="27"/>
        </w:rPr>
        <w:t xml:space="preserve">5. </w:t>
      </w:r>
      <w:r w:rsidR="00EA42A3" w:rsidRPr="00B630B4">
        <w:rPr>
          <w:sz w:val="27"/>
          <w:szCs w:val="27"/>
        </w:rPr>
        <w:t>Утвердить состав</w:t>
      </w:r>
      <w:r w:rsidRPr="00B630B4">
        <w:rPr>
          <w:sz w:val="27"/>
          <w:szCs w:val="27"/>
        </w:rPr>
        <w:t xml:space="preserve"> Комиссии 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 согласно приложению № 5.</w:t>
      </w:r>
    </w:p>
    <w:p w:rsidR="00052456" w:rsidRPr="00B630B4" w:rsidRDefault="00B26464" w:rsidP="00EA42A3">
      <w:pPr>
        <w:ind w:firstLine="709"/>
        <w:jc w:val="both"/>
        <w:rPr>
          <w:sz w:val="27"/>
          <w:szCs w:val="27"/>
        </w:rPr>
      </w:pPr>
      <w:r w:rsidRPr="00B630B4">
        <w:rPr>
          <w:sz w:val="27"/>
          <w:szCs w:val="27"/>
        </w:rPr>
        <w:t>6</w:t>
      </w:r>
      <w:r w:rsidR="00EA42A3" w:rsidRPr="00B630B4">
        <w:rPr>
          <w:sz w:val="27"/>
          <w:szCs w:val="27"/>
        </w:rPr>
        <w:t>.</w:t>
      </w:r>
      <w:r w:rsidR="009E0B57" w:rsidRPr="00B630B4">
        <w:rPr>
          <w:sz w:val="27"/>
          <w:szCs w:val="27"/>
        </w:rPr>
        <w:t xml:space="preserve"> </w:t>
      </w:r>
      <w:r w:rsidR="00757BDA" w:rsidRPr="00B630B4">
        <w:rPr>
          <w:sz w:val="27"/>
          <w:szCs w:val="27"/>
        </w:rPr>
        <w:t xml:space="preserve">Утвердить положение о Комиссии по реализации мероприятий поддержки субъектов малого и среднего предпринимательства муниципального образования город Новотроицк согласно приложению   № </w:t>
      </w:r>
      <w:r w:rsidRPr="00B630B4">
        <w:rPr>
          <w:sz w:val="27"/>
          <w:szCs w:val="27"/>
        </w:rPr>
        <w:t>6</w:t>
      </w:r>
      <w:r w:rsidR="00757BDA" w:rsidRPr="00B630B4">
        <w:rPr>
          <w:sz w:val="27"/>
          <w:szCs w:val="27"/>
        </w:rPr>
        <w:t xml:space="preserve">. </w:t>
      </w:r>
    </w:p>
    <w:p w:rsidR="00666D20" w:rsidRPr="00B630B4" w:rsidRDefault="00B26464" w:rsidP="00052456">
      <w:pPr>
        <w:ind w:firstLine="709"/>
        <w:jc w:val="both"/>
        <w:rPr>
          <w:sz w:val="27"/>
          <w:szCs w:val="27"/>
        </w:rPr>
      </w:pPr>
      <w:r w:rsidRPr="00B630B4">
        <w:rPr>
          <w:sz w:val="27"/>
          <w:szCs w:val="27"/>
        </w:rPr>
        <w:t>7</w:t>
      </w:r>
      <w:r w:rsidR="008D70C6" w:rsidRPr="00B630B4">
        <w:rPr>
          <w:sz w:val="27"/>
          <w:szCs w:val="27"/>
        </w:rPr>
        <w:t>.</w:t>
      </w:r>
      <w:r w:rsidR="00757BDA" w:rsidRPr="00B630B4">
        <w:rPr>
          <w:sz w:val="27"/>
          <w:szCs w:val="27"/>
        </w:rPr>
        <w:t xml:space="preserve"> Утвердить состав Комиссии по реализации мероприятий поддержки субъектов малого и среднего предпринимательства муниципального образования город Новотроицк согласно приложению   № </w:t>
      </w:r>
      <w:r w:rsidRPr="00B630B4">
        <w:rPr>
          <w:sz w:val="27"/>
          <w:szCs w:val="27"/>
        </w:rPr>
        <w:t>7</w:t>
      </w:r>
      <w:r w:rsidR="00757BDA" w:rsidRPr="00B630B4">
        <w:rPr>
          <w:sz w:val="27"/>
          <w:szCs w:val="27"/>
        </w:rPr>
        <w:t>.</w:t>
      </w:r>
    </w:p>
    <w:p w:rsidR="00B630B4" w:rsidRPr="00B630B4" w:rsidRDefault="00B26464" w:rsidP="00052456">
      <w:pPr>
        <w:ind w:firstLine="709"/>
        <w:jc w:val="both"/>
        <w:rPr>
          <w:sz w:val="27"/>
          <w:szCs w:val="27"/>
        </w:rPr>
      </w:pPr>
      <w:r w:rsidRPr="00B630B4">
        <w:rPr>
          <w:sz w:val="27"/>
          <w:szCs w:val="27"/>
        </w:rPr>
        <w:t>8</w:t>
      </w:r>
      <w:r w:rsidR="00471789" w:rsidRPr="00B630B4">
        <w:rPr>
          <w:sz w:val="27"/>
          <w:szCs w:val="27"/>
        </w:rPr>
        <w:t xml:space="preserve">. </w:t>
      </w:r>
      <w:r w:rsidR="00B630B4" w:rsidRPr="00B630B4">
        <w:rPr>
          <w:sz w:val="27"/>
          <w:szCs w:val="27"/>
        </w:rPr>
        <w:t>К правоотношениям сторон, отношения по которым возникли до принятия настоящего постановления, применяются нормы, установленные настоящими Порядками.</w:t>
      </w:r>
    </w:p>
    <w:p w:rsidR="00471789" w:rsidRPr="00B630B4" w:rsidRDefault="00B630B4" w:rsidP="00052456">
      <w:pPr>
        <w:ind w:firstLine="709"/>
        <w:jc w:val="both"/>
        <w:rPr>
          <w:sz w:val="27"/>
          <w:szCs w:val="27"/>
        </w:rPr>
      </w:pPr>
      <w:r w:rsidRPr="00B630B4">
        <w:rPr>
          <w:sz w:val="27"/>
          <w:szCs w:val="27"/>
        </w:rPr>
        <w:t xml:space="preserve">9. </w:t>
      </w:r>
      <w:r w:rsidR="00471789" w:rsidRPr="00B630B4">
        <w:rPr>
          <w:sz w:val="27"/>
          <w:szCs w:val="27"/>
        </w:rPr>
        <w:t>Постановление администрации муниципального образования город Новотроицк от 08.09.2014 № 1540-п «Об утверждении состава комиссии 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 считать утратившим силу.</w:t>
      </w:r>
    </w:p>
    <w:p w:rsidR="002D5397" w:rsidRPr="00B630B4" w:rsidRDefault="00B630B4" w:rsidP="00052456">
      <w:pPr>
        <w:ind w:firstLine="709"/>
        <w:jc w:val="both"/>
        <w:rPr>
          <w:sz w:val="27"/>
          <w:szCs w:val="27"/>
        </w:rPr>
      </w:pPr>
      <w:r w:rsidRPr="00B630B4">
        <w:rPr>
          <w:sz w:val="27"/>
          <w:szCs w:val="27"/>
        </w:rPr>
        <w:t>10</w:t>
      </w:r>
      <w:r w:rsidR="008815A0" w:rsidRPr="00B630B4">
        <w:rPr>
          <w:sz w:val="27"/>
          <w:szCs w:val="27"/>
        </w:rPr>
        <w:t>.</w:t>
      </w:r>
      <w:r w:rsidR="009E0B57" w:rsidRPr="00B630B4">
        <w:rPr>
          <w:sz w:val="27"/>
          <w:szCs w:val="27"/>
        </w:rPr>
        <w:t xml:space="preserve"> </w:t>
      </w:r>
      <w:r w:rsidR="002D5397" w:rsidRPr="00B630B4">
        <w:rPr>
          <w:sz w:val="27"/>
          <w:szCs w:val="27"/>
        </w:rPr>
        <w:t xml:space="preserve">Постановление администрации муниципального образования город Новотроицк от </w:t>
      </w:r>
      <w:r w:rsidR="008D70C6" w:rsidRPr="00B630B4">
        <w:rPr>
          <w:sz w:val="27"/>
          <w:szCs w:val="27"/>
        </w:rPr>
        <w:t>05.05.2014</w:t>
      </w:r>
      <w:r w:rsidR="002D5397" w:rsidRPr="00B630B4">
        <w:rPr>
          <w:sz w:val="27"/>
          <w:szCs w:val="27"/>
        </w:rPr>
        <w:t xml:space="preserve"> №</w:t>
      </w:r>
      <w:r w:rsidR="008D70C6" w:rsidRPr="00B630B4">
        <w:rPr>
          <w:sz w:val="27"/>
          <w:szCs w:val="27"/>
        </w:rPr>
        <w:t xml:space="preserve"> 715</w:t>
      </w:r>
      <w:r w:rsidR="002D5397" w:rsidRPr="00B630B4">
        <w:rPr>
          <w:sz w:val="27"/>
          <w:szCs w:val="27"/>
        </w:rPr>
        <w:t xml:space="preserve">-п </w:t>
      </w:r>
      <w:r w:rsidR="008D70C6" w:rsidRPr="00B630B4">
        <w:rPr>
          <w:sz w:val="27"/>
          <w:szCs w:val="27"/>
        </w:rPr>
        <w:t>«Об утверждении Порядков предоставления субсидий в рамках муниципальной программы «О поддержке малого и среднего предпринимательства в муниципальном образовании город Новотроицк» на 2012-2014 годы»</w:t>
      </w:r>
      <w:r w:rsidR="002D5397" w:rsidRPr="00B630B4">
        <w:rPr>
          <w:sz w:val="27"/>
          <w:szCs w:val="27"/>
        </w:rPr>
        <w:t xml:space="preserve"> считать утратившим силу. </w:t>
      </w:r>
    </w:p>
    <w:p w:rsidR="002D5397" w:rsidRPr="00B630B4" w:rsidRDefault="00B630B4" w:rsidP="002D5397">
      <w:pPr>
        <w:widowControl w:val="0"/>
        <w:tabs>
          <w:tab w:val="num" w:pos="993"/>
        </w:tabs>
        <w:ind w:firstLine="709"/>
        <w:jc w:val="both"/>
        <w:rPr>
          <w:sz w:val="27"/>
          <w:szCs w:val="27"/>
        </w:rPr>
      </w:pPr>
      <w:r w:rsidRPr="00B630B4">
        <w:rPr>
          <w:sz w:val="27"/>
          <w:szCs w:val="27"/>
        </w:rPr>
        <w:t>11</w:t>
      </w:r>
      <w:r w:rsidR="008815A0" w:rsidRPr="00B630B4">
        <w:rPr>
          <w:sz w:val="27"/>
          <w:szCs w:val="27"/>
        </w:rPr>
        <w:t>.</w:t>
      </w:r>
      <w:r w:rsidR="009E0B57" w:rsidRPr="00B630B4">
        <w:rPr>
          <w:sz w:val="27"/>
          <w:szCs w:val="27"/>
        </w:rPr>
        <w:t xml:space="preserve"> </w:t>
      </w:r>
      <w:r w:rsidR="002D5397" w:rsidRPr="00B630B4">
        <w:rPr>
          <w:sz w:val="27"/>
          <w:szCs w:val="27"/>
        </w:rPr>
        <w:t xml:space="preserve">Отделу по связям с общественностью администрации муниципального образования город Новотроицк (Рогожина Н.Ф.) обеспечить </w:t>
      </w:r>
      <w:r w:rsidR="009E0B57" w:rsidRPr="00B630B4">
        <w:rPr>
          <w:sz w:val="27"/>
          <w:szCs w:val="27"/>
        </w:rPr>
        <w:t xml:space="preserve">официальное </w:t>
      </w:r>
      <w:r w:rsidR="002D5397" w:rsidRPr="00B630B4">
        <w:rPr>
          <w:sz w:val="27"/>
          <w:szCs w:val="27"/>
        </w:rPr>
        <w:t xml:space="preserve">опубликование настоящего постановления в газете «Гвардеец труда» и разместить на официальном сайте администрации муниципального образования город Новотроицк </w:t>
      </w:r>
      <w:proofErr w:type="spellStart"/>
      <w:r w:rsidR="002D5397" w:rsidRPr="00B630B4">
        <w:rPr>
          <w:sz w:val="27"/>
          <w:szCs w:val="27"/>
          <w:u w:val="single"/>
        </w:rPr>
        <w:t>www.novotroitsk.org.ru</w:t>
      </w:r>
      <w:proofErr w:type="spellEnd"/>
      <w:r w:rsidR="002D5397" w:rsidRPr="00B630B4">
        <w:rPr>
          <w:sz w:val="27"/>
          <w:szCs w:val="27"/>
        </w:rPr>
        <w:t xml:space="preserve"> в сети «Интернет». </w:t>
      </w:r>
    </w:p>
    <w:p w:rsidR="002D5397" w:rsidRPr="00B630B4" w:rsidRDefault="00471789" w:rsidP="002D5397">
      <w:pPr>
        <w:widowControl w:val="0"/>
        <w:tabs>
          <w:tab w:val="num" w:pos="993"/>
        </w:tabs>
        <w:ind w:firstLine="709"/>
        <w:jc w:val="both"/>
        <w:rPr>
          <w:sz w:val="27"/>
          <w:szCs w:val="27"/>
        </w:rPr>
      </w:pPr>
      <w:r w:rsidRPr="00B630B4">
        <w:rPr>
          <w:sz w:val="27"/>
          <w:szCs w:val="27"/>
        </w:rPr>
        <w:t>1</w:t>
      </w:r>
      <w:r w:rsidR="00B630B4" w:rsidRPr="00B630B4">
        <w:rPr>
          <w:sz w:val="27"/>
          <w:szCs w:val="27"/>
        </w:rPr>
        <w:t>2</w:t>
      </w:r>
      <w:r w:rsidR="008815A0" w:rsidRPr="00B630B4">
        <w:rPr>
          <w:sz w:val="27"/>
          <w:szCs w:val="27"/>
        </w:rPr>
        <w:t>.</w:t>
      </w:r>
      <w:r w:rsidR="009E0B57" w:rsidRPr="00B630B4">
        <w:rPr>
          <w:sz w:val="27"/>
          <w:szCs w:val="27"/>
        </w:rPr>
        <w:t xml:space="preserve"> </w:t>
      </w:r>
      <w:proofErr w:type="gramStart"/>
      <w:r w:rsidR="002D5397" w:rsidRPr="00B630B4">
        <w:rPr>
          <w:sz w:val="27"/>
          <w:szCs w:val="27"/>
        </w:rPr>
        <w:t>Контроль за</w:t>
      </w:r>
      <w:proofErr w:type="gramEnd"/>
      <w:r w:rsidR="002D5397" w:rsidRPr="00B630B4">
        <w:rPr>
          <w:sz w:val="27"/>
          <w:szCs w:val="27"/>
        </w:rPr>
        <w:t xml:space="preserve"> исполнением настоящего постановления возложить на заместителя главы муниципального образования город Новотроицк по управлению муниципальным имуществом, финансам и экономике </w:t>
      </w:r>
      <w:r w:rsidR="00B630B4">
        <w:rPr>
          <w:sz w:val="27"/>
          <w:szCs w:val="27"/>
        </w:rPr>
        <w:t xml:space="preserve">       </w:t>
      </w:r>
      <w:proofErr w:type="spellStart"/>
      <w:r w:rsidR="002D5397" w:rsidRPr="00B630B4">
        <w:rPr>
          <w:sz w:val="27"/>
          <w:szCs w:val="27"/>
        </w:rPr>
        <w:t>Маутханову</w:t>
      </w:r>
      <w:proofErr w:type="spellEnd"/>
      <w:r w:rsidR="002D5397" w:rsidRPr="00B630B4">
        <w:rPr>
          <w:sz w:val="27"/>
          <w:szCs w:val="27"/>
        </w:rPr>
        <w:t xml:space="preserve"> Г.В. </w:t>
      </w:r>
    </w:p>
    <w:p w:rsidR="00035CDA" w:rsidRPr="00B630B4" w:rsidRDefault="00EA42A3" w:rsidP="00035CDA">
      <w:pPr>
        <w:ind w:firstLine="708"/>
        <w:jc w:val="both"/>
        <w:rPr>
          <w:sz w:val="27"/>
          <w:szCs w:val="27"/>
        </w:rPr>
      </w:pPr>
      <w:r w:rsidRPr="00B630B4">
        <w:rPr>
          <w:sz w:val="27"/>
          <w:szCs w:val="27"/>
        </w:rPr>
        <w:t>1</w:t>
      </w:r>
      <w:r w:rsidR="00B630B4" w:rsidRPr="00B630B4">
        <w:rPr>
          <w:sz w:val="27"/>
          <w:szCs w:val="27"/>
        </w:rPr>
        <w:t>3</w:t>
      </w:r>
      <w:r w:rsidR="008815A0" w:rsidRPr="00B630B4">
        <w:rPr>
          <w:sz w:val="27"/>
          <w:szCs w:val="27"/>
        </w:rPr>
        <w:t>.</w:t>
      </w:r>
      <w:r w:rsidR="009E0B57" w:rsidRPr="00B630B4">
        <w:rPr>
          <w:sz w:val="27"/>
          <w:szCs w:val="27"/>
        </w:rPr>
        <w:t xml:space="preserve"> </w:t>
      </w:r>
      <w:r w:rsidR="002D5397" w:rsidRPr="00B630B4">
        <w:rPr>
          <w:sz w:val="27"/>
          <w:szCs w:val="27"/>
        </w:rPr>
        <w:t>Постановление вступает в силу после его официального опубликования в городской газете «Гвардеец труда»</w:t>
      </w:r>
      <w:r w:rsidR="00035CDA" w:rsidRPr="00B630B4">
        <w:rPr>
          <w:sz w:val="27"/>
          <w:szCs w:val="27"/>
        </w:rPr>
        <w:t xml:space="preserve"> и распространяется на правоотношения, возникшие с 01.01.2015 года. </w:t>
      </w:r>
    </w:p>
    <w:p w:rsidR="00B630B4" w:rsidRDefault="00B630B4" w:rsidP="00B630B4">
      <w:pPr>
        <w:widowControl w:val="0"/>
        <w:tabs>
          <w:tab w:val="num" w:pos="993"/>
        </w:tabs>
        <w:ind w:firstLine="709"/>
        <w:jc w:val="both"/>
        <w:rPr>
          <w:sz w:val="27"/>
          <w:szCs w:val="27"/>
        </w:rPr>
      </w:pPr>
    </w:p>
    <w:p w:rsidR="008D70C6" w:rsidRPr="00B630B4" w:rsidRDefault="002D5397" w:rsidP="00B630B4">
      <w:pPr>
        <w:widowControl w:val="0"/>
        <w:tabs>
          <w:tab w:val="num" w:pos="993"/>
        </w:tabs>
        <w:ind w:firstLine="709"/>
        <w:jc w:val="both"/>
        <w:rPr>
          <w:sz w:val="27"/>
          <w:szCs w:val="27"/>
        </w:rPr>
      </w:pPr>
      <w:r w:rsidRPr="00B630B4">
        <w:rPr>
          <w:sz w:val="27"/>
          <w:szCs w:val="27"/>
        </w:rPr>
        <w:t xml:space="preserve"> </w:t>
      </w:r>
    </w:p>
    <w:p w:rsidR="00B26464" w:rsidRPr="00757BDA" w:rsidRDefault="00B26464" w:rsidP="002D5397">
      <w:pPr>
        <w:rPr>
          <w:sz w:val="16"/>
          <w:szCs w:val="16"/>
        </w:rPr>
      </w:pPr>
    </w:p>
    <w:p w:rsidR="008D70C6" w:rsidRPr="00B630B4" w:rsidRDefault="008D70C6" w:rsidP="008D70C6">
      <w:pPr>
        <w:rPr>
          <w:sz w:val="27"/>
          <w:szCs w:val="27"/>
        </w:rPr>
      </w:pPr>
      <w:r w:rsidRPr="00B630B4">
        <w:rPr>
          <w:sz w:val="27"/>
          <w:szCs w:val="27"/>
        </w:rPr>
        <w:t xml:space="preserve">Глава </w:t>
      </w:r>
      <w:r w:rsidR="002D5397" w:rsidRPr="00B630B4">
        <w:rPr>
          <w:sz w:val="27"/>
          <w:szCs w:val="27"/>
        </w:rPr>
        <w:t xml:space="preserve"> </w:t>
      </w:r>
      <w:proofErr w:type="gramStart"/>
      <w:r w:rsidR="002D5397" w:rsidRPr="00B630B4">
        <w:rPr>
          <w:sz w:val="27"/>
          <w:szCs w:val="27"/>
        </w:rPr>
        <w:t>муниципального</w:t>
      </w:r>
      <w:proofErr w:type="gramEnd"/>
      <w:r w:rsidR="002D5397" w:rsidRPr="00B630B4">
        <w:rPr>
          <w:sz w:val="27"/>
          <w:szCs w:val="27"/>
        </w:rPr>
        <w:t xml:space="preserve"> </w:t>
      </w:r>
    </w:p>
    <w:p w:rsidR="002D5397" w:rsidRPr="00B630B4" w:rsidRDefault="008D70C6" w:rsidP="008D70C6">
      <w:pPr>
        <w:rPr>
          <w:sz w:val="27"/>
          <w:szCs w:val="27"/>
        </w:rPr>
      </w:pPr>
      <w:r w:rsidRPr="00B630B4">
        <w:rPr>
          <w:sz w:val="27"/>
          <w:szCs w:val="27"/>
        </w:rPr>
        <w:t>о</w:t>
      </w:r>
      <w:r w:rsidR="002D5397" w:rsidRPr="00B630B4">
        <w:rPr>
          <w:sz w:val="27"/>
          <w:szCs w:val="27"/>
        </w:rPr>
        <w:t>бразования</w:t>
      </w:r>
      <w:r w:rsidRPr="00B630B4">
        <w:rPr>
          <w:sz w:val="27"/>
          <w:szCs w:val="27"/>
        </w:rPr>
        <w:t xml:space="preserve"> </w:t>
      </w:r>
      <w:r w:rsidR="002D5397" w:rsidRPr="00B630B4">
        <w:rPr>
          <w:sz w:val="27"/>
          <w:szCs w:val="27"/>
        </w:rPr>
        <w:t>гор</w:t>
      </w:r>
      <w:r w:rsidRPr="00B630B4">
        <w:rPr>
          <w:sz w:val="27"/>
          <w:szCs w:val="27"/>
        </w:rPr>
        <w:t>од Новотроицк</w:t>
      </w:r>
      <w:r w:rsidR="002D5397" w:rsidRPr="00B630B4">
        <w:rPr>
          <w:sz w:val="27"/>
          <w:szCs w:val="27"/>
        </w:rPr>
        <w:t xml:space="preserve">                                                </w:t>
      </w:r>
      <w:r w:rsidRPr="00B630B4">
        <w:rPr>
          <w:sz w:val="27"/>
          <w:szCs w:val="27"/>
        </w:rPr>
        <w:t xml:space="preserve">     </w:t>
      </w:r>
      <w:r w:rsidR="00B26464" w:rsidRPr="00B630B4">
        <w:rPr>
          <w:sz w:val="27"/>
          <w:szCs w:val="27"/>
        </w:rPr>
        <w:t xml:space="preserve">    </w:t>
      </w:r>
      <w:r w:rsidRPr="00B630B4">
        <w:rPr>
          <w:sz w:val="27"/>
          <w:szCs w:val="27"/>
        </w:rPr>
        <w:t xml:space="preserve"> </w:t>
      </w:r>
      <w:r w:rsidR="002D5397" w:rsidRPr="00B630B4">
        <w:rPr>
          <w:sz w:val="27"/>
          <w:szCs w:val="27"/>
        </w:rPr>
        <w:t xml:space="preserve">  </w:t>
      </w:r>
      <w:r w:rsidR="00B630B4">
        <w:rPr>
          <w:sz w:val="27"/>
          <w:szCs w:val="27"/>
        </w:rPr>
        <w:t xml:space="preserve">     </w:t>
      </w:r>
      <w:r w:rsidR="002D5397" w:rsidRPr="00B630B4">
        <w:rPr>
          <w:sz w:val="27"/>
          <w:szCs w:val="27"/>
        </w:rPr>
        <w:t xml:space="preserve"> </w:t>
      </w:r>
      <w:r w:rsidRPr="00B630B4">
        <w:rPr>
          <w:sz w:val="27"/>
          <w:szCs w:val="27"/>
        </w:rPr>
        <w:t>Г.Д. Чижова</w:t>
      </w:r>
      <w:r w:rsidR="002D5397" w:rsidRPr="00B630B4">
        <w:rPr>
          <w:sz w:val="27"/>
          <w:szCs w:val="27"/>
        </w:rPr>
        <w:t xml:space="preserve"> </w:t>
      </w:r>
    </w:p>
    <w:p w:rsidR="00B630B4" w:rsidRDefault="00B630B4" w:rsidP="002D5397">
      <w:pPr>
        <w:jc w:val="both"/>
        <w:rPr>
          <w:sz w:val="27"/>
          <w:szCs w:val="27"/>
        </w:rPr>
      </w:pPr>
    </w:p>
    <w:p w:rsidR="00B630B4" w:rsidRDefault="00B630B4" w:rsidP="002D5397">
      <w:pPr>
        <w:jc w:val="both"/>
        <w:rPr>
          <w:sz w:val="27"/>
          <w:szCs w:val="27"/>
        </w:rPr>
      </w:pPr>
    </w:p>
    <w:p w:rsidR="002D5397" w:rsidRPr="00B630B4" w:rsidRDefault="002D5397" w:rsidP="002D5397">
      <w:pPr>
        <w:jc w:val="both"/>
        <w:rPr>
          <w:sz w:val="27"/>
          <w:szCs w:val="27"/>
        </w:rPr>
      </w:pPr>
      <w:r w:rsidRPr="00B630B4">
        <w:rPr>
          <w:sz w:val="27"/>
          <w:szCs w:val="27"/>
        </w:rPr>
        <w:t xml:space="preserve">Разослано: дело, </w:t>
      </w:r>
      <w:proofErr w:type="spellStart"/>
      <w:r w:rsidR="00B26464" w:rsidRPr="00B630B4">
        <w:rPr>
          <w:sz w:val="27"/>
          <w:szCs w:val="27"/>
        </w:rPr>
        <w:t>Маутхановой</w:t>
      </w:r>
      <w:proofErr w:type="spellEnd"/>
      <w:r w:rsidR="00B26464" w:rsidRPr="00B630B4">
        <w:rPr>
          <w:sz w:val="27"/>
          <w:szCs w:val="27"/>
        </w:rPr>
        <w:t xml:space="preserve"> Г.В., ФУ</w:t>
      </w:r>
      <w:r w:rsidR="008815A0" w:rsidRPr="00B630B4">
        <w:rPr>
          <w:sz w:val="27"/>
          <w:szCs w:val="27"/>
        </w:rPr>
        <w:t xml:space="preserve">, </w:t>
      </w:r>
      <w:proofErr w:type="spellStart"/>
      <w:r w:rsidR="00B26464" w:rsidRPr="00B630B4">
        <w:rPr>
          <w:sz w:val="27"/>
          <w:szCs w:val="27"/>
        </w:rPr>
        <w:t>ОПРиУ</w:t>
      </w:r>
      <w:proofErr w:type="spellEnd"/>
      <w:r w:rsidR="008815A0" w:rsidRPr="00B630B4">
        <w:rPr>
          <w:sz w:val="27"/>
          <w:szCs w:val="27"/>
        </w:rPr>
        <w:t xml:space="preserve">, </w:t>
      </w:r>
      <w:r w:rsidR="00B26464" w:rsidRPr="00B630B4">
        <w:rPr>
          <w:sz w:val="27"/>
          <w:szCs w:val="27"/>
        </w:rPr>
        <w:t>ФПМСП</w:t>
      </w:r>
      <w:r w:rsidR="00BC1548" w:rsidRPr="00B630B4">
        <w:rPr>
          <w:sz w:val="27"/>
          <w:szCs w:val="27"/>
        </w:rPr>
        <w:t xml:space="preserve">, </w:t>
      </w:r>
      <w:r w:rsidR="00B26464" w:rsidRPr="00B630B4">
        <w:rPr>
          <w:sz w:val="27"/>
          <w:szCs w:val="27"/>
        </w:rPr>
        <w:t>СХО,</w:t>
      </w:r>
      <w:r w:rsidR="00BC1548" w:rsidRPr="00B630B4">
        <w:rPr>
          <w:sz w:val="27"/>
          <w:szCs w:val="27"/>
        </w:rPr>
        <w:t xml:space="preserve"> </w:t>
      </w:r>
      <w:r w:rsidR="00B26464" w:rsidRPr="00B630B4">
        <w:rPr>
          <w:sz w:val="27"/>
          <w:szCs w:val="27"/>
        </w:rPr>
        <w:t xml:space="preserve">УАКС, </w:t>
      </w:r>
      <w:r w:rsidRPr="00B630B4">
        <w:rPr>
          <w:sz w:val="27"/>
          <w:szCs w:val="27"/>
        </w:rPr>
        <w:t xml:space="preserve"> Рогожиной Н.Ф., юридический отдел.</w:t>
      </w:r>
    </w:p>
    <w:p w:rsidR="00B26464" w:rsidRPr="00B630B4" w:rsidRDefault="00B26464" w:rsidP="002D5397">
      <w:pPr>
        <w:jc w:val="both"/>
        <w:rPr>
          <w:sz w:val="27"/>
          <w:szCs w:val="27"/>
        </w:rPr>
      </w:pPr>
    </w:p>
    <w:p w:rsidR="002D5397" w:rsidRPr="00B630B4" w:rsidRDefault="002D5397" w:rsidP="002D5397">
      <w:pPr>
        <w:jc w:val="both"/>
        <w:rPr>
          <w:sz w:val="27"/>
          <w:szCs w:val="27"/>
        </w:rPr>
      </w:pPr>
      <w:proofErr w:type="spellStart"/>
      <w:r w:rsidRPr="00B630B4">
        <w:rPr>
          <w:sz w:val="27"/>
          <w:szCs w:val="27"/>
        </w:rPr>
        <w:t>Китова</w:t>
      </w:r>
      <w:proofErr w:type="spellEnd"/>
      <w:r w:rsidRPr="00B630B4">
        <w:rPr>
          <w:sz w:val="27"/>
          <w:szCs w:val="27"/>
        </w:rPr>
        <w:t xml:space="preserve"> Ю.В. 62-08-01</w:t>
      </w:r>
    </w:p>
    <w:p w:rsidR="000D1757" w:rsidRPr="00B630B4" w:rsidRDefault="008D70C6" w:rsidP="008D70C6">
      <w:pPr>
        <w:jc w:val="both"/>
        <w:rPr>
          <w:sz w:val="27"/>
          <w:szCs w:val="27"/>
        </w:rPr>
      </w:pPr>
      <w:r w:rsidRPr="00B630B4">
        <w:rPr>
          <w:sz w:val="27"/>
          <w:szCs w:val="27"/>
        </w:rPr>
        <w:t>М.Н.А. 10 экземпляров</w:t>
      </w:r>
    </w:p>
    <w:p w:rsidR="00BC1548" w:rsidRDefault="00460C4F" w:rsidP="00052456">
      <w:pPr>
        <w:ind w:left="5387" w:right="-286"/>
        <w:jc w:val="center"/>
        <w:outlineLvl w:val="0"/>
        <w:rPr>
          <w:sz w:val="28"/>
          <w:szCs w:val="28"/>
        </w:rPr>
      </w:pPr>
      <w:r>
        <w:rPr>
          <w:noProof/>
          <w:sz w:val="28"/>
          <w:szCs w:val="28"/>
          <w:lang w:eastAsia="en-US"/>
        </w:rPr>
        <w:lastRenderedPageBreak/>
        <w:pict>
          <v:shapetype id="_x0000_t202" coordsize="21600,21600" o:spt="202" path="m,l,21600r21600,l21600,xe">
            <v:stroke joinstyle="miter"/>
            <v:path gradientshapeok="t" o:connecttype="rect"/>
          </v:shapetype>
          <v:shape id="_x0000_s1034" type="#_x0000_t202" style="position:absolute;left:0;text-align:left;margin-left:262.5pt;margin-top:-9.95pt;width:223.5pt;height:90.75pt;z-index:251669504;mso-width-relative:margin;mso-height-relative:margin" stroked="f">
            <v:textbox>
              <w:txbxContent>
                <w:p w:rsidR="000C55D2" w:rsidRDefault="000C55D2" w:rsidP="00BC1548">
                  <w:pPr>
                    <w:jc w:val="both"/>
                    <w:rPr>
                      <w:sz w:val="28"/>
                      <w:szCs w:val="28"/>
                    </w:rPr>
                  </w:pPr>
                  <w:r w:rsidRPr="00BC1548">
                    <w:rPr>
                      <w:sz w:val="28"/>
                      <w:szCs w:val="28"/>
                    </w:rPr>
                    <w:t>Приложение №</w:t>
                  </w:r>
                  <w:r>
                    <w:rPr>
                      <w:sz w:val="28"/>
                      <w:szCs w:val="28"/>
                    </w:rPr>
                    <w:t xml:space="preserve"> </w:t>
                  </w:r>
                  <w:r w:rsidRPr="00BC1548">
                    <w:rPr>
                      <w:sz w:val="28"/>
                      <w:szCs w:val="28"/>
                    </w:rPr>
                    <w:t xml:space="preserve">1 </w:t>
                  </w:r>
                  <w:r>
                    <w:rPr>
                      <w:sz w:val="28"/>
                      <w:szCs w:val="28"/>
                    </w:rPr>
                    <w:t xml:space="preserve">    </w:t>
                  </w:r>
                </w:p>
                <w:p w:rsidR="000C55D2" w:rsidRDefault="000C55D2" w:rsidP="00BC1548">
                  <w:pPr>
                    <w:jc w:val="both"/>
                    <w:rPr>
                      <w:sz w:val="28"/>
                      <w:szCs w:val="28"/>
                    </w:rPr>
                  </w:pPr>
                  <w:r w:rsidRPr="00BC1548">
                    <w:rPr>
                      <w:sz w:val="28"/>
                      <w:szCs w:val="28"/>
                    </w:rPr>
                    <w:t>к постановлению администрации муниципального образования город Новотроицк</w:t>
                  </w:r>
                </w:p>
                <w:p w:rsidR="000C55D2" w:rsidRPr="00BC1548" w:rsidRDefault="000C55D2" w:rsidP="00BC1548">
                  <w:pPr>
                    <w:jc w:val="both"/>
                    <w:rPr>
                      <w:sz w:val="28"/>
                      <w:szCs w:val="28"/>
                    </w:rPr>
                  </w:pPr>
                  <w:r>
                    <w:rPr>
                      <w:sz w:val="28"/>
                      <w:szCs w:val="28"/>
                    </w:rPr>
                    <w:t>от</w:t>
                  </w:r>
                  <w:r w:rsidR="00785F31">
                    <w:rPr>
                      <w:sz w:val="28"/>
                      <w:szCs w:val="28"/>
                    </w:rPr>
                    <w:t xml:space="preserve"> 18.05.2015 </w:t>
                  </w:r>
                  <w:r>
                    <w:rPr>
                      <w:sz w:val="28"/>
                      <w:szCs w:val="28"/>
                    </w:rPr>
                    <w:t>№</w:t>
                  </w:r>
                  <w:r w:rsidR="00785F31">
                    <w:rPr>
                      <w:sz w:val="28"/>
                      <w:szCs w:val="28"/>
                    </w:rPr>
                    <w:t xml:space="preserve"> 794-п</w:t>
                  </w:r>
                  <w:r w:rsidRPr="00BC1548">
                    <w:rPr>
                      <w:sz w:val="28"/>
                      <w:szCs w:val="28"/>
                    </w:rPr>
                    <w:t xml:space="preserve"> </w:t>
                  </w:r>
                </w:p>
                <w:p w:rsidR="000C55D2" w:rsidRDefault="000C55D2"/>
              </w:txbxContent>
            </v:textbox>
          </v:shape>
        </w:pict>
      </w:r>
    </w:p>
    <w:p w:rsidR="00BC1548" w:rsidRDefault="00BC1548" w:rsidP="00052456">
      <w:pPr>
        <w:ind w:left="5387" w:right="-286"/>
        <w:jc w:val="center"/>
        <w:outlineLvl w:val="0"/>
        <w:rPr>
          <w:sz w:val="28"/>
          <w:szCs w:val="28"/>
        </w:rPr>
      </w:pPr>
    </w:p>
    <w:p w:rsidR="00BC1548" w:rsidRDefault="00BC1548" w:rsidP="00052456">
      <w:pPr>
        <w:ind w:left="5387" w:right="-286"/>
        <w:jc w:val="center"/>
        <w:outlineLvl w:val="0"/>
        <w:rPr>
          <w:sz w:val="28"/>
          <w:szCs w:val="28"/>
        </w:rPr>
      </w:pPr>
    </w:p>
    <w:p w:rsidR="00052456" w:rsidRDefault="00052456" w:rsidP="00052456">
      <w:pPr>
        <w:pStyle w:val="ConsPlusTitle"/>
        <w:widowControl/>
        <w:jc w:val="center"/>
        <w:rPr>
          <w:b w:val="0"/>
          <w:bCs w:val="0"/>
          <w:sz w:val="28"/>
          <w:szCs w:val="28"/>
        </w:rPr>
      </w:pPr>
    </w:p>
    <w:p w:rsidR="00052456" w:rsidRDefault="00052456" w:rsidP="00052456">
      <w:pPr>
        <w:pStyle w:val="ConsPlusTitle"/>
        <w:widowControl/>
        <w:jc w:val="center"/>
        <w:rPr>
          <w:b w:val="0"/>
          <w:bCs w:val="0"/>
          <w:sz w:val="28"/>
          <w:szCs w:val="28"/>
        </w:rPr>
      </w:pPr>
    </w:p>
    <w:p w:rsidR="00BC1548" w:rsidRDefault="00BC1548" w:rsidP="00052456">
      <w:pPr>
        <w:pStyle w:val="ConsPlusTitle"/>
        <w:widowControl/>
        <w:jc w:val="center"/>
        <w:rPr>
          <w:b w:val="0"/>
          <w:bCs w:val="0"/>
          <w:sz w:val="28"/>
          <w:szCs w:val="28"/>
        </w:rPr>
      </w:pPr>
    </w:p>
    <w:p w:rsidR="00052456" w:rsidRPr="00E765F9" w:rsidRDefault="00052456" w:rsidP="00052456">
      <w:pPr>
        <w:pStyle w:val="ConsPlusTitle"/>
        <w:widowControl/>
        <w:jc w:val="center"/>
        <w:rPr>
          <w:b w:val="0"/>
          <w:bCs w:val="0"/>
          <w:sz w:val="28"/>
          <w:szCs w:val="28"/>
        </w:rPr>
      </w:pPr>
      <w:r w:rsidRPr="00E765F9">
        <w:rPr>
          <w:b w:val="0"/>
          <w:bCs w:val="0"/>
          <w:sz w:val="28"/>
          <w:szCs w:val="28"/>
        </w:rPr>
        <w:t>Порядок</w:t>
      </w:r>
    </w:p>
    <w:p w:rsidR="00052456" w:rsidRDefault="00052456" w:rsidP="00052456">
      <w:pPr>
        <w:jc w:val="center"/>
        <w:rPr>
          <w:sz w:val="28"/>
          <w:szCs w:val="28"/>
        </w:rPr>
      </w:pPr>
      <w:r w:rsidRPr="00E765F9">
        <w:rPr>
          <w:sz w:val="28"/>
          <w:szCs w:val="28"/>
        </w:rPr>
        <w:t xml:space="preserve">предоставления субсидий субъектам малого и среднего </w:t>
      </w:r>
    </w:p>
    <w:p w:rsidR="00052456" w:rsidRPr="0080015F" w:rsidRDefault="00052456" w:rsidP="00052456">
      <w:pPr>
        <w:jc w:val="center"/>
        <w:rPr>
          <w:sz w:val="28"/>
          <w:szCs w:val="28"/>
        </w:rPr>
      </w:pPr>
      <w:r w:rsidRPr="00E765F9">
        <w:rPr>
          <w:sz w:val="28"/>
          <w:szCs w:val="28"/>
        </w:rPr>
        <w:t>предпринимательства на возмещение части затрат</w:t>
      </w:r>
      <w:r>
        <w:rPr>
          <w:sz w:val="28"/>
          <w:szCs w:val="28"/>
        </w:rPr>
        <w:t xml:space="preserve"> </w:t>
      </w:r>
      <w:r w:rsidRPr="0080015F">
        <w:rPr>
          <w:sz w:val="28"/>
          <w:szCs w:val="28"/>
        </w:rPr>
        <w:t>за пользование офисными и производственными помещениями при реализации бизнес проектов</w:t>
      </w:r>
    </w:p>
    <w:p w:rsidR="00493976" w:rsidRPr="001F79FC" w:rsidRDefault="00493976" w:rsidP="00052456">
      <w:pPr>
        <w:jc w:val="center"/>
      </w:pPr>
    </w:p>
    <w:p w:rsidR="00052456" w:rsidRDefault="00052456" w:rsidP="00052456">
      <w:pPr>
        <w:jc w:val="center"/>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Общие положения</w:t>
      </w:r>
    </w:p>
    <w:p w:rsidR="00052456" w:rsidRPr="007E6847" w:rsidRDefault="00052456" w:rsidP="00052456">
      <w:pPr>
        <w:jc w:val="center"/>
        <w:rPr>
          <w:sz w:val="28"/>
          <w:szCs w:val="28"/>
        </w:rPr>
      </w:pPr>
    </w:p>
    <w:p w:rsidR="00052456" w:rsidRDefault="00052456" w:rsidP="00052456">
      <w:pPr>
        <w:ind w:firstLine="709"/>
        <w:jc w:val="both"/>
        <w:rPr>
          <w:sz w:val="28"/>
          <w:szCs w:val="28"/>
        </w:rPr>
      </w:pPr>
      <w:r w:rsidRPr="00517352">
        <w:rPr>
          <w:sz w:val="28"/>
          <w:szCs w:val="28"/>
        </w:rPr>
        <w:t>1.</w:t>
      </w:r>
      <w:r>
        <w:rPr>
          <w:sz w:val="28"/>
          <w:szCs w:val="28"/>
        </w:rPr>
        <w:t xml:space="preserve"> </w:t>
      </w:r>
      <w:proofErr w:type="gramStart"/>
      <w:r w:rsidRPr="0080015F">
        <w:rPr>
          <w:sz w:val="28"/>
          <w:szCs w:val="28"/>
        </w:rPr>
        <w:t xml:space="preserve">Порядок </w:t>
      </w:r>
      <w:r w:rsidRPr="00E765F9">
        <w:rPr>
          <w:sz w:val="28"/>
          <w:szCs w:val="28"/>
        </w:rPr>
        <w:t>предоставления субсидий субъектам малого и среднего предпринимательства на возмещение части затрат</w:t>
      </w:r>
      <w:r>
        <w:rPr>
          <w:sz w:val="28"/>
          <w:szCs w:val="28"/>
        </w:rPr>
        <w:t xml:space="preserve"> </w:t>
      </w:r>
      <w:r w:rsidRPr="0080015F">
        <w:rPr>
          <w:sz w:val="28"/>
          <w:szCs w:val="28"/>
        </w:rPr>
        <w:t>за пользование офисными и производственными помещениями при реализации бизнес проектов</w:t>
      </w:r>
      <w:r>
        <w:rPr>
          <w:sz w:val="28"/>
          <w:szCs w:val="28"/>
        </w:rPr>
        <w:t xml:space="preserve">         (далее - Порядок) </w:t>
      </w:r>
      <w:r w:rsidRPr="0080015F">
        <w:rPr>
          <w:sz w:val="28"/>
          <w:szCs w:val="28"/>
        </w:rPr>
        <w:t>определяет механизм и условия предоставления субсидий</w:t>
      </w:r>
      <w:r>
        <w:rPr>
          <w:sz w:val="28"/>
          <w:szCs w:val="28"/>
        </w:rPr>
        <w:t>,</w:t>
      </w:r>
      <w:r w:rsidRPr="0080015F">
        <w:rPr>
          <w:sz w:val="28"/>
          <w:szCs w:val="28"/>
        </w:rPr>
        <w:t xml:space="preserve"> связанных с оплатой за пользование офисными и производственными помещениями, в размере 50%  фактически произведенных затрат, но не более 20 тысяч рублей</w:t>
      </w:r>
      <w:r w:rsidRPr="003D2159">
        <w:rPr>
          <w:sz w:val="28"/>
          <w:szCs w:val="28"/>
        </w:rPr>
        <w:t xml:space="preserve"> за каждый год действия договора</w:t>
      </w:r>
      <w:r>
        <w:rPr>
          <w:sz w:val="28"/>
          <w:szCs w:val="28"/>
        </w:rPr>
        <w:t xml:space="preserve"> аренды</w:t>
      </w:r>
      <w:r w:rsidRPr="003D2159">
        <w:rPr>
          <w:sz w:val="28"/>
          <w:szCs w:val="28"/>
        </w:rPr>
        <w:t xml:space="preserve"> на один субъект</w:t>
      </w:r>
      <w:proofErr w:type="gramEnd"/>
      <w:r w:rsidRPr="003D2159">
        <w:rPr>
          <w:sz w:val="28"/>
          <w:szCs w:val="28"/>
        </w:rPr>
        <w:t xml:space="preserve"> предпринимательства</w:t>
      </w:r>
      <w:r>
        <w:rPr>
          <w:sz w:val="28"/>
          <w:szCs w:val="28"/>
        </w:rPr>
        <w:t xml:space="preserve">. </w:t>
      </w:r>
    </w:p>
    <w:p w:rsidR="00052456" w:rsidRPr="001164FA" w:rsidRDefault="00052456" w:rsidP="00052456">
      <w:pPr>
        <w:ind w:firstLine="540"/>
        <w:jc w:val="center"/>
        <w:rPr>
          <w:sz w:val="28"/>
          <w:szCs w:val="28"/>
        </w:rPr>
      </w:pPr>
    </w:p>
    <w:p w:rsidR="00052456" w:rsidRPr="001164FA" w:rsidRDefault="00052456" w:rsidP="00052456">
      <w:pPr>
        <w:ind w:firstLine="540"/>
        <w:jc w:val="center"/>
        <w:rPr>
          <w:sz w:val="28"/>
          <w:szCs w:val="28"/>
        </w:rPr>
      </w:pPr>
      <w:r w:rsidRPr="001164FA">
        <w:rPr>
          <w:sz w:val="28"/>
          <w:szCs w:val="28"/>
          <w:lang w:val="en-US"/>
        </w:rPr>
        <w:t>II</w:t>
      </w:r>
      <w:r w:rsidRPr="001164FA">
        <w:rPr>
          <w:sz w:val="28"/>
          <w:szCs w:val="28"/>
        </w:rPr>
        <w:t>. Условия предоставления субсидий</w:t>
      </w:r>
    </w:p>
    <w:p w:rsidR="00052456" w:rsidRPr="001164FA" w:rsidRDefault="00052456" w:rsidP="00052456">
      <w:pPr>
        <w:ind w:firstLine="540"/>
        <w:jc w:val="center"/>
        <w:rPr>
          <w:sz w:val="28"/>
          <w:szCs w:val="28"/>
        </w:rPr>
      </w:pPr>
    </w:p>
    <w:p w:rsidR="00052456" w:rsidRPr="001164FA" w:rsidRDefault="00052456" w:rsidP="00052456">
      <w:pPr>
        <w:ind w:firstLine="709"/>
        <w:jc w:val="both"/>
        <w:rPr>
          <w:sz w:val="28"/>
          <w:szCs w:val="28"/>
        </w:rPr>
      </w:pPr>
      <w:r>
        <w:rPr>
          <w:sz w:val="28"/>
          <w:szCs w:val="28"/>
        </w:rPr>
        <w:t>2</w:t>
      </w:r>
      <w:r w:rsidRPr="001164FA">
        <w:rPr>
          <w:sz w:val="28"/>
          <w:szCs w:val="28"/>
        </w:rPr>
        <w:t>. Субсидии предоставляются субъектам</w:t>
      </w:r>
      <w:r>
        <w:rPr>
          <w:sz w:val="28"/>
          <w:szCs w:val="28"/>
        </w:rPr>
        <w:t xml:space="preserve"> малого и среднего предпринимательства (далее - Субъект)</w:t>
      </w:r>
      <w:r w:rsidRPr="001164FA">
        <w:rPr>
          <w:sz w:val="28"/>
          <w:szCs w:val="28"/>
        </w:rPr>
        <w:t xml:space="preserve">, зарегистрированным в установленном порядке на территории </w:t>
      </w:r>
      <w:r>
        <w:rPr>
          <w:sz w:val="28"/>
          <w:szCs w:val="28"/>
        </w:rPr>
        <w:t>муниципального образования город Новотроицк</w:t>
      </w:r>
      <w:r w:rsidRPr="001164FA">
        <w:rPr>
          <w:sz w:val="28"/>
          <w:szCs w:val="28"/>
        </w:rPr>
        <w:t xml:space="preserve">, отвечающим критериям, установленным статьей 4 Федерального закона от 24 июля 2007 года № 209-ФЗ «О развитии малого и среднего предпринимательства в Российской Федерации». </w:t>
      </w:r>
    </w:p>
    <w:p w:rsidR="00052456" w:rsidRPr="001164FA" w:rsidRDefault="00052456" w:rsidP="00052456">
      <w:pPr>
        <w:ind w:firstLine="709"/>
        <w:jc w:val="both"/>
        <w:rPr>
          <w:sz w:val="28"/>
          <w:szCs w:val="28"/>
        </w:rPr>
      </w:pPr>
      <w:r>
        <w:rPr>
          <w:sz w:val="28"/>
          <w:szCs w:val="28"/>
        </w:rPr>
        <w:t>3</w:t>
      </w:r>
      <w:r w:rsidRPr="001164FA">
        <w:rPr>
          <w:sz w:val="28"/>
          <w:szCs w:val="28"/>
        </w:rPr>
        <w:t>. Субсидии предоставляются субъектам, деятельность которых соответствует следующим приоритетным направлениям:</w:t>
      </w:r>
    </w:p>
    <w:p w:rsidR="00052456" w:rsidRPr="004E36B8"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сельское хозяйство;</w:t>
      </w:r>
    </w:p>
    <w:p w:rsidR="00052456" w:rsidRPr="004E36B8"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рыбоводство;</w:t>
      </w:r>
    </w:p>
    <w:p w:rsidR="00052456" w:rsidRPr="004E36B8"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обрабатывающие производства;</w:t>
      </w:r>
    </w:p>
    <w:p w:rsidR="00052456" w:rsidRPr="004E36B8" w:rsidRDefault="00052456" w:rsidP="00493976">
      <w:pPr>
        <w:numPr>
          <w:ilvl w:val="1"/>
          <w:numId w:val="2"/>
        </w:numPr>
        <w:tabs>
          <w:tab w:val="clear" w:pos="1931"/>
          <w:tab w:val="num" w:pos="0"/>
          <w:tab w:val="left" w:pos="993"/>
        </w:tabs>
        <w:ind w:left="0" w:firstLine="720"/>
        <w:jc w:val="both"/>
        <w:rPr>
          <w:sz w:val="28"/>
          <w:szCs w:val="28"/>
        </w:rPr>
      </w:pPr>
      <w:r w:rsidRPr="004E36B8">
        <w:rPr>
          <w:sz w:val="28"/>
          <w:szCs w:val="28"/>
        </w:rPr>
        <w:t>строительство объектов производственного и социально-культурного назначения;</w:t>
      </w:r>
    </w:p>
    <w:p w:rsidR="00052456" w:rsidRPr="004E36B8"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услуги населению, в том числе бытовые;</w:t>
      </w:r>
    </w:p>
    <w:p w:rsidR="00052456" w:rsidRPr="004E36B8" w:rsidRDefault="00052456" w:rsidP="00493976">
      <w:pPr>
        <w:numPr>
          <w:ilvl w:val="1"/>
          <w:numId w:val="2"/>
        </w:numPr>
        <w:tabs>
          <w:tab w:val="clear" w:pos="1931"/>
          <w:tab w:val="num" w:pos="0"/>
          <w:tab w:val="left" w:pos="993"/>
        </w:tabs>
        <w:ind w:left="0" w:firstLine="720"/>
        <w:jc w:val="both"/>
        <w:rPr>
          <w:sz w:val="28"/>
          <w:szCs w:val="28"/>
        </w:rPr>
      </w:pPr>
      <w:r w:rsidRPr="004E36B8">
        <w:rPr>
          <w:sz w:val="28"/>
          <w:szCs w:val="28"/>
        </w:rPr>
        <w:t>общественное питание, включая социально ориентированные пункты питания (рабочие, студенческие, диетические столовые, детские кафе), за исключением ресторанов;</w:t>
      </w:r>
    </w:p>
    <w:p w:rsidR="00052456" w:rsidRPr="004E36B8" w:rsidRDefault="00052456" w:rsidP="00493976">
      <w:pPr>
        <w:numPr>
          <w:ilvl w:val="1"/>
          <w:numId w:val="2"/>
        </w:numPr>
        <w:tabs>
          <w:tab w:val="clear" w:pos="1931"/>
          <w:tab w:val="num" w:pos="0"/>
          <w:tab w:val="left" w:pos="993"/>
        </w:tabs>
        <w:ind w:left="0" w:firstLine="720"/>
        <w:jc w:val="both"/>
        <w:rPr>
          <w:sz w:val="28"/>
          <w:szCs w:val="28"/>
        </w:rPr>
      </w:pPr>
      <w:r w:rsidRPr="004E36B8">
        <w:rPr>
          <w:sz w:val="28"/>
          <w:szCs w:val="28"/>
        </w:rPr>
        <w:t>деятельность, связанная с использованием вычислительной техники и информационных технологий;</w:t>
      </w:r>
    </w:p>
    <w:p w:rsidR="00052456" w:rsidRPr="004E36B8"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освоение и внедрение наукоемких инновационных технологий;</w:t>
      </w:r>
    </w:p>
    <w:p w:rsidR="00052456" w:rsidRDefault="00052456" w:rsidP="00493976">
      <w:pPr>
        <w:numPr>
          <w:ilvl w:val="1"/>
          <w:numId w:val="2"/>
        </w:numPr>
        <w:tabs>
          <w:tab w:val="clear" w:pos="1931"/>
          <w:tab w:val="num" w:pos="720"/>
          <w:tab w:val="left" w:pos="993"/>
        </w:tabs>
        <w:ind w:left="720" w:firstLine="0"/>
        <w:jc w:val="both"/>
        <w:rPr>
          <w:sz w:val="28"/>
          <w:szCs w:val="28"/>
        </w:rPr>
      </w:pPr>
      <w:r w:rsidRPr="004E36B8">
        <w:rPr>
          <w:sz w:val="28"/>
          <w:szCs w:val="28"/>
        </w:rPr>
        <w:t>ремесленная деятельность;</w:t>
      </w:r>
    </w:p>
    <w:p w:rsidR="00052456" w:rsidRPr="007B2586" w:rsidRDefault="00052456" w:rsidP="00493976">
      <w:pPr>
        <w:numPr>
          <w:ilvl w:val="1"/>
          <w:numId w:val="2"/>
        </w:numPr>
        <w:tabs>
          <w:tab w:val="clear" w:pos="1931"/>
          <w:tab w:val="num" w:pos="0"/>
          <w:tab w:val="left" w:pos="993"/>
        </w:tabs>
        <w:ind w:left="0" w:firstLine="709"/>
        <w:jc w:val="both"/>
        <w:rPr>
          <w:sz w:val="28"/>
          <w:szCs w:val="28"/>
        </w:rPr>
      </w:pPr>
      <w:r w:rsidRPr="007B2586">
        <w:rPr>
          <w:sz w:val="28"/>
          <w:szCs w:val="28"/>
        </w:rPr>
        <w:t xml:space="preserve">развитие спорта, туризма, физкультурно-оздоровительная </w:t>
      </w:r>
      <w:r w:rsidRPr="007B2586">
        <w:rPr>
          <w:bCs/>
          <w:sz w:val="28"/>
          <w:szCs w:val="28"/>
        </w:rPr>
        <w:t>деятельность;</w:t>
      </w:r>
    </w:p>
    <w:p w:rsidR="00242AE1" w:rsidRPr="007B2586" w:rsidRDefault="00242AE1" w:rsidP="00242AE1">
      <w:pPr>
        <w:numPr>
          <w:ilvl w:val="1"/>
          <w:numId w:val="2"/>
        </w:numPr>
        <w:tabs>
          <w:tab w:val="clear" w:pos="1931"/>
          <w:tab w:val="num" w:pos="720"/>
          <w:tab w:val="left" w:pos="993"/>
        </w:tabs>
        <w:ind w:left="720" w:firstLine="0"/>
        <w:jc w:val="both"/>
        <w:rPr>
          <w:sz w:val="28"/>
          <w:szCs w:val="28"/>
        </w:rPr>
      </w:pPr>
      <w:r>
        <w:rPr>
          <w:bCs/>
          <w:sz w:val="28"/>
          <w:szCs w:val="28"/>
        </w:rPr>
        <w:lastRenderedPageBreak/>
        <w:t>техническое обслуживание и ремонт автотранспортных средств;</w:t>
      </w:r>
    </w:p>
    <w:p w:rsidR="00052456" w:rsidRPr="00242AE1" w:rsidRDefault="00242AE1" w:rsidP="00242AE1">
      <w:pPr>
        <w:numPr>
          <w:ilvl w:val="1"/>
          <w:numId w:val="2"/>
        </w:numPr>
        <w:tabs>
          <w:tab w:val="clear" w:pos="1931"/>
          <w:tab w:val="num" w:pos="0"/>
          <w:tab w:val="left" w:pos="993"/>
        </w:tabs>
        <w:ind w:left="0" w:firstLine="720"/>
        <w:jc w:val="both"/>
        <w:rPr>
          <w:sz w:val="28"/>
          <w:szCs w:val="28"/>
        </w:rPr>
      </w:pPr>
      <w:r>
        <w:rPr>
          <w:bCs/>
          <w:sz w:val="28"/>
          <w:szCs w:val="28"/>
        </w:rPr>
        <w:t>оптовая и розничная торговля;</w:t>
      </w:r>
    </w:p>
    <w:p w:rsidR="00052456" w:rsidRPr="00052456" w:rsidRDefault="00052456" w:rsidP="00493976">
      <w:pPr>
        <w:numPr>
          <w:ilvl w:val="1"/>
          <w:numId w:val="2"/>
        </w:numPr>
        <w:tabs>
          <w:tab w:val="clear" w:pos="1931"/>
          <w:tab w:val="num" w:pos="720"/>
          <w:tab w:val="left" w:pos="993"/>
        </w:tabs>
        <w:ind w:left="720" w:firstLine="0"/>
        <w:jc w:val="both"/>
        <w:rPr>
          <w:sz w:val="28"/>
          <w:szCs w:val="28"/>
        </w:rPr>
      </w:pPr>
      <w:r>
        <w:rPr>
          <w:bCs/>
          <w:sz w:val="28"/>
          <w:szCs w:val="28"/>
        </w:rPr>
        <w:t>деятельность библиотек, архивов, учреждений клубного типа;</w:t>
      </w:r>
    </w:p>
    <w:p w:rsidR="00052456" w:rsidRPr="007B2586" w:rsidRDefault="003C2AAD" w:rsidP="00493976">
      <w:pPr>
        <w:numPr>
          <w:ilvl w:val="1"/>
          <w:numId w:val="2"/>
        </w:numPr>
        <w:tabs>
          <w:tab w:val="clear" w:pos="1931"/>
          <w:tab w:val="num" w:pos="0"/>
          <w:tab w:val="left" w:pos="993"/>
        </w:tabs>
        <w:ind w:left="0" w:firstLine="720"/>
        <w:jc w:val="both"/>
        <w:rPr>
          <w:sz w:val="28"/>
          <w:szCs w:val="28"/>
        </w:rPr>
      </w:pPr>
      <w:r>
        <w:rPr>
          <w:bCs/>
          <w:sz w:val="28"/>
          <w:szCs w:val="28"/>
        </w:rPr>
        <w:t>п</w:t>
      </w:r>
      <w:r w:rsidR="00052456">
        <w:rPr>
          <w:bCs/>
          <w:sz w:val="28"/>
          <w:szCs w:val="28"/>
        </w:rPr>
        <w:t>рочая деятельность по организации отдыха и развлечений, не включенная в другие группировки.</w:t>
      </w:r>
    </w:p>
    <w:p w:rsidR="00052456" w:rsidRPr="001164FA" w:rsidRDefault="00052456" w:rsidP="00052456">
      <w:pPr>
        <w:ind w:firstLine="709"/>
        <w:jc w:val="both"/>
        <w:rPr>
          <w:sz w:val="28"/>
          <w:szCs w:val="28"/>
        </w:rPr>
      </w:pPr>
      <w:r>
        <w:rPr>
          <w:sz w:val="28"/>
          <w:szCs w:val="28"/>
        </w:rPr>
        <w:t>4</w:t>
      </w:r>
      <w:r w:rsidRPr="001164FA">
        <w:rPr>
          <w:sz w:val="28"/>
          <w:szCs w:val="28"/>
        </w:rPr>
        <w:t>. Субсидии не предоставляются субъектам:</w:t>
      </w:r>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н</w:t>
      </w:r>
      <w:r w:rsidRPr="00014B85">
        <w:rPr>
          <w:sz w:val="28"/>
          <w:szCs w:val="28"/>
        </w:rPr>
        <w:t>аходящимся в стадии реорганизации, ликвидации или банкротства в соответствии с законодательством Российской Федерации;</w:t>
      </w:r>
      <w:proofErr w:type="gramEnd"/>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и</w:t>
      </w:r>
      <w:r w:rsidRPr="00014B85">
        <w:rPr>
          <w:sz w:val="28"/>
          <w:szCs w:val="28"/>
        </w:rPr>
        <w:t xml:space="preserve">меющим задолженность по налоговым платежам в бюджеты всех уровней </w:t>
      </w:r>
      <w:r w:rsidRPr="00BC1548">
        <w:rPr>
          <w:color w:val="0070C0"/>
          <w:sz w:val="28"/>
          <w:szCs w:val="28"/>
        </w:rPr>
        <w:t>и в</w:t>
      </w:r>
      <w:r w:rsidR="00F9584D" w:rsidRPr="00BC1548">
        <w:rPr>
          <w:color w:val="0070C0"/>
          <w:sz w:val="28"/>
          <w:szCs w:val="28"/>
        </w:rPr>
        <w:t xml:space="preserve"> государственные</w:t>
      </w:r>
      <w:r w:rsidRPr="00014B85">
        <w:rPr>
          <w:sz w:val="28"/>
          <w:szCs w:val="28"/>
        </w:rPr>
        <w:t xml:space="preserve"> внебюджетные фонды;</w:t>
      </w:r>
      <w:proofErr w:type="gramEnd"/>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r>
        <w:rPr>
          <w:sz w:val="28"/>
          <w:szCs w:val="28"/>
        </w:rPr>
        <w:t>н</w:t>
      </w:r>
      <w:r w:rsidRPr="00014B85">
        <w:rPr>
          <w:sz w:val="28"/>
          <w:szCs w:val="28"/>
        </w:rPr>
        <w:t xml:space="preserve">е </w:t>
      </w:r>
      <w:proofErr w:type="gramStart"/>
      <w:r w:rsidRPr="00014B85">
        <w:rPr>
          <w:sz w:val="28"/>
          <w:szCs w:val="28"/>
        </w:rPr>
        <w:t>зарегистрированным</w:t>
      </w:r>
      <w:proofErr w:type="gramEnd"/>
      <w:r w:rsidRPr="00014B85">
        <w:rPr>
          <w:sz w:val="28"/>
          <w:szCs w:val="28"/>
        </w:rPr>
        <w:t xml:space="preserve"> на территории </w:t>
      </w:r>
      <w:r>
        <w:rPr>
          <w:sz w:val="28"/>
          <w:szCs w:val="28"/>
        </w:rPr>
        <w:t>муниципального образования город Новотроицк;</w:t>
      </w:r>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roofErr w:type="gramEnd"/>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кредитными организациями,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w:t>
      </w:r>
      <w:proofErr w:type="gramEnd"/>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участниками соглашений о разделе продукции;</w:t>
      </w:r>
      <w:proofErr w:type="gramEnd"/>
    </w:p>
    <w:p w:rsidR="00052456" w:rsidRPr="00014B85"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052456" w:rsidRDefault="00052456" w:rsidP="00052456">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w:t>
      </w:r>
      <w:proofErr w:type="gramEnd"/>
      <w:r w:rsidRPr="00014B85">
        <w:rPr>
          <w:sz w:val="28"/>
          <w:szCs w:val="28"/>
        </w:rPr>
        <w:t xml:space="preserve"> предпринимательскую деятельность в сфере игорного бизнеса</w:t>
      </w:r>
      <w:r>
        <w:rPr>
          <w:sz w:val="28"/>
          <w:szCs w:val="28"/>
        </w:rPr>
        <w:t>;</w:t>
      </w:r>
    </w:p>
    <w:p w:rsidR="00052456" w:rsidRPr="001164FA" w:rsidRDefault="00052456" w:rsidP="00052456">
      <w:pPr>
        <w:shd w:val="clear" w:color="auto" w:fill="FFFFFF"/>
        <w:ind w:firstLine="709"/>
        <w:jc w:val="both"/>
        <w:rPr>
          <w:sz w:val="28"/>
          <w:szCs w:val="28"/>
        </w:rPr>
      </w:pPr>
      <w:r>
        <w:rPr>
          <w:sz w:val="28"/>
          <w:szCs w:val="28"/>
        </w:rPr>
        <w:t>5</w:t>
      </w:r>
      <w:r w:rsidRPr="001164FA">
        <w:rPr>
          <w:sz w:val="28"/>
          <w:szCs w:val="28"/>
        </w:rPr>
        <w:t>. Причинами отказа в предоставлении субсидий являются:</w:t>
      </w:r>
    </w:p>
    <w:p w:rsidR="00052456" w:rsidRPr="00014B85" w:rsidRDefault="00052456" w:rsidP="00052456">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установление факта представления субъектом недостоверных сведений;</w:t>
      </w:r>
    </w:p>
    <w:p w:rsidR="00052456" w:rsidRDefault="00052456" w:rsidP="00052456">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несоответствие субъекта условиям</w:t>
      </w:r>
      <w:r>
        <w:rPr>
          <w:sz w:val="28"/>
          <w:szCs w:val="28"/>
        </w:rPr>
        <w:t xml:space="preserve"> предоставления субсидии;</w:t>
      </w:r>
    </w:p>
    <w:p w:rsidR="00052456" w:rsidRDefault="00052456" w:rsidP="00052456">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1164FA">
        <w:rPr>
          <w:sz w:val="28"/>
          <w:szCs w:val="28"/>
        </w:rPr>
        <w:t xml:space="preserve">принятие ранее в отношении заявителя – субъекта решения о предоставлении аналогичных субсидий, </w:t>
      </w:r>
      <w:proofErr w:type="gramStart"/>
      <w:r w:rsidRPr="001164FA">
        <w:rPr>
          <w:sz w:val="28"/>
          <w:szCs w:val="28"/>
        </w:rPr>
        <w:t>сроки</w:t>
      </w:r>
      <w:proofErr w:type="gramEnd"/>
      <w:r w:rsidRPr="001164FA">
        <w:rPr>
          <w:sz w:val="28"/>
          <w:szCs w:val="28"/>
        </w:rPr>
        <w:t xml:space="preserve"> предоставления которых не истекли;</w:t>
      </w:r>
    </w:p>
    <w:p w:rsidR="00052456" w:rsidRPr="001164FA" w:rsidRDefault="00052456" w:rsidP="00052456">
      <w:pPr>
        <w:ind w:firstLine="709"/>
        <w:jc w:val="both"/>
        <w:rPr>
          <w:sz w:val="28"/>
          <w:szCs w:val="28"/>
        </w:rPr>
      </w:pPr>
      <w:r>
        <w:rPr>
          <w:sz w:val="28"/>
          <w:szCs w:val="28"/>
        </w:rPr>
        <w:t>6</w:t>
      </w:r>
      <w:r w:rsidRPr="001164FA">
        <w:rPr>
          <w:sz w:val="28"/>
          <w:szCs w:val="28"/>
        </w:rPr>
        <w:t>. Причинами возврата документов на доработку являются:</w:t>
      </w:r>
    </w:p>
    <w:p w:rsidR="00052456" w:rsidRPr="00D66EB3" w:rsidRDefault="00052456" w:rsidP="00493976">
      <w:pPr>
        <w:numPr>
          <w:ilvl w:val="0"/>
          <w:numId w:val="5"/>
        </w:numPr>
        <w:tabs>
          <w:tab w:val="clear" w:pos="1929"/>
          <w:tab w:val="left" w:pos="993"/>
        </w:tabs>
        <w:autoSpaceDE w:val="0"/>
        <w:autoSpaceDN w:val="0"/>
        <w:adjustRightInd w:val="0"/>
        <w:ind w:left="0" w:firstLine="709"/>
        <w:jc w:val="both"/>
        <w:outlineLvl w:val="0"/>
        <w:rPr>
          <w:sz w:val="28"/>
          <w:szCs w:val="28"/>
        </w:rPr>
      </w:pPr>
      <w:proofErr w:type="gramStart"/>
      <w:r w:rsidRPr="00D66EB3">
        <w:rPr>
          <w:sz w:val="28"/>
          <w:szCs w:val="28"/>
        </w:rPr>
        <w:t>представление документов, определенных в пункте</w:t>
      </w:r>
      <w:r>
        <w:rPr>
          <w:sz w:val="28"/>
          <w:szCs w:val="28"/>
        </w:rPr>
        <w:t xml:space="preserve"> 8</w:t>
      </w:r>
      <w:r w:rsidRPr="00D66EB3">
        <w:rPr>
          <w:sz w:val="28"/>
          <w:szCs w:val="28"/>
        </w:rPr>
        <w:t xml:space="preserve"> настоящего Порядка, не в полном объеме либо не соответствующих по оформлению установленной форме;</w:t>
      </w:r>
      <w:proofErr w:type="gramEnd"/>
    </w:p>
    <w:p w:rsidR="00F77539" w:rsidRPr="008E6A50" w:rsidRDefault="00052456" w:rsidP="008E6A50">
      <w:pPr>
        <w:widowControl w:val="0"/>
        <w:numPr>
          <w:ilvl w:val="0"/>
          <w:numId w:val="5"/>
        </w:numPr>
        <w:tabs>
          <w:tab w:val="clear" w:pos="1929"/>
          <w:tab w:val="left" w:pos="993"/>
        </w:tabs>
        <w:overflowPunct w:val="0"/>
        <w:autoSpaceDE w:val="0"/>
        <w:autoSpaceDN w:val="0"/>
        <w:adjustRightInd w:val="0"/>
        <w:ind w:left="0" w:firstLine="709"/>
        <w:jc w:val="both"/>
        <w:textAlignment w:val="baseline"/>
        <w:rPr>
          <w:sz w:val="28"/>
          <w:szCs w:val="28"/>
        </w:rPr>
      </w:pPr>
      <w:r>
        <w:rPr>
          <w:sz w:val="28"/>
          <w:szCs w:val="28"/>
        </w:rPr>
        <w:t>зап</w:t>
      </w:r>
      <w:r w:rsidRPr="001164FA">
        <w:rPr>
          <w:sz w:val="28"/>
          <w:szCs w:val="28"/>
        </w:rPr>
        <w:t>олнение документов карандашом либо наличие приписок, зачеркнутых слов или иных, не оговоренных в них исправлений, а также серьезных повреждений, не позволяющих однозначно истолковать содержание документов.</w:t>
      </w:r>
    </w:p>
    <w:p w:rsidR="00C05341" w:rsidRDefault="00C05341" w:rsidP="00052456">
      <w:pPr>
        <w:jc w:val="center"/>
        <w:rPr>
          <w:sz w:val="28"/>
          <w:szCs w:val="28"/>
        </w:rPr>
      </w:pPr>
    </w:p>
    <w:p w:rsidR="00052456" w:rsidRPr="001164FA" w:rsidRDefault="00052456" w:rsidP="00052456">
      <w:pPr>
        <w:jc w:val="center"/>
        <w:rPr>
          <w:sz w:val="28"/>
          <w:szCs w:val="28"/>
        </w:rPr>
      </w:pPr>
      <w:r w:rsidRPr="001164FA">
        <w:rPr>
          <w:sz w:val="28"/>
          <w:szCs w:val="28"/>
          <w:lang w:val="en-US"/>
        </w:rPr>
        <w:t>III</w:t>
      </w:r>
      <w:r w:rsidRPr="001164FA">
        <w:rPr>
          <w:sz w:val="28"/>
          <w:szCs w:val="28"/>
        </w:rPr>
        <w:t>. Порядок предоставления субсидий</w:t>
      </w:r>
    </w:p>
    <w:p w:rsidR="00052456" w:rsidRDefault="00052456" w:rsidP="00052456">
      <w:pPr>
        <w:pStyle w:val="ConsPlusNormal"/>
        <w:widowControl/>
        <w:ind w:firstLine="709"/>
        <w:jc w:val="both"/>
        <w:rPr>
          <w:rFonts w:ascii="Times New Roman" w:hAnsi="Times New Roman" w:cs="Times New Roman"/>
          <w:sz w:val="28"/>
          <w:szCs w:val="28"/>
        </w:rPr>
      </w:pPr>
    </w:p>
    <w:p w:rsidR="00052456" w:rsidRDefault="00052456" w:rsidP="0005245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w:t>
      </w:r>
      <w:r w:rsidRPr="001164FA">
        <w:rPr>
          <w:rFonts w:ascii="Times New Roman" w:hAnsi="Times New Roman" w:cs="Times New Roman"/>
          <w:sz w:val="28"/>
          <w:szCs w:val="28"/>
        </w:rPr>
        <w:t>. Организатором проведения отбора субъектов в целях предоставления</w:t>
      </w:r>
      <w:r>
        <w:rPr>
          <w:rFonts w:ascii="Times New Roman" w:hAnsi="Times New Roman" w:cs="Times New Roman"/>
          <w:sz w:val="28"/>
          <w:szCs w:val="28"/>
        </w:rPr>
        <w:t xml:space="preserve"> </w:t>
      </w:r>
    </w:p>
    <w:p w:rsidR="00052456" w:rsidRPr="001164FA" w:rsidRDefault="00052456" w:rsidP="00052456">
      <w:pPr>
        <w:pStyle w:val="ConsPlusNormal"/>
        <w:widowControl/>
        <w:ind w:firstLine="0"/>
        <w:jc w:val="both"/>
        <w:rPr>
          <w:rFonts w:ascii="Times New Roman" w:hAnsi="Times New Roman" w:cs="Times New Roman"/>
          <w:sz w:val="28"/>
          <w:szCs w:val="28"/>
        </w:rPr>
      </w:pPr>
      <w:r w:rsidRPr="001164FA">
        <w:rPr>
          <w:rFonts w:ascii="Times New Roman" w:hAnsi="Times New Roman" w:cs="Times New Roman"/>
          <w:sz w:val="28"/>
          <w:szCs w:val="28"/>
        </w:rPr>
        <w:t xml:space="preserve">им субсидий является </w:t>
      </w:r>
      <w:r>
        <w:rPr>
          <w:rFonts w:ascii="Times New Roman" w:hAnsi="Times New Roman" w:cs="Times New Roman"/>
          <w:sz w:val="28"/>
          <w:szCs w:val="28"/>
        </w:rPr>
        <w:t xml:space="preserve">отдел перспективного развития и экономического мониторинга </w:t>
      </w:r>
      <w:r w:rsidRPr="00116C6E">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 город Новотроицк.</w:t>
      </w:r>
    </w:p>
    <w:p w:rsidR="00052456" w:rsidRPr="001164FA" w:rsidRDefault="00052456" w:rsidP="0005245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CA444E">
        <w:rPr>
          <w:rFonts w:ascii="Times New Roman" w:hAnsi="Times New Roman" w:cs="Times New Roman"/>
          <w:sz w:val="28"/>
          <w:szCs w:val="28"/>
        </w:rPr>
        <w:t>. Для получения субсидий субъекты представляют в</w:t>
      </w:r>
      <w:r w:rsidR="00C8039F">
        <w:rPr>
          <w:rFonts w:ascii="Times New Roman" w:hAnsi="Times New Roman" w:cs="Times New Roman"/>
          <w:sz w:val="28"/>
          <w:szCs w:val="28"/>
        </w:rPr>
        <w:t xml:space="preserve"> отдел</w:t>
      </w:r>
      <w:r w:rsidRPr="00CA444E">
        <w:rPr>
          <w:rFonts w:ascii="Times New Roman" w:hAnsi="Times New Roman" w:cs="Times New Roman"/>
          <w:sz w:val="28"/>
          <w:szCs w:val="28"/>
        </w:rPr>
        <w:t xml:space="preserve"> </w:t>
      </w:r>
      <w:r>
        <w:rPr>
          <w:rFonts w:ascii="Times New Roman" w:hAnsi="Times New Roman" w:cs="Times New Roman"/>
          <w:sz w:val="28"/>
          <w:szCs w:val="28"/>
        </w:rPr>
        <w:t xml:space="preserve">перспективного развития и экономического мониторинга </w:t>
      </w:r>
      <w:r w:rsidRPr="00116C6E">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 город Новотроицк (</w:t>
      </w:r>
      <w:proofErr w:type="spellStart"/>
      <w:r>
        <w:rPr>
          <w:rFonts w:ascii="Times New Roman" w:hAnsi="Times New Roman" w:cs="Times New Roman"/>
          <w:sz w:val="28"/>
          <w:szCs w:val="28"/>
        </w:rPr>
        <w:t>каб</w:t>
      </w:r>
      <w:proofErr w:type="spellEnd"/>
      <w:r>
        <w:rPr>
          <w:rFonts w:ascii="Times New Roman" w:hAnsi="Times New Roman" w:cs="Times New Roman"/>
          <w:sz w:val="28"/>
          <w:szCs w:val="28"/>
        </w:rPr>
        <w:t>. № 46,49):</w:t>
      </w:r>
    </w:p>
    <w:p w:rsidR="00052456" w:rsidRPr="001164FA" w:rsidRDefault="00052456" w:rsidP="00493976">
      <w:pPr>
        <w:widowControl w:val="0"/>
        <w:numPr>
          <w:ilvl w:val="0"/>
          <w:numId w:val="6"/>
        </w:numPr>
        <w:tabs>
          <w:tab w:val="clear" w:pos="1929"/>
          <w:tab w:val="left" w:pos="851"/>
          <w:tab w:val="left" w:pos="993"/>
        </w:tabs>
        <w:overflowPunct w:val="0"/>
        <w:autoSpaceDE w:val="0"/>
        <w:autoSpaceDN w:val="0"/>
        <w:adjustRightInd w:val="0"/>
        <w:ind w:left="0" w:firstLine="709"/>
        <w:jc w:val="both"/>
        <w:textAlignment w:val="baseline"/>
        <w:rPr>
          <w:sz w:val="28"/>
          <w:szCs w:val="28"/>
        </w:rPr>
      </w:pPr>
      <w:r w:rsidRPr="001164FA">
        <w:rPr>
          <w:sz w:val="28"/>
          <w:szCs w:val="28"/>
        </w:rPr>
        <w:t>заявление о предоставлении субсидий по форме согласно приложению № 1 к  настоящему Порядку</w:t>
      </w:r>
      <w:r>
        <w:rPr>
          <w:sz w:val="28"/>
          <w:szCs w:val="28"/>
        </w:rPr>
        <w:t>;</w:t>
      </w:r>
    </w:p>
    <w:p w:rsidR="00052456" w:rsidRPr="001164FA" w:rsidRDefault="00052456" w:rsidP="00493976">
      <w:pPr>
        <w:widowControl w:val="0"/>
        <w:numPr>
          <w:ilvl w:val="0"/>
          <w:numId w:val="6"/>
        </w:numPr>
        <w:tabs>
          <w:tab w:val="clear" w:pos="1929"/>
          <w:tab w:val="left" w:pos="709"/>
          <w:tab w:val="left" w:pos="993"/>
        </w:tabs>
        <w:overflowPunct w:val="0"/>
        <w:autoSpaceDE w:val="0"/>
        <w:autoSpaceDN w:val="0"/>
        <w:adjustRightInd w:val="0"/>
        <w:ind w:left="0" w:firstLine="709"/>
        <w:jc w:val="both"/>
        <w:textAlignment w:val="baseline"/>
        <w:rPr>
          <w:sz w:val="28"/>
          <w:szCs w:val="28"/>
        </w:rPr>
      </w:pPr>
      <w:r w:rsidRPr="001164FA">
        <w:rPr>
          <w:sz w:val="28"/>
          <w:szCs w:val="28"/>
        </w:rPr>
        <w:t>анкет</w:t>
      </w:r>
      <w:r>
        <w:rPr>
          <w:sz w:val="28"/>
          <w:szCs w:val="28"/>
        </w:rPr>
        <w:t>у</w:t>
      </w:r>
      <w:r w:rsidRPr="001164FA">
        <w:rPr>
          <w:sz w:val="28"/>
          <w:szCs w:val="28"/>
        </w:rPr>
        <w:t xml:space="preserve"> субъекта по форме согласно приложению № 2 к настоящему Порядку;</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свидетельства о государственной регистрации юридического лица или физического лица в качестве индивидуального предпринимателя, заверенн</w:t>
      </w:r>
      <w:r>
        <w:rPr>
          <w:sz w:val="28"/>
          <w:szCs w:val="28"/>
        </w:rPr>
        <w:t>ую</w:t>
      </w:r>
      <w:r w:rsidRPr="001164FA">
        <w:rPr>
          <w:sz w:val="28"/>
          <w:szCs w:val="28"/>
        </w:rPr>
        <w:t xml:space="preserve"> субъектом;</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свидетельства о постановке на учет в налоговом органе, заверенн</w:t>
      </w:r>
      <w:r>
        <w:rPr>
          <w:sz w:val="28"/>
          <w:szCs w:val="28"/>
        </w:rPr>
        <w:t>ую</w:t>
      </w:r>
      <w:r w:rsidRPr="001164FA">
        <w:rPr>
          <w:sz w:val="28"/>
          <w:szCs w:val="28"/>
        </w:rPr>
        <w:t xml:space="preserve"> субъектом;</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выписк</w:t>
      </w:r>
      <w:r>
        <w:rPr>
          <w:sz w:val="28"/>
          <w:szCs w:val="28"/>
        </w:rPr>
        <w:t>у</w:t>
      </w:r>
      <w:r w:rsidRPr="001164FA">
        <w:rPr>
          <w:sz w:val="28"/>
          <w:szCs w:val="28"/>
        </w:rPr>
        <w:t xml:space="preserve"> из Единого государственного реестра юридических лиц или выписка из Единого государственного реестра индивидуальных предпринимателей, содержащ</w:t>
      </w:r>
      <w:r>
        <w:rPr>
          <w:sz w:val="28"/>
          <w:szCs w:val="28"/>
        </w:rPr>
        <w:t>ую</w:t>
      </w:r>
      <w:r w:rsidRPr="001164FA">
        <w:rPr>
          <w:sz w:val="28"/>
          <w:szCs w:val="28"/>
        </w:rPr>
        <w:t xml:space="preserve"> сведения об основном виде экономической деятельности в соответствии с Общероссийским </w:t>
      </w:r>
      <w:hyperlink r:id="rId9" w:history="1">
        <w:r w:rsidRPr="001164FA">
          <w:rPr>
            <w:sz w:val="28"/>
            <w:szCs w:val="28"/>
          </w:rPr>
          <w:t>классификатором</w:t>
        </w:r>
      </w:hyperlink>
      <w:r w:rsidRPr="001164FA">
        <w:rPr>
          <w:sz w:val="28"/>
          <w:szCs w:val="28"/>
        </w:rPr>
        <w:t xml:space="preserve"> видов экономической деятельности, полученн</w:t>
      </w:r>
      <w:r>
        <w:rPr>
          <w:sz w:val="28"/>
          <w:szCs w:val="28"/>
        </w:rPr>
        <w:t>ую</w:t>
      </w:r>
      <w:r w:rsidRPr="001164FA">
        <w:rPr>
          <w:sz w:val="28"/>
          <w:szCs w:val="28"/>
        </w:rPr>
        <w:t xml:space="preserve"> не ранее чем за один месяц до даты подачи заявления;</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копии учредительных документов (для юридических лиц), заверенные субъектом;</w:t>
      </w:r>
    </w:p>
    <w:p w:rsidR="00052456" w:rsidRPr="001164FA" w:rsidRDefault="00052456" w:rsidP="00493976">
      <w:pPr>
        <w:numPr>
          <w:ilvl w:val="0"/>
          <w:numId w:val="6"/>
        </w:numPr>
        <w:tabs>
          <w:tab w:val="clear" w:pos="1929"/>
          <w:tab w:val="left" w:pos="993"/>
        </w:tabs>
        <w:autoSpaceDE w:val="0"/>
        <w:autoSpaceDN w:val="0"/>
        <w:adjustRightInd w:val="0"/>
        <w:ind w:left="0" w:firstLine="709"/>
        <w:jc w:val="both"/>
        <w:textAlignment w:val="baseline"/>
        <w:outlineLvl w:val="0"/>
        <w:rPr>
          <w:sz w:val="28"/>
          <w:szCs w:val="28"/>
        </w:rPr>
      </w:pPr>
      <w:r w:rsidRPr="001164FA">
        <w:rPr>
          <w:sz w:val="28"/>
          <w:szCs w:val="28"/>
        </w:rPr>
        <w:t>справк</w:t>
      </w:r>
      <w:r>
        <w:rPr>
          <w:sz w:val="28"/>
          <w:szCs w:val="28"/>
        </w:rPr>
        <w:t>у</w:t>
      </w:r>
      <w:r w:rsidRPr="001164FA">
        <w:rPr>
          <w:sz w:val="28"/>
          <w:szCs w:val="28"/>
        </w:rPr>
        <w:t xml:space="preserve"> о средней численности работников субъекта за предшествующий календарный год, подписанн</w:t>
      </w:r>
      <w:r>
        <w:rPr>
          <w:sz w:val="28"/>
          <w:szCs w:val="28"/>
        </w:rPr>
        <w:t>ую</w:t>
      </w:r>
      <w:r w:rsidRPr="001164FA">
        <w:rPr>
          <w:sz w:val="28"/>
          <w:szCs w:val="28"/>
        </w:rPr>
        <w:t xml:space="preserve"> руководителем, главным бухгалтером</w:t>
      </w:r>
      <w:r w:rsidR="00F9584D">
        <w:rPr>
          <w:sz w:val="28"/>
          <w:szCs w:val="28"/>
        </w:rPr>
        <w:t xml:space="preserve"> </w:t>
      </w:r>
      <w:r w:rsidR="00F9584D" w:rsidRPr="00BC1548">
        <w:rPr>
          <w:color w:val="0070C0"/>
          <w:sz w:val="28"/>
          <w:szCs w:val="28"/>
        </w:rPr>
        <w:t>(при наличии)</w:t>
      </w:r>
      <w:r w:rsidRPr="00BC1548">
        <w:rPr>
          <w:color w:val="0070C0"/>
          <w:sz w:val="28"/>
          <w:szCs w:val="28"/>
        </w:rPr>
        <w:t xml:space="preserve"> </w:t>
      </w:r>
      <w:r w:rsidRPr="001164FA">
        <w:rPr>
          <w:sz w:val="28"/>
          <w:szCs w:val="28"/>
        </w:rPr>
        <w:t>и заверенн</w:t>
      </w:r>
      <w:r>
        <w:rPr>
          <w:sz w:val="28"/>
          <w:szCs w:val="28"/>
        </w:rPr>
        <w:t>ую</w:t>
      </w:r>
      <w:r w:rsidRPr="001164FA">
        <w:rPr>
          <w:sz w:val="28"/>
          <w:szCs w:val="28"/>
        </w:rPr>
        <w:t xml:space="preserve"> печатью субъекта</w:t>
      </w:r>
      <w:r>
        <w:rPr>
          <w:sz w:val="28"/>
          <w:szCs w:val="28"/>
        </w:rPr>
        <w:t>, в</w:t>
      </w:r>
      <w:r w:rsidRPr="001164FA">
        <w:rPr>
          <w:sz w:val="28"/>
          <w:szCs w:val="28"/>
        </w:rPr>
        <w:t xml:space="preserve"> случае если с момента создания организации или регистрации индивидуального предпринимателя и крестьянского (фермерского) хозяйства прошло менее одного года, справка представляется за период, прошедший со дня их государственной регистрации;</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справк</w:t>
      </w:r>
      <w:r>
        <w:rPr>
          <w:sz w:val="28"/>
          <w:szCs w:val="28"/>
        </w:rPr>
        <w:t>у</w:t>
      </w:r>
      <w:r w:rsidRPr="001164FA">
        <w:rPr>
          <w:sz w:val="28"/>
          <w:szCs w:val="28"/>
        </w:rPr>
        <w:t xml:space="preserve"> о размере выручки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за фактически отработанное время, подписанн</w:t>
      </w:r>
      <w:r>
        <w:rPr>
          <w:sz w:val="28"/>
          <w:szCs w:val="28"/>
        </w:rPr>
        <w:t>ую</w:t>
      </w:r>
      <w:r w:rsidRPr="001164FA">
        <w:rPr>
          <w:sz w:val="28"/>
          <w:szCs w:val="28"/>
        </w:rPr>
        <w:t xml:space="preserve"> руководителем, главным бухгалтером </w:t>
      </w:r>
      <w:r w:rsidR="00F9584D" w:rsidRPr="00BC1548">
        <w:rPr>
          <w:color w:val="0070C0"/>
          <w:sz w:val="28"/>
          <w:szCs w:val="28"/>
        </w:rPr>
        <w:t xml:space="preserve">(при наличии) </w:t>
      </w:r>
      <w:r w:rsidRPr="001164FA">
        <w:rPr>
          <w:sz w:val="28"/>
          <w:szCs w:val="28"/>
        </w:rPr>
        <w:t>и заверенн</w:t>
      </w:r>
      <w:r>
        <w:rPr>
          <w:sz w:val="28"/>
          <w:szCs w:val="28"/>
        </w:rPr>
        <w:t>ую</w:t>
      </w:r>
      <w:r w:rsidRPr="001164FA">
        <w:rPr>
          <w:sz w:val="28"/>
          <w:szCs w:val="28"/>
        </w:rPr>
        <w:t xml:space="preserve"> печатью субъекта. В случае если с момента создания организации или регистрации индивидуального предпринимателя и крестьянского (фермерского) хозяйства прошло менее одного года, справка представляется за период, прошедший со дня их государственной регистрации;</w:t>
      </w:r>
    </w:p>
    <w:p w:rsidR="00052456" w:rsidRDefault="00052456" w:rsidP="00493976">
      <w:pPr>
        <w:widowControl w:val="0"/>
        <w:numPr>
          <w:ilvl w:val="0"/>
          <w:numId w:val="6"/>
        </w:numPr>
        <w:tabs>
          <w:tab w:val="clear" w:pos="1929"/>
          <w:tab w:val="left" w:pos="851"/>
          <w:tab w:val="left" w:pos="993"/>
        </w:tabs>
        <w:overflowPunct w:val="0"/>
        <w:autoSpaceDE w:val="0"/>
        <w:autoSpaceDN w:val="0"/>
        <w:adjustRightInd w:val="0"/>
        <w:ind w:left="0" w:firstLine="709"/>
        <w:jc w:val="both"/>
        <w:textAlignment w:val="baseline"/>
        <w:rPr>
          <w:sz w:val="28"/>
          <w:szCs w:val="28"/>
        </w:rPr>
      </w:pPr>
      <w:proofErr w:type="gramStart"/>
      <w:r w:rsidRPr="001164FA">
        <w:rPr>
          <w:sz w:val="28"/>
          <w:szCs w:val="28"/>
        </w:rPr>
        <w:t>справк</w:t>
      </w:r>
      <w:r>
        <w:rPr>
          <w:sz w:val="28"/>
          <w:szCs w:val="28"/>
        </w:rPr>
        <w:t>у</w:t>
      </w:r>
      <w:r w:rsidRPr="001164FA">
        <w:rPr>
          <w:sz w:val="28"/>
          <w:szCs w:val="28"/>
        </w:rPr>
        <w:t xml:space="preserve"> об отсутствии у субъекта задолженности по налогам, сборам и иным обязательным платежам в бюджетную систему Российской Федерации по форме № 39-1, заверенн</w:t>
      </w:r>
      <w:r>
        <w:rPr>
          <w:sz w:val="28"/>
          <w:szCs w:val="28"/>
        </w:rPr>
        <w:t>ую</w:t>
      </w:r>
      <w:r w:rsidRPr="001164FA">
        <w:rPr>
          <w:sz w:val="28"/>
          <w:szCs w:val="28"/>
        </w:rPr>
        <w:t xml:space="preserve"> налоговым органом, полученн</w:t>
      </w:r>
      <w:r>
        <w:rPr>
          <w:sz w:val="28"/>
          <w:szCs w:val="28"/>
        </w:rPr>
        <w:t>ую</w:t>
      </w:r>
      <w:r w:rsidRPr="001164FA">
        <w:rPr>
          <w:sz w:val="28"/>
          <w:szCs w:val="28"/>
        </w:rPr>
        <w:t xml:space="preserve"> не ранее чем за один месяц до даты подачи заявления, для вновь зарегистрированных субъектов – документ об отказе налогового органа в выдаче справки по причине отсутствия информации о субъекте;</w:t>
      </w:r>
      <w:proofErr w:type="gramEnd"/>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справки об отсутствии у субъекта задолженности по обязательным платежам в государственные внебюджетные фонды (Фонд социального страхования и Пенсионный фонд Российской Федерации), полученные не ранее чем за один месяц до даты подачи заявления;</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договора</w:t>
      </w:r>
      <w:r>
        <w:rPr>
          <w:sz w:val="28"/>
          <w:szCs w:val="28"/>
        </w:rPr>
        <w:t xml:space="preserve"> аренды нежилых помещений и дополнительных </w:t>
      </w:r>
      <w:r>
        <w:rPr>
          <w:sz w:val="28"/>
          <w:szCs w:val="28"/>
        </w:rPr>
        <w:lastRenderedPageBreak/>
        <w:t xml:space="preserve">соглашений к ним (в случае внесения изменений); </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 xml:space="preserve">копии платежных </w:t>
      </w:r>
      <w:r>
        <w:rPr>
          <w:sz w:val="28"/>
          <w:szCs w:val="28"/>
        </w:rPr>
        <w:t>документов</w:t>
      </w:r>
      <w:r w:rsidRPr="001164FA">
        <w:rPr>
          <w:sz w:val="28"/>
          <w:szCs w:val="28"/>
        </w:rPr>
        <w:t>, подтверждающих</w:t>
      </w:r>
      <w:r>
        <w:rPr>
          <w:sz w:val="28"/>
          <w:szCs w:val="28"/>
        </w:rPr>
        <w:t xml:space="preserve"> своевременную оплату на момент подачи заявления;</w:t>
      </w:r>
      <w:r w:rsidRPr="001164FA">
        <w:rPr>
          <w:sz w:val="28"/>
          <w:szCs w:val="28"/>
        </w:rPr>
        <w:t xml:space="preserve">  </w:t>
      </w:r>
    </w:p>
    <w:p w:rsidR="00052456" w:rsidRPr="001164FA"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Pr>
          <w:sz w:val="28"/>
          <w:szCs w:val="28"/>
        </w:rPr>
        <w:t>расчет размера субсидии согласно приложению №</w:t>
      </w:r>
      <w:r w:rsidR="00C8039F">
        <w:rPr>
          <w:sz w:val="28"/>
          <w:szCs w:val="28"/>
        </w:rPr>
        <w:t xml:space="preserve"> </w:t>
      </w:r>
      <w:r>
        <w:rPr>
          <w:sz w:val="28"/>
          <w:szCs w:val="28"/>
        </w:rPr>
        <w:t>3</w:t>
      </w:r>
      <w:r w:rsidRPr="001164FA">
        <w:rPr>
          <w:sz w:val="28"/>
          <w:szCs w:val="28"/>
        </w:rPr>
        <w:t xml:space="preserve"> к настоящему Порядку;</w:t>
      </w:r>
    </w:p>
    <w:p w:rsidR="00052456" w:rsidRDefault="00052456" w:rsidP="00493976">
      <w:pPr>
        <w:widowControl w:val="0"/>
        <w:numPr>
          <w:ilvl w:val="0"/>
          <w:numId w:val="6"/>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справк</w:t>
      </w:r>
      <w:r>
        <w:rPr>
          <w:sz w:val="28"/>
          <w:szCs w:val="28"/>
        </w:rPr>
        <w:t>у</w:t>
      </w:r>
      <w:r w:rsidRPr="001164FA">
        <w:rPr>
          <w:sz w:val="28"/>
          <w:szCs w:val="28"/>
        </w:rPr>
        <w:t xml:space="preserve"> из кредитной организации об открытии (наличии) у субъекта счета с реквизитами банка (наименование, БИК, корреспондентский счет) и реквизитами получателя поддержки (полное наименование, ИНН, тип счета, номер счета) для перечисления субсидий. </w:t>
      </w:r>
    </w:p>
    <w:p w:rsidR="00052456" w:rsidRPr="001164FA" w:rsidRDefault="00052456" w:rsidP="00052456">
      <w:pPr>
        <w:tabs>
          <w:tab w:val="left" w:pos="709"/>
        </w:tabs>
        <w:ind w:firstLine="709"/>
        <w:jc w:val="both"/>
        <w:rPr>
          <w:sz w:val="28"/>
          <w:szCs w:val="28"/>
        </w:rPr>
      </w:pPr>
      <w:r w:rsidRPr="001164FA">
        <w:rPr>
          <w:sz w:val="28"/>
          <w:szCs w:val="28"/>
        </w:rPr>
        <w:t xml:space="preserve">В случае изменения расчетного счета или реквизитов субъект должен </w:t>
      </w:r>
      <w:r>
        <w:rPr>
          <w:sz w:val="28"/>
          <w:szCs w:val="28"/>
        </w:rPr>
        <w:t>уведомить администрацию муниципального образования город Новотроицк</w:t>
      </w:r>
      <w:r w:rsidRPr="001164FA">
        <w:rPr>
          <w:sz w:val="28"/>
          <w:szCs w:val="28"/>
        </w:rPr>
        <w:t xml:space="preserve"> и направить новую справку в течение 5 рабочих дней.</w:t>
      </w:r>
    </w:p>
    <w:p w:rsidR="00052456" w:rsidRPr="001164FA" w:rsidRDefault="00052456" w:rsidP="00052456">
      <w:pPr>
        <w:ind w:firstLine="709"/>
        <w:jc w:val="both"/>
        <w:rPr>
          <w:sz w:val="28"/>
          <w:szCs w:val="28"/>
        </w:rPr>
      </w:pPr>
      <w:r w:rsidRPr="001164FA">
        <w:rPr>
          <w:sz w:val="28"/>
          <w:szCs w:val="28"/>
        </w:rPr>
        <w:t xml:space="preserve">В случае внесения изменений в учредительные и регистрационные документы (реорганизация, изменение реквизитов и других характеристик, определяющих участие в реестре) субъект в течение 15 рабочих дней представляет в </w:t>
      </w:r>
      <w:r>
        <w:rPr>
          <w:sz w:val="28"/>
          <w:szCs w:val="28"/>
        </w:rPr>
        <w:t xml:space="preserve">отдел </w:t>
      </w:r>
      <w:r w:rsidR="00C8039F">
        <w:rPr>
          <w:sz w:val="28"/>
          <w:szCs w:val="28"/>
        </w:rPr>
        <w:t>перспективного развития и экономического мониторинга</w:t>
      </w:r>
      <w:r w:rsidR="00C8039F" w:rsidRPr="00116C6E">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1164FA">
        <w:rPr>
          <w:sz w:val="28"/>
          <w:szCs w:val="28"/>
        </w:rPr>
        <w:t xml:space="preserve"> копии соответствующих документов.</w:t>
      </w:r>
    </w:p>
    <w:p w:rsidR="00052456" w:rsidRPr="001164FA" w:rsidRDefault="00052456" w:rsidP="00052456">
      <w:pPr>
        <w:ind w:firstLine="709"/>
        <w:jc w:val="both"/>
        <w:rPr>
          <w:sz w:val="28"/>
          <w:szCs w:val="28"/>
        </w:rPr>
      </w:pPr>
      <w:r w:rsidRPr="001164FA">
        <w:rPr>
          <w:sz w:val="28"/>
          <w:szCs w:val="28"/>
        </w:rPr>
        <w:t xml:space="preserve">Пакет документов, представляемый в </w:t>
      </w:r>
      <w:r>
        <w:rPr>
          <w:sz w:val="28"/>
          <w:szCs w:val="28"/>
        </w:rPr>
        <w:t xml:space="preserve">отдел </w:t>
      </w:r>
      <w:r w:rsidR="00C8039F">
        <w:rPr>
          <w:sz w:val="28"/>
          <w:szCs w:val="28"/>
        </w:rPr>
        <w:t>перспективного развития и экономического мониторинга</w:t>
      </w:r>
      <w:r>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1164FA">
        <w:rPr>
          <w:sz w:val="28"/>
          <w:szCs w:val="28"/>
        </w:rPr>
        <w:t>, должен быть прошит, пронумерован и заверен субъектом.</w:t>
      </w:r>
    </w:p>
    <w:p w:rsidR="008E6A50" w:rsidRDefault="00052456" w:rsidP="008E6A50">
      <w:pPr>
        <w:ind w:firstLine="709"/>
        <w:jc w:val="both"/>
        <w:rPr>
          <w:sz w:val="28"/>
          <w:szCs w:val="28"/>
        </w:rPr>
      </w:pPr>
      <w:r>
        <w:rPr>
          <w:sz w:val="28"/>
          <w:szCs w:val="28"/>
        </w:rPr>
        <w:t>9</w:t>
      </w:r>
      <w:r w:rsidRPr="001164FA">
        <w:rPr>
          <w:sz w:val="28"/>
          <w:szCs w:val="28"/>
        </w:rPr>
        <w:t>. Субъект несет полную ответственность за достоверность представленных документов.</w:t>
      </w:r>
    </w:p>
    <w:p w:rsidR="00F77539" w:rsidRPr="008E6A50" w:rsidRDefault="008E6A50" w:rsidP="008E6A50">
      <w:pPr>
        <w:ind w:firstLine="709"/>
        <w:jc w:val="both"/>
        <w:rPr>
          <w:sz w:val="28"/>
          <w:szCs w:val="28"/>
        </w:rPr>
      </w:pPr>
      <w:r>
        <w:rPr>
          <w:sz w:val="28"/>
          <w:szCs w:val="28"/>
        </w:rPr>
        <w:t xml:space="preserve">10. </w:t>
      </w:r>
      <w:r w:rsidR="00F77539" w:rsidRPr="008E6A50">
        <w:rPr>
          <w:sz w:val="28"/>
          <w:szCs w:val="28"/>
        </w:rPr>
        <w:t xml:space="preserve">Прием документов, указанных в </w:t>
      </w:r>
      <w:hyperlink w:anchor="Par74" w:history="1">
        <w:r w:rsidR="00F77539" w:rsidRPr="008E6A50">
          <w:rPr>
            <w:sz w:val="28"/>
            <w:szCs w:val="28"/>
          </w:rPr>
          <w:t>пункте 8</w:t>
        </w:r>
      </w:hyperlink>
      <w:r w:rsidR="00F77539" w:rsidRPr="008E6A50">
        <w:rPr>
          <w:sz w:val="28"/>
          <w:szCs w:val="28"/>
        </w:rPr>
        <w:t xml:space="preserve"> настоящего Порядка, начинается со следующего дня после размещения информационного сообщения о начале приема документов на официальном сайте муниципального образования город Новотроицк, но не позднее 1 ноября текущего финансового года. Заявки на участие в конкурсном отборе по предоставлению</w:t>
      </w:r>
      <w:r w:rsidRPr="00E765F9">
        <w:rPr>
          <w:sz w:val="28"/>
          <w:szCs w:val="28"/>
        </w:rPr>
        <w:t xml:space="preserve"> субсидий субъектам малого и среднего предпринимательства на возмещение части затрат</w:t>
      </w:r>
      <w:r>
        <w:rPr>
          <w:sz w:val="28"/>
          <w:szCs w:val="28"/>
        </w:rPr>
        <w:t xml:space="preserve"> </w:t>
      </w:r>
      <w:r w:rsidRPr="0080015F">
        <w:rPr>
          <w:sz w:val="28"/>
          <w:szCs w:val="28"/>
        </w:rPr>
        <w:t xml:space="preserve">за пользование офисными и производственными помещениями при реализации </w:t>
      </w:r>
      <w:proofErr w:type="spellStart"/>
      <w:proofErr w:type="gramStart"/>
      <w:r w:rsidRPr="0080015F">
        <w:rPr>
          <w:sz w:val="28"/>
          <w:szCs w:val="28"/>
        </w:rPr>
        <w:t>бизнес</w:t>
      </w:r>
      <w:r>
        <w:rPr>
          <w:sz w:val="28"/>
          <w:szCs w:val="28"/>
        </w:rPr>
        <w:t>-</w:t>
      </w:r>
      <w:r w:rsidRPr="0080015F">
        <w:rPr>
          <w:sz w:val="28"/>
          <w:szCs w:val="28"/>
        </w:rPr>
        <w:t>проектов</w:t>
      </w:r>
      <w:proofErr w:type="spellEnd"/>
      <w:proofErr w:type="gramEnd"/>
      <w:r w:rsidR="00F77539" w:rsidRPr="008E6A50">
        <w:rPr>
          <w:sz w:val="28"/>
          <w:szCs w:val="28"/>
        </w:rPr>
        <w:t>, поданные после окончания срока их приема, не принимаются.</w:t>
      </w:r>
    </w:p>
    <w:p w:rsidR="00052456" w:rsidRPr="001164FA" w:rsidRDefault="008E6A50" w:rsidP="00052456">
      <w:pPr>
        <w:ind w:firstLine="709"/>
        <w:jc w:val="both"/>
        <w:rPr>
          <w:sz w:val="28"/>
          <w:szCs w:val="28"/>
        </w:rPr>
      </w:pPr>
      <w:r>
        <w:rPr>
          <w:sz w:val="28"/>
          <w:szCs w:val="28"/>
        </w:rPr>
        <w:t>11</w:t>
      </w:r>
      <w:r w:rsidR="00052456" w:rsidRPr="001164FA">
        <w:rPr>
          <w:sz w:val="28"/>
          <w:szCs w:val="28"/>
        </w:rPr>
        <w:t xml:space="preserve">. Документы субъектов, поступившие в </w:t>
      </w:r>
      <w:r w:rsidR="00052456">
        <w:rPr>
          <w:sz w:val="28"/>
          <w:szCs w:val="28"/>
        </w:rPr>
        <w:t xml:space="preserve">отдел </w:t>
      </w:r>
      <w:r w:rsidR="00C8039F">
        <w:rPr>
          <w:sz w:val="28"/>
          <w:szCs w:val="28"/>
        </w:rPr>
        <w:t>перспективного развития и экономического мониторинга</w:t>
      </w:r>
      <w:r w:rsidR="00C8039F" w:rsidRPr="00116C6E">
        <w:rPr>
          <w:sz w:val="28"/>
          <w:szCs w:val="28"/>
        </w:rPr>
        <w:t xml:space="preserve"> </w:t>
      </w:r>
      <w:r w:rsidR="00052456" w:rsidRPr="00116C6E">
        <w:rPr>
          <w:sz w:val="28"/>
          <w:szCs w:val="28"/>
        </w:rPr>
        <w:t>администрации м</w:t>
      </w:r>
      <w:r w:rsidR="00052456">
        <w:rPr>
          <w:sz w:val="28"/>
          <w:szCs w:val="28"/>
        </w:rPr>
        <w:t>униципального образования город Новотроицк</w:t>
      </w:r>
      <w:r w:rsidR="00052456" w:rsidRPr="001164FA">
        <w:rPr>
          <w:sz w:val="28"/>
          <w:szCs w:val="28"/>
        </w:rPr>
        <w:t>, подлежат регистрации. Журнал регистрации должен быть прошнурован, пронумерован и скреплен печатью</w:t>
      </w:r>
      <w:r w:rsidR="00052456">
        <w:rPr>
          <w:sz w:val="28"/>
          <w:szCs w:val="28"/>
        </w:rPr>
        <w:t>.</w:t>
      </w:r>
    </w:p>
    <w:p w:rsidR="00052456" w:rsidRDefault="00052456" w:rsidP="00052456">
      <w:pPr>
        <w:spacing w:line="233" w:lineRule="auto"/>
        <w:ind w:firstLine="709"/>
        <w:jc w:val="both"/>
        <w:rPr>
          <w:sz w:val="28"/>
          <w:szCs w:val="28"/>
        </w:rPr>
      </w:pPr>
      <w:r w:rsidRPr="001164FA">
        <w:rPr>
          <w:sz w:val="28"/>
          <w:szCs w:val="28"/>
        </w:rPr>
        <w:t>1</w:t>
      </w:r>
      <w:r w:rsidR="008E6A50">
        <w:rPr>
          <w:sz w:val="28"/>
          <w:szCs w:val="28"/>
        </w:rPr>
        <w:t>2</w:t>
      </w:r>
      <w:r w:rsidRPr="001164FA">
        <w:rPr>
          <w:sz w:val="28"/>
          <w:szCs w:val="28"/>
        </w:rPr>
        <w:t xml:space="preserve">. После регистрации </w:t>
      </w:r>
      <w:r>
        <w:rPr>
          <w:sz w:val="28"/>
          <w:szCs w:val="28"/>
        </w:rPr>
        <w:t xml:space="preserve">отдел </w:t>
      </w:r>
      <w:r w:rsidR="00C8039F">
        <w:rPr>
          <w:sz w:val="28"/>
          <w:szCs w:val="28"/>
        </w:rPr>
        <w:t>перспективного развития и экономического мониторинга</w:t>
      </w:r>
      <w:r w:rsidR="00C8039F" w:rsidRPr="00116C6E">
        <w:rPr>
          <w:sz w:val="28"/>
          <w:szCs w:val="28"/>
        </w:rPr>
        <w:t xml:space="preserve"> </w:t>
      </w:r>
      <w:r w:rsidRPr="00116C6E">
        <w:rPr>
          <w:sz w:val="28"/>
          <w:szCs w:val="28"/>
        </w:rPr>
        <w:t>администрации м</w:t>
      </w:r>
      <w:r>
        <w:rPr>
          <w:sz w:val="28"/>
          <w:szCs w:val="28"/>
        </w:rPr>
        <w:t xml:space="preserve">униципального образования город Новотроицк, </w:t>
      </w:r>
      <w:r w:rsidRPr="001164FA">
        <w:rPr>
          <w:sz w:val="28"/>
          <w:szCs w:val="28"/>
        </w:rPr>
        <w:t xml:space="preserve">в течение </w:t>
      </w:r>
      <w:r>
        <w:rPr>
          <w:sz w:val="28"/>
          <w:szCs w:val="28"/>
        </w:rPr>
        <w:t>20</w:t>
      </w:r>
      <w:r w:rsidRPr="001164FA">
        <w:rPr>
          <w:sz w:val="28"/>
          <w:szCs w:val="28"/>
        </w:rPr>
        <w:t xml:space="preserve"> </w:t>
      </w:r>
      <w:r w:rsidR="00C8039F">
        <w:rPr>
          <w:sz w:val="28"/>
          <w:szCs w:val="28"/>
        </w:rPr>
        <w:t>рабочих</w:t>
      </w:r>
      <w:r w:rsidRPr="001164FA">
        <w:rPr>
          <w:sz w:val="28"/>
          <w:szCs w:val="28"/>
        </w:rPr>
        <w:t xml:space="preserve"> дней</w:t>
      </w:r>
      <w:r>
        <w:rPr>
          <w:sz w:val="28"/>
          <w:szCs w:val="28"/>
        </w:rPr>
        <w:t xml:space="preserve"> проводит </w:t>
      </w:r>
      <w:r w:rsidRPr="001164FA">
        <w:rPr>
          <w:sz w:val="28"/>
          <w:szCs w:val="28"/>
        </w:rPr>
        <w:t xml:space="preserve">экспертизу документов,  </w:t>
      </w:r>
      <w:r w:rsidRPr="002922C9">
        <w:rPr>
          <w:sz w:val="28"/>
          <w:szCs w:val="28"/>
        </w:rPr>
        <w:t xml:space="preserve">указанных в пункте </w:t>
      </w:r>
      <w:r>
        <w:rPr>
          <w:sz w:val="28"/>
          <w:szCs w:val="28"/>
        </w:rPr>
        <w:t>10</w:t>
      </w:r>
      <w:r w:rsidRPr="002922C9">
        <w:rPr>
          <w:sz w:val="28"/>
          <w:szCs w:val="28"/>
        </w:rPr>
        <w:t xml:space="preserve"> настоящего Порядка, на их соответствие</w:t>
      </w:r>
      <w:r>
        <w:rPr>
          <w:sz w:val="28"/>
          <w:szCs w:val="28"/>
        </w:rPr>
        <w:t>:</w:t>
      </w:r>
    </w:p>
    <w:p w:rsidR="00052456" w:rsidRPr="001164FA" w:rsidRDefault="00052456" w:rsidP="00493976">
      <w:pPr>
        <w:widowControl w:val="0"/>
        <w:numPr>
          <w:ilvl w:val="0"/>
          <w:numId w:val="7"/>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деятельности, осуществляемой субъектом, приоритетным направлениям;</w:t>
      </w:r>
    </w:p>
    <w:p w:rsidR="00052456" w:rsidRPr="001164FA" w:rsidRDefault="00052456" w:rsidP="00493976">
      <w:pPr>
        <w:widowControl w:val="0"/>
        <w:numPr>
          <w:ilvl w:val="0"/>
          <w:numId w:val="7"/>
        </w:numPr>
        <w:tabs>
          <w:tab w:val="clear" w:pos="1929"/>
          <w:tab w:val="left" w:pos="993"/>
        </w:tabs>
        <w:overflowPunct w:val="0"/>
        <w:autoSpaceDE w:val="0"/>
        <w:autoSpaceDN w:val="0"/>
        <w:adjustRightInd w:val="0"/>
        <w:ind w:left="0" w:firstLine="709"/>
        <w:jc w:val="both"/>
        <w:textAlignment w:val="baseline"/>
        <w:rPr>
          <w:sz w:val="28"/>
          <w:szCs w:val="28"/>
        </w:rPr>
      </w:pPr>
      <w:r w:rsidRPr="001164FA">
        <w:rPr>
          <w:sz w:val="28"/>
          <w:szCs w:val="28"/>
        </w:rPr>
        <w:t>наличия и соответствия документов, представленны</w:t>
      </w:r>
      <w:r w:rsidR="00257B21">
        <w:rPr>
          <w:sz w:val="28"/>
          <w:szCs w:val="28"/>
        </w:rPr>
        <w:t xml:space="preserve">х </w:t>
      </w:r>
      <w:proofErr w:type="gramStart"/>
      <w:r w:rsidR="00257B21">
        <w:rPr>
          <w:sz w:val="28"/>
          <w:szCs w:val="28"/>
        </w:rPr>
        <w:t xml:space="preserve">согласно </w:t>
      </w:r>
      <w:r w:rsidRPr="001164FA">
        <w:rPr>
          <w:sz w:val="28"/>
          <w:szCs w:val="28"/>
        </w:rPr>
        <w:t>пунк</w:t>
      </w:r>
      <w:r>
        <w:rPr>
          <w:sz w:val="28"/>
          <w:szCs w:val="28"/>
        </w:rPr>
        <w:t>та</w:t>
      </w:r>
      <w:proofErr w:type="gramEnd"/>
      <w:r>
        <w:rPr>
          <w:sz w:val="28"/>
          <w:szCs w:val="28"/>
        </w:rPr>
        <w:t xml:space="preserve"> 8</w:t>
      </w:r>
      <w:r w:rsidRPr="001164FA">
        <w:rPr>
          <w:sz w:val="28"/>
          <w:szCs w:val="28"/>
        </w:rPr>
        <w:t xml:space="preserve"> настоящего Порядка;</w:t>
      </w:r>
    </w:p>
    <w:p w:rsidR="00052456" w:rsidRPr="00341F58" w:rsidRDefault="00052456" w:rsidP="00493976">
      <w:pPr>
        <w:widowControl w:val="0"/>
        <w:numPr>
          <w:ilvl w:val="0"/>
          <w:numId w:val="7"/>
        </w:numPr>
        <w:tabs>
          <w:tab w:val="clear" w:pos="1929"/>
          <w:tab w:val="left" w:pos="993"/>
        </w:tabs>
        <w:overflowPunct w:val="0"/>
        <w:autoSpaceDE w:val="0"/>
        <w:autoSpaceDN w:val="0"/>
        <w:adjustRightInd w:val="0"/>
        <w:ind w:left="0" w:firstLine="709"/>
        <w:jc w:val="both"/>
        <w:textAlignment w:val="baseline"/>
        <w:rPr>
          <w:sz w:val="28"/>
          <w:szCs w:val="28"/>
        </w:rPr>
      </w:pPr>
      <w:r w:rsidRPr="00341F58">
        <w:rPr>
          <w:sz w:val="28"/>
          <w:szCs w:val="28"/>
        </w:rPr>
        <w:t>правильности расчета размера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бизнес проектов.</w:t>
      </w:r>
    </w:p>
    <w:p w:rsidR="00052456" w:rsidRDefault="00052456" w:rsidP="00052456">
      <w:pPr>
        <w:spacing w:line="233" w:lineRule="auto"/>
        <w:ind w:firstLine="709"/>
        <w:jc w:val="both"/>
        <w:rPr>
          <w:sz w:val="28"/>
          <w:szCs w:val="28"/>
        </w:rPr>
      </w:pPr>
      <w:r>
        <w:rPr>
          <w:sz w:val="28"/>
          <w:szCs w:val="28"/>
        </w:rPr>
        <w:lastRenderedPageBreak/>
        <w:t>П</w:t>
      </w:r>
      <w:r w:rsidRPr="00341F58">
        <w:rPr>
          <w:sz w:val="28"/>
          <w:szCs w:val="28"/>
        </w:rPr>
        <w:t>осле проведения</w:t>
      </w:r>
      <w:r>
        <w:rPr>
          <w:sz w:val="28"/>
          <w:szCs w:val="28"/>
        </w:rPr>
        <w:t xml:space="preserve"> экспертизы</w:t>
      </w:r>
      <w:r w:rsidRPr="002922C9">
        <w:rPr>
          <w:sz w:val="28"/>
          <w:szCs w:val="28"/>
        </w:rPr>
        <w:t xml:space="preserve"> составляет</w:t>
      </w:r>
      <w:r>
        <w:rPr>
          <w:sz w:val="28"/>
          <w:szCs w:val="28"/>
        </w:rPr>
        <w:t>ся заключение.</w:t>
      </w:r>
    </w:p>
    <w:p w:rsidR="00052456" w:rsidRPr="00014B85" w:rsidRDefault="00052456" w:rsidP="00052456">
      <w:pPr>
        <w:pStyle w:val="ConsPlusNormal"/>
        <w:widowControl/>
        <w:ind w:firstLine="700"/>
        <w:jc w:val="both"/>
        <w:rPr>
          <w:rFonts w:ascii="Times New Roman" w:hAnsi="Times New Roman" w:cs="Times New Roman"/>
          <w:sz w:val="28"/>
          <w:szCs w:val="28"/>
        </w:rPr>
      </w:pPr>
      <w:r w:rsidRPr="00CA17B5">
        <w:rPr>
          <w:rFonts w:ascii="Times New Roman" w:hAnsi="Times New Roman" w:cs="Times New Roman"/>
          <w:sz w:val="28"/>
          <w:szCs w:val="28"/>
        </w:rPr>
        <w:t xml:space="preserve">Документы, составленные с нарушением установленного </w:t>
      </w:r>
      <w:r>
        <w:rPr>
          <w:rFonts w:ascii="Times New Roman" w:hAnsi="Times New Roman" w:cs="Times New Roman"/>
          <w:sz w:val="28"/>
          <w:szCs w:val="28"/>
        </w:rPr>
        <w:t>П</w:t>
      </w:r>
      <w:r w:rsidRPr="00CA17B5">
        <w:rPr>
          <w:rFonts w:ascii="Times New Roman" w:hAnsi="Times New Roman" w:cs="Times New Roman"/>
          <w:sz w:val="28"/>
          <w:szCs w:val="28"/>
        </w:rPr>
        <w:t>орядка, возвращаются субъекту с предложением об устранении</w:t>
      </w:r>
      <w:r w:rsidRPr="00014B85">
        <w:rPr>
          <w:rFonts w:ascii="Times New Roman" w:hAnsi="Times New Roman" w:cs="Times New Roman"/>
          <w:sz w:val="28"/>
          <w:szCs w:val="28"/>
        </w:rPr>
        <w:t xml:space="preserve"> недостатков. </w:t>
      </w:r>
      <w:r>
        <w:rPr>
          <w:rFonts w:ascii="Times New Roman" w:hAnsi="Times New Roman" w:cs="Times New Roman"/>
          <w:sz w:val="28"/>
          <w:szCs w:val="28"/>
        </w:rPr>
        <w:t xml:space="preserve">О возврате документов субъект уведомляется письменно в течение 5 </w:t>
      </w:r>
      <w:r w:rsidR="00C8039F">
        <w:rPr>
          <w:rFonts w:ascii="Times New Roman" w:hAnsi="Times New Roman" w:cs="Times New Roman"/>
          <w:sz w:val="28"/>
          <w:szCs w:val="28"/>
        </w:rPr>
        <w:t xml:space="preserve">рабочих </w:t>
      </w:r>
      <w:r>
        <w:rPr>
          <w:rFonts w:ascii="Times New Roman" w:hAnsi="Times New Roman" w:cs="Times New Roman"/>
          <w:sz w:val="28"/>
          <w:szCs w:val="28"/>
        </w:rPr>
        <w:t>дней со дня принятия такого решения</w:t>
      </w:r>
      <w:r w:rsidRPr="00014B85">
        <w:rPr>
          <w:rFonts w:ascii="Times New Roman" w:hAnsi="Times New Roman" w:cs="Times New Roman"/>
          <w:sz w:val="28"/>
          <w:szCs w:val="28"/>
        </w:rPr>
        <w:t xml:space="preserve">. </w:t>
      </w:r>
    </w:p>
    <w:p w:rsidR="00052456" w:rsidRDefault="008E6A50" w:rsidP="00052456">
      <w:pPr>
        <w:ind w:firstLine="709"/>
        <w:jc w:val="both"/>
        <w:rPr>
          <w:sz w:val="28"/>
          <w:szCs w:val="28"/>
        </w:rPr>
      </w:pPr>
      <w:r>
        <w:rPr>
          <w:sz w:val="28"/>
          <w:szCs w:val="28"/>
        </w:rPr>
        <w:t>13</w:t>
      </w:r>
      <w:r w:rsidR="00052456">
        <w:rPr>
          <w:sz w:val="28"/>
          <w:szCs w:val="28"/>
        </w:rPr>
        <w:t xml:space="preserve">. </w:t>
      </w:r>
      <w:r w:rsidR="00052456" w:rsidRPr="001164FA">
        <w:rPr>
          <w:sz w:val="28"/>
          <w:szCs w:val="28"/>
        </w:rPr>
        <w:t>На основании по</w:t>
      </w:r>
      <w:r w:rsidR="00D73C4E">
        <w:rPr>
          <w:sz w:val="28"/>
          <w:szCs w:val="28"/>
        </w:rPr>
        <w:t xml:space="preserve">дписанного протокола заседания </w:t>
      </w:r>
      <w:r w:rsidR="002B6D44">
        <w:rPr>
          <w:sz w:val="28"/>
          <w:szCs w:val="28"/>
        </w:rPr>
        <w:t>К</w:t>
      </w:r>
      <w:r w:rsidR="002B6D44" w:rsidRPr="0010450C">
        <w:rPr>
          <w:sz w:val="28"/>
          <w:szCs w:val="28"/>
        </w:rPr>
        <w:t xml:space="preserve">омиссии </w:t>
      </w:r>
      <w:r w:rsidR="002B6D44">
        <w:rPr>
          <w:sz w:val="28"/>
          <w:szCs w:val="28"/>
        </w:rPr>
        <w:t xml:space="preserve">по реализации мероприятий поддержки субъектов </w:t>
      </w:r>
      <w:r w:rsidR="002B6D44" w:rsidRPr="00160CB9">
        <w:rPr>
          <w:sz w:val="28"/>
          <w:szCs w:val="28"/>
        </w:rPr>
        <w:t xml:space="preserve">малого и среднего предпринимательства </w:t>
      </w:r>
      <w:r w:rsidR="002B6D44">
        <w:rPr>
          <w:sz w:val="28"/>
          <w:szCs w:val="28"/>
        </w:rPr>
        <w:t>муниципального образования город Новотроицк</w:t>
      </w:r>
      <w:r w:rsidR="002B6D44" w:rsidRPr="00160CB9">
        <w:rPr>
          <w:sz w:val="28"/>
          <w:szCs w:val="28"/>
        </w:rPr>
        <w:t xml:space="preserve"> </w:t>
      </w:r>
      <w:r w:rsidR="002B6D44">
        <w:rPr>
          <w:sz w:val="28"/>
          <w:szCs w:val="28"/>
        </w:rPr>
        <w:t xml:space="preserve">(далее Комиссия) </w:t>
      </w:r>
      <w:r w:rsidR="00052456">
        <w:rPr>
          <w:sz w:val="28"/>
          <w:szCs w:val="28"/>
        </w:rPr>
        <w:t>в</w:t>
      </w:r>
      <w:r w:rsidR="00052456" w:rsidRPr="001164FA">
        <w:rPr>
          <w:sz w:val="28"/>
          <w:szCs w:val="28"/>
        </w:rPr>
        <w:t xml:space="preserve"> течение 30 рабочих дней со дня его опубликования заключает </w:t>
      </w:r>
      <w:r>
        <w:rPr>
          <w:color w:val="0070C0"/>
          <w:sz w:val="28"/>
          <w:szCs w:val="28"/>
        </w:rPr>
        <w:t>договор</w:t>
      </w:r>
      <w:r w:rsidR="00A4658D" w:rsidRPr="001164FA">
        <w:rPr>
          <w:sz w:val="28"/>
          <w:szCs w:val="28"/>
        </w:rPr>
        <w:t xml:space="preserve"> о предоставлении субсидий с субъектами</w:t>
      </w:r>
      <w:r w:rsidR="00A4658D">
        <w:rPr>
          <w:sz w:val="28"/>
          <w:szCs w:val="28"/>
        </w:rPr>
        <w:t>, в отношении которых принято решение о предоставлении поддержки.</w:t>
      </w:r>
    </w:p>
    <w:p w:rsidR="00F9584D" w:rsidRPr="00BC1548" w:rsidRDefault="008E6A50" w:rsidP="00052456">
      <w:pPr>
        <w:ind w:firstLine="709"/>
        <w:jc w:val="both"/>
        <w:rPr>
          <w:color w:val="0070C0"/>
          <w:sz w:val="28"/>
          <w:szCs w:val="28"/>
        </w:rPr>
      </w:pPr>
      <w:r>
        <w:rPr>
          <w:color w:val="0070C0"/>
          <w:sz w:val="28"/>
          <w:szCs w:val="28"/>
        </w:rPr>
        <w:t>Договор</w:t>
      </w:r>
      <w:r w:rsidR="00F9584D" w:rsidRPr="00BC1548">
        <w:rPr>
          <w:color w:val="0070C0"/>
          <w:sz w:val="28"/>
          <w:szCs w:val="28"/>
        </w:rPr>
        <w:t xml:space="preserve"> о предоставлении субсидии должно содержать:</w:t>
      </w:r>
    </w:p>
    <w:p w:rsidR="00F9584D" w:rsidRPr="00701733" w:rsidRDefault="00F9584D" w:rsidP="00701733">
      <w:pPr>
        <w:pStyle w:val="aff0"/>
        <w:numPr>
          <w:ilvl w:val="0"/>
          <w:numId w:val="31"/>
        </w:numPr>
        <w:tabs>
          <w:tab w:val="left" w:pos="993"/>
        </w:tabs>
        <w:ind w:hanging="720"/>
        <w:jc w:val="both"/>
        <w:rPr>
          <w:color w:val="0070C0"/>
          <w:sz w:val="28"/>
          <w:szCs w:val="28"/>
        </w:rPr>
      </w:pPr>
      <w:r w:rsidRPr="00701733">
        <w:rPr>
          <w:color w:val="0070C0"/>
          <w:sz w:val="28"/>
          <w:szCs w:val="28"/>
        </w:rPr>
        <w:t>сведения о размере субсидии;</w:t>
      </w:r>
    </w:p>
    <w:p w:rsidR="00F9584D" w:rsidRPr="00701733" w:rsidRDefault="00F9584D" w:rsidP="00701733">
      <w:pPr>
        <w:pStyle w:val="aff0"/>
        <w:numPr>
          <w:ilvl w:val="0"/>
          <w:numId w:val="31"/>
        </w:numPr>
        <w:tabs>
          <w:tab w:val="left" w:pos="851"/>
          <w:tab w:val="left" w:pos="993"/>
        </w:tabs>
        <w:ind w:hanging="720"/>
        <w:jc w:val="both"/>
        <w:rPr>
          <w:color w:val="0070C0"/>
          <w:sz w:val="28"/>
          <w:szCs w:val="28"/>
        </w:rPr>
      </w:pPr>
      <w:r w:rsidRPr="00701733">
        <w:rPr>
          <w:color w:val="0070C0"/>
          <w:sz w:val="28"/>
          <w:szCs w:val="28"/>
        </w:rPr>
        <w:t xml:space="preserve">целевое назначение субсидии; </w:t>
      </w:r>
    </w:p>
    <w:p w:rsidR="00F9584D" w:rsidRPr="00701733" w:rsidRDefault="00F9584D" w:rsidP="00701733">
      <w:pPr>
        <w:pStyle w:val="aff0"/>
        <w:numPr>
          <w:ilvl w:val="0"/>
          <w:numId w:val="31"/>
        </w:numPr>
        <w:tabs>
          <w:tab w:val="left" w:pos="993"/>
        </w:tabs>
        <w:ind w:left="0" w:firstLine="709"/>
        <w:jc w:val="both"/>
        <w:rPr>
          <w:color w:val="0070C0"/>
          <w:sz w:val="28"/>
          <w:szCs w:val="28"/>
        </w:rPr>
      </w:pPr>
      <w:r w:rsidRPr="00701733">
        <w:rPr>
          <w:color w:val="0070C0"/>
          <w:sz w:val="28"/>
          <w:szCs w:val="28"/>
        </w:rPr>
        <w:t>согласие получателя субсидии на осуществление  администрацией муниципального образования город Новотроицк и органами муниципального финансового контроля проверок соблюдения получателем субсидии условий, целей и порядка ее предоставления;</w:t>
      </w:r>
    </w:p>
    <w:p w:rsidR="00F9584D" w:rsidRPr="00701733" w:rsidRDefault="00F9584D" w:rsidP="00C02210">
      <w:pPr>
        <w:pStyle w:val="aff0"/>
        <w:numPr>
          <w:ilvl w:val="0"/>
          <w:numId w:val="31"/>
        </w:numPr>
        <w:tabs>
          <w:tab w:val="left" w:pos="993"/>
        </w:tabs>
        <w:ind w:left="0" w:firstLine="709"/>
        <w:jc w:val="both"/>
        <w:rPr>
          <w:color w:val="0070C0"/>
          <w:sz w:val="28"/>
          <w:szCs w:val="28"/>
        </w:rPr>
      </w:pPr>
      <w:r w:rsidRPr="00701733">
        <w:rPr>
          <w:color w:val="0070C0"/>
          <w:sz w:val="28"/>
          <w:szCs w:val="28"/>
        </w:rPr>
        <w:t>порядок возврата в местный бюджет субсидии в случае ее</w:t>
      </w:r>
      <w:r w:rsidR="004650ED" w:rsidRPr="00701733">
        <w:rPr>
          <w:color w:val="0070C0"/>
          <w:sz w:val="28"/>
          <w:szCs w:val="28"/>
        </w:rPr>
        <w:t xml:space="preserve"> нецелевого использования, а также использования с нарушением условий, установленных при предоставлении субсидии;</w:t>
      </w:r>
    </w:p>
    <w:p w:rsidR="004650ED" w:rsidRPr="00701733" w:rsidRDefault="004650ED" w:rsidP="00C02210">
      <w:pPr>
        <w:pStyle w:val="aff0"/>
        <w:numPr>
          <w:ilvl w:val="0"/>
          <w:numId w:val="31"/>
        </w:numPr>
        <w:tabs>
          <w:tab w:val="left" w:pos="993"/>
        </w:tabs>
        <w:ind w:left="0" w:firstLine="709"/>
        <w:jc w:val="both"/>
        <w:rPr>
          <w:color w:val="0070C0"/>
          <w:sz w:val="28"/>
          <w:szCs w:val="28"/>
        </w:rPr>
      </w:pPr>
      <w:r w:rsidRPr="00701733">
        <w:rPr>
          <w:color w:val="0070C0"/>
          <w:sz w:val="28"/>
          <w:szCs w:val="28"/>
        </w:rPr>
        <w:t>порядок, форму и сроки предоставления отчетности об использовании субсидии;</w:t>
      </w:r>
    </w:p>
    <w:p w:rsidR="004650ED" w:rsidRPr="00701733" w:rsidRDefault="004650ED" w:rsidP="00C02210">
      <w:pPr>
        <w:pStyle w:val="aff0"/>
        <w:numPr>
          <w:ilvl w:val="0"/>
          <w:numId w:val="31"/>
        </w:numPr>
        <w:tabs>
          <w:tab w:val="left" w:pos="993"/>
        </w:tabs>
        <w:ind w:hanging="720"/>
        <w:jc w:val="both"/>
        <w:rPr>
          <w:color w:val="0070C0"/>
          <w:sz w:val="28"/>
          <w:szCs w:val="28"/>
        </w:rPr>
      </w:pPr>
      <w:r w:rsidRPr="00701733">
        <w:rPr>
          <w:color w:val="0070C0"/>
          <w:sz w:val="28"/>
          <w:szCs w:val="28"/>
        </w:rPr>
        <w:t>иные условия, определяемые по соглашению сторон.</w:t>
      </w:r>
    </w:p>
    <w:p w:rsidR="00052456" w:rsidRDefault="008E6A50" w:rsidP="00052456">
      <w:pPr>
        <w:ind w:firstLine="709"/>
        <w:jc w:val="both"/>
        <w:outlineLvl w:val="0"/>
        <w:rPr>
          <w:sz w:val="28"/>
          <w:szCs w:val="28"/>
        </w:rPr>
      </w:pPr>
      <w:r>
        <w:rPr>
          <w:sz w:val="28"/>
          <w:szCs w:val="28"/>
        </w:rPr>
        <w:t>14</w:t>
      </w:r>
      <w:r w:rsidR="00052456" w:rsidRPr="001164FA">
        <w:rPr>
          <w:sz w:val="28"/>
          <w:szCs w:val="28"/>
        </w:rPr>
        <w:t xml:space="preserve">. Субсидии перечисляются на расчетные счета субъектам в течение </w:t>
      </w:r>
      <w:r w:rsidR="00052456">
        <w:rPr>
          <w:sz w:val="28"/>
          <w:szCs w:val="28"/>
        </w:rPr>
        <w:t>10</w:t>
      </w:r>
      <w:r w:rsidR="00052456" w:rsidRPr="001164FA">
        <w:rPr>
          <w:sz w:val="28"/>
          <w:szCs w:val="28"/>
        </w:rPr>
        <w:t xml:space="preserve"> банковских дней со дня заключения </w:t>
      </w:r>
      <w:r w:rsidR="00D73C4E">
        <w:rPr>
          <w:sz w:val="28"/>
          <w:szCs w:val="28"/>
        </w:rPr>
        <w:t>соглашения</w:t>
      </w:r>
      <w:r w:rsidR="00052456" w:rsidRPr="001164FA">
        <w:rPr>
          <w:sz w:val="28"/>
          <w:szCs w:val="28"/>
        </w:rPr>
        <w:t>.</w:t>
      </w:r>
    </w:p>
    <w:p w:rsidR="00052456" w:rsidRPr="00506497" w:rsidRDefault="008E6A50" w:rsidP="00052456">
      <w:pPr>
        <w:ind w:firstLine="709"/>
        <w:jc w:val="both"/>
        <w:rPr>
          <w:sz w:val="28"/>
          <w:szCs w:val="28"/>
        </w:rPr>
      </w:pPr>
      <w:r>
        <w:rPr>
          <w:sz w:val="28"/>
          <w:szCs w:val="28"/>
        </w:rPr>
        <w:t>15</w:t>
      </w:r>
      <w:r w:rsidR="00052456">
        <w:rPr>
          <w:sz w:val="28"/>
          <w:szCs w:val="28"/>
        </w:rPr>
        <w:t xml:space="preserve">. </w:t>
      </w:r>
      <w:proofErr w:type="gramStart"/>
      <w:r w:rsidR="00052456" w:rsidRPr="00506497">
        <w:rPr>
          <w:sz w:val="28"/>
          <w:szCs w:val="28"/>
        </w:rPr>
        <w:t>Субъекты</w:t>
      </w:r>
      <w:r w:rsidR="00052456">
        <w:rPr>
          <w:sz w:val="28"/>
          <w:szCs w:val="28"/>
        </w:rPr>
        <w:t xml:space="preserve">  </w:t>
      </w:r>
      <w:r w:rsidR="00052456" w:rsidRPr="00506497">
        <w:rPr>
          <w:sz w:val="28"/>
          <w:szCs w:val="28"/>
        </w:rPr>
        <w:t xml:space="preserve"> предпринимательства </w:t>
      </w:r>
      <w:r w:rsidR="00052456">
        <w:rPr>
          <w:sz w:val="28"/>
          <w:szCs w:val="28"/>
        </w:rPr>
        <w:t xml:space="preserve">  </w:t>
      </w:r>
      <w:r w:rsidR="00052456" w:rsidRPr="00506497">
        <w:rPr>
          <w:sz w:val="28"/>
          <w:szCs w:val="28"/>
        </w:rPr>
        <w:t xml:space="preserve">ежеквартально, </w:t>
      </w:r>
      <w:r w:rsidR="00052456">
        <w:rPr>
          <w:sz w:val="28"/>
          <w:szCs w:val="28"/>
        </w:rPr>
        <w:t xml:space="preserve">  </w:t>
      </w:r>
      <w:r w:rsidR="00052456" w:rsidRPr="00506497">
        <w:rPr>
          <w:sz w:val="28"/>
          <w:szCs w:val="28"/>
        </w:rPr>
        <w:t xml:space="preserve"> в срок</w:t>
      </w:r>
      <w:r w:rsidR="00052456">
        <w:rPr>
          <w:sz w:val="28"/>
          <w:szCs w:val="28"/>
        </w:rPr>
        <w:t xml:space="preserve"> </w:t>
      </w:r>
      <w:r w:rsidR="00052456" w:rsidRPr="00506497">
        <w:rPr>
          <w:sz w:val="28"/>
          <w:szCs w:val="28"/>
        </w:rPr>
        <w:t xml:space="preserve"> до </w:t>
      </w:r>
      <w:r w:rsidR="00052456">
        <w:rPr>
          <w:sz w:val="28"/>
          <w:szCs w:val="28"/>
        </w:rPr>
        <w:t xml:space="preserve"> 15</w:t>
      </w:r>
      <w:r w:rsidR="00052456" w:rsidRPr="00506497">
        <w:rPr>
          <w:sz w:val="28"/>
          <w:szCs w:val="28"/>
        </w:rPr>
        <w:t xml:space="preserve"> числа месяца, следующего за отчетным, представляют в </w:t>
      </w:r>
      <w:r w:rsidR="00C8039F">
        <w:rPr>
          <w:sz w:val="28"/>
          <w:szCs w:val="28"/>
        </w:rPr>
        <w:t>отдел</w:t>
      </w:r>
      <w:r w:rsidR="00C8039F" w:rsidRPr="00CA444E">
        <w:rPr>
          <w:sz w:val="28"/>
          <w:szCs w:val="28"/>
        </w:rPr>
        <w:t xml:space="preserve"> </w:t>
      </w:r>
      <w:r w:rsidR="00C8039F">
        <w:rPr>
          <w:sz w:val="28"/>
          <w:szCs w:val="28"/>
        </w:rPr>
        <w:t>перспективного развития и экономического мониторинга</w:t>
      </w:r>
      <w:r w:rsidR="00C8039F" w:rsidRPr="00116C6E">
        <w:rPr>
          <w:sz w:val="28"/>
          <w:szCs w:val="28"/>
        </w:rPr>
        <w:t xml:space="preserve"> </w:t>
      </w:r>
      <w:r w:rsidR="00052456" w:rsidRPr="00116C6E">
        <w:rPr>
          <w:sz w:val="28"/>
          <w:szCs w:val="28"/>
        </w:rPr>
        <w:t>администрации м</w:t>
      </w:r>
      <w:r w:rsidR="00052456">
        <w:rPr>
          <w:sz w:val="28"/>
          <w:szCs w:val="28"/>
        </w:rPr>
        <w:t xml:space="preserve">униципального образования город Новотроицк </w:t>
      </w:r>
      <w:r w:rsidR="00052456" w:rsidRPr="00506497">
        <w:rPr>
          <w:sz w:val="28"/>
          <w:szCs w:val="28"/>
        </w:rPr>
        <w:t xml:space="preserve">информацию о финансово-хозяйственной деятельности предприятия по форме согласно приложению </w:t>
      </w:r>
      <w:r w:rsidR="009E0B57">
        <w:rPr>
          <w:sz w:val="28"/>
          <w:szCs w:val="28"/>
        </w:rPr>
        <w:t xml:space="preserve">№ </w:t>
      </w:r>
      <w:r w:rsidR="00052456">
        <w:rPr>
          <w:sz w:val="28"/>
          <w:szCs w:val="28"/>
        </w:rPr>
        <w:t>4</w:t>
      </w:r>
      <w:r w:rsidR="00052456" w:rsidRPr="00506497">
        <w:rPr>
          <w:sz w:val="28"/>
          <w:szCs w:val="28"/>
        </w:rPr>
        <w:t xml:space="preserve"> к настоящему Порядку. </w:t>
      </w:r>
      <w:proofErr w:type="gramEnd"/>
    </w:p>
    <w:p w:rsidR="00052456" w:rsidRPr="001164FA" w:rsidRDefault="008E6A50" w:rsidP="00052456">
      <w:pPr>
        <w:ind w:firstLine="709"/>
        <w:jc w:val="both"/>
        <w:outlineLvl w:val="0"/>
        <w:rPr>
          <w:sz w:val="28"/>
          <w:szCs w:val="28"/>
        </w:rPr>
      </w:pPr>
      <w:r>
        <w:rPr>
          <w:sz w:val="28"/>
          <w:szCs w:val="28"/>
        </w:rPr>
        <w:t>16</w:t>
      </w:r>
      <w:r w:rsidR="00052456" w:rsidRPr="001164FA">
        <w:rPr>
          <w:sz w:val="28"/>
          <w:szCs w:val="28"/>
        </w:rPr>
        <w:t>. Субсидии, предоставленные с нарушением условий, установленных настоящим Порядком, подлежат возврату</w:t>
      </w:r>
      <w:r w:rsidR="00052456">
        <w:rPr>
          <w:sz w:val="28"/>
          <w:szCs w:val="28"/>
        </w:rPr>
        <w:t xml:space="preserve">. Отдел </w:t>
      </w:r>
      <w:r w:rsidR="00C8039F">
        <w:rPr>
          <w:sz w:val="28"/>
          <w:szCs w:val="28"/>
        </w:rPr>
        <w:t>перспективного развития и экономического мониторинга</w:t>
      </w:r>
      <w:r w:rsidR="00052456">
        <w:rPr>
          <w:sz w:val="28"/>
          <w:szCs w:val="28"/>
        </w:rPr>
        <w:t xml:space="preserve"> </w:t>
      </w:r>
      <w:r w:rsidR="00052456" w:rsidRPr="00116C6E">
        <w:rPr>
          <w:sz w:val="28"/>
          <w:szCs w:val="28"/>
        </w:rPr>
        <w:t>администрации м</w:t>
      </w:r>
      <w:r w:rsidR="00052456">
        <w:rPr>
          <w:sz w:val="28"/>
          <w:szCs w:val="28"/>
        </w:rPr>
        <w:t xml:space="preserve">униципального образования город Новотроицк </w:t>
      </w:r>
      <w:r w:rsidR="00052456" w:rsidRPr="001164FA">
        <w:rPr>
          <w:sz w:val="28"/>
          <w:szCs w:val="28"/>
        </w:rPr>
        <w:t xml:space="preserve">в месячный срок с момента выявления обстоятельств, служащих основанием для возврата субсидий, направляет субъекту письменное уведомление о возврате субсидий в </w:t>
      </w:r>
      <w:r w:rsidR="00052456">
        <w:rPr>
          <w:sz w:val="28"/>
          <w:szCs w:val="28"/>
        </w:rPr>
        <w:t>муниципальный бюдж</w:t>
      </w:r>
      <w:r w:rsidR="00052456" w:rsidRPr="001164FA">
        <w:rPr>
          <w:sz w:val="28"/>
          <w:szCs w:val="28"/>
        </w:rPr>
        <w:t>ет с указанием оснований ее возврата.</w:t>
      </w:r>
    </w:p>
    <w:p w:rsidR="00052456" w:rsidRPr="001164FA" w:rsidRDefault="00052456" w:rsidP="00052456">
      <w:pPr>
        <w:ind w:firstLine="709"/>
        <w:jc w:val="both"/>
        <w:outlineLvl w:val="0"/>
        <w:rPr>
          <w:sz w:val="28"/>
          <w:szCs w:val="28"/>
        </w:rPr>
      </w:pPr>
      <w:r w:rsidRPr="001164FA">
        <w:rPr>
          <w:sz w:val="28"/>
          <w:szCs w:val="28"/>
        </w:rPr>
        <w:t xml:space="preserve">При получении уведомления о возврате субсидии средства субсидии в течение 15 календарных дней подлежат возврату субъектом в </w:t>
      </w:r>
      <w:r>
        <w:rPr>
          <w:sz w:val="28"/>
          <w:szCs w:val="28"/>
        </w:rPr>
        <w:t xml:space="preserve">муниципальный </w:t>
      </w:r>
      <w:r w:rsidRPr="001164FA">
        <w:rPr>
          <w:sz w:val="28"/>
          <w:szCs w:val="28"/>
        </w:rPr>
        <w:t>бюджет.</w:t>
      </w:r>
    </w:p>
    <w:p w:rsidR="00052456" w:rsidRDefault="00052456" w:rsidP="00052456">
      <w:pPr>
        <w:ind w:firstLine="709"/>
        <w:jc w:val="both"/>
        <w:rPr>
          <w:sz w:val="28"/>
          <w:szCs w:val="28"/>
        </w:rPr>
      </w:pPr>
      <w:r w:rsidRPr="001164FA">
        <w:rPr>
          <w:sz w:val="28"/>
          <w:szCs w:val="28"/>
        </w:rPr>
        <w:t xml:space="preserve">В случае отказа субъекта от возврата указанных средств в </w:t>
      </w:r>
      <w:r>
        <w:rPr>
          <w:sz w:val="28"/>
          <w:szCs w:val="28"/>
        </w:rPr>
        <w:t>муниципальный бюдж</w:t>
      </w:r>
      <w:r w:rsidRPr="001164FA">
        <w:rPr>
          <w:sz w:val="28"/>
          <w:szCs w:val="28"/>
        </w:rPr>
        <w:t>ет их взыскание осуществляется в судебном порядке.</w:t>
      </w:r>
    </w:p>
    <w:p w:rsidR="00052456" w:rsidRPr="001164FA" w:rsidRDefault="008E6A50" w:rsidP="00052456">
      <w:pPr>
        <w:ind w:firstLine="709"/>
        <w:jc w:val="both"/>
        <w:rPr>
          <w:sz w:val="28"/>
          <w:szCs w:val="28"/>
        </w:rPr>
      </w:pPr>
      <w:r>
        <w:rPr>
          <w:sz w:val="28"/>
          <w:szCs w:val="28"/>
        </w:rPr>
        <w:t>17</w:t>
      </w:r>
      <w:r w:rsidR="00052456">
        <w:rPr>
          <w:sz w:val="28"/>
          <w:szCs w:val="28"/>
        </w:rPr>
        <w:t xml:space="preserve">. </w:t>
      </w:r>
      <w:r w:rsidR="00052456" w:rsidRPr="00014B85">
        <w:rPr>
          <w:sz w:val="28"/>
          <w:szCs w:val="28"/>
        </w:rPr>
        <w:t xml:space="preserve">В случае нарушения действующего законодательства либо </w:t>
      </w:r>
      <w:proofErr w:type="gramStart"/>
      <w:r w:rsidR="00052456" w:rsidRPr="00014B85">
        <w:rPr>
          <w:sz w:val="28"/>
          <w:szCs w:val="28"/>
        </w:rPr>
        <w:t>условий, установленных настоящим Порядком</w:t>
      </w:r>
      <w:r w:rsidR="00052456">
        <w:rPr>
          <w:sz w:val="28"/>
          <w:szCs w:val="28"/>
        </w:rPr>
        <w:t xml:space="preserve"> </w:t>
      </w:r>
      <w:r w:rsidR="00052456" w:rsidRPr="00014B85">
        <w:rPr>
          <w:sz w:val="28"/>
          <w:szCs w:val="28"/>
        </w:rPr>
        <w:t xml:space="preserve"> получатель </w:t>
      </w:r>
      <w:r w:rsidR="00052456">
        <w:rPr>
          <w:sz w:val="28"/>
          <w:szCs w:val="28"/>
        </w:rPr>
        <w:t xml:space="preserve">субсидии </w:t>
      </w:r>
      <w:r w:rsidR="00052456" w:rsidRPr="00014B85">
        <w:rPr>
          <w:sz w:val="28"/>
          <w:szCs w:val="28"/>
        </w:rPr>
        <w:t>нес</w:t>
      </w:r>
      <w:r w:rsidR="00052456">
        <w:rPr>
          <w:sz w:val="28"/>
          <w:szCs w:val="28"/>
        </w:rPr>
        <w:t>е</w:t>
      </w:r>
      <w:r w:rsidR="00052456" w:rsidRPr="00014B85">
        <w:rPr>
          <w:sz w:val="28"/>
          <w:szCs w:val="28"/>
        </w:rPr>
        <w:t>т</w:t>
      </w:r>
      <w:proofErr w:type="gramEnd"/>
      <w:r w:rsidR="00052456" w:rsidRPr="00014B85">
        <w:rPr>
          <w:sz w:val="28"/>
          <w:szCs w:val="28"/>
        </w:rPr>
        <w:t xml:space="preserve"> ответственность в соответствии с законодательством</w:t>
      </w:r>
      <w:r w:rsidR="00052456">
        <w:rPr>
          <w:sz w:val="28"/>
          <w:szCs w:val="28"/>
        </w:rPr>
        <w:t xml:space="preserve"> Российской Федерации</w:t>
      </w:r>
      <w:r w:rsidR="00052456" w:rsidRPr="00014B85">
        <w:rPr>
          <w:sz w:val="28"/>
          <w:szCs w:val="28"/>
        </w:rPr>
        <w:t>.</w:t>
      </w:r>
    </w:p>
    <w:p w:rsidR="00035CDA" w:rsidRDefault="008E6A50" w:rsidP="008E0D17">
      <w:pPr>
        <w:ind w:firstLine="709"/>
        <w:jc w:val="both"/>
        <w:rPr>
          <w:sz w:val="28"/>
          <w:szCs w:val="28"/>
        </w:rPr>
      </w:pPr>
      <w:r>
        <w:rPr>
          <w:sz w:val="28"/>
          <w:szCs w:val="28"/>
        </w:rPr>
        <w:lastRenderedPageBreak/>
        <w:t>18</w:t>
      </w:r>
      <w:r w:rsidR="00C02210">
        <w:rPr>
          <w:sz w:val="28"/>
          <w:szCs w:val="28"/>
        </w:rPr>
        <w:t>.</w:t>
      </w:r>
      <w:r w:rsidR="009E0B57">
        <w:rPr>
          <w:sz w:val="28"/>
          <w:szCs w:val="28"/>
        </w:rPr>
        <w:t xml:space="preserve"> </w:t>
      </w:r>
      <w:proofErr w:type="gramStart"/>
      <w:r w:rsidR="00052456" w:rsidRPr="001164FA">
        <w:rPr>
          <w:sz w:val="28"/>
          <w:szCs w:val="28"/>
        </w:rPr>
        <w:t>Контроль за</w:t>
      </w:r>
      <w:proofErr w:type="gramEnd"/>
      <w:r w:rsidR="00052456" w:rsidRPr="001164FA">
        <w:rPr>
          <w:sz w:val="28"/>
          <w:szCs w:val="28"/>
        </w:rPr>
        <w:t xml:space="preserve"> соблюдением условий, установленных при предоставлении субсидий, </w:t>
      </w:r>
      <w:r w:rsidR="00052456" w:rsidRPr="00BC1548">
        <w:rPr>
          <w:color w:val="0070C0"/>
          <w:sz w:val="28"/>
          <w:szCs w:val="28"/>
        </w:rPr>
        <w:t xml:space="preserve">осуществляется </w:t>
      </w:r>
      <w:r w:rsidR="004510F5" w:rsidRPr="00BC1548">
        <w:rPr>
          <w:color w:val="0070C0"/>
          <w:sz w:val="28"/>
          <w:szCs w:val="28"/>
        </w:rPr>
        <w:t>администрацией муниципального образования город Новотроицк и органами муниципального финансового контроля</w:t>
      </w:r>
      <w:r w:rsidR="00052456">
        <w:rPr>
          <w:sz w:val="28"/>
          <w:szCs w:val="28"/>
        </w:rPr>
        <w:t xml:space="preserve"> муниципального образования город Новотроицк.</w:t>
      </w:r>
    </w:p>
    <w:p w:rsidR="00035CDA" w:rsidRDefault="00035CDA" w:rsidP="00052456">
      <w:pPr>
        <w:ind w:firstLine="709"/>
        <w:jc w:val="both"/>
        <w:rPr>
          <w:sz w:val="28"/>
          <w:szCs w:val="28"/>
        </w:rPr>
      </w:pPr>
    </w:p>
    <w:p w:rsidR="00C05341" w:rsidRDefault="00C05341" w:rsidP="00052456">
      <w:pPr>
        <w:ind w:firstLine="709"/>
        <w:jc w:val="both"/>
        <w:rPr>
          <w:sz w:val="28"/>
          <w:szCs w:val="28"/>
        </w:rPr>
      </w:pPr>
    </w:p>
    <w:p w:rsidR="008E6A50" w:rsidRDefault="008E6A50" w:rsidP="00052456">
      <w:pPr>
        <w:ind w:firstLine="709"/>
        <w:jc w:val="both"/>
        <w:rPr>
          <w:sz w:val="28"/>
          <w:szCs w:val="28"/>
        </w:rPr>
      </w:pPr>
    </w:p>
    <w:p w:rsidR="00035CDA" w:rsidRDefault="00035CDA" w:rsidP="00035CDA">
      <w:pPr>
        <w:jc w:val="both"/>
        <w:rPr>
          <w:sz w:val="28"/>
          <w:szCs w:val="28"/>
        </w:rPr>
      </w:pPr>
      <w:r>
        <w:rPr>
          <w:sz w:val="28"/>
          <w:szCs w:val="28"/>
        </w:rPr>
        <w:t>Начальник отдела перспективного</w:t>
      </w:r>
    </w:p>
    <w:p w:rsidR="00035CDA" w:rsidRDefault="00035CDA" w:rsidP="00035CDA">
      <w:pPr>
        <w:jc w:val="both"/>
        <w:rPr>
          <w:sz w:val="28"/>
          <w:szCs w:val="28"/>
        </w:rPr>
      </w:pPr>
      <w:r>
        <w:rPr>
          <w:sz w:val="28"/>
          <w:szCs w:val="28"/>
        </w:rPr>
        <w:t xml:space="preserve">развития и экономического мониторинга                                      Ю.В. </w:t>
      </w:r>
      <w:proofErr w:type="spellStart"/>
      <w:r>
        <w:rPr>
          <w:sz w:val="28"/>
          <w:szCs w:val="28"/>
        </w:rPr>
        <w:t>Китова</w:t>
      </w:r>
      <w:proofErr w:type="spellEnd"/>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8E6A50" w:rsidRDefault="008E6A50" w:rsidP="00035CDA">
      <w:pPr>
        <w:jc w:val="both"/>
        <w:rPr>
          <w:sz w:val="28"/>
          <w:szCs w:val="28"/>
        </w:rPr>
      </w:pPr>
    </w:p>
    <w:p w:rsidR="00C97FC9" w:rsidRDefault="00C97FC9" w:rsidP="00052456">
      <w:pPr>
        <w:ind w:right="-143"/>
        <w:jc w:val="right"/>
        <w:outlineLvl w:val="1"/>
        <w:rPr>
          <w:sz w:val="28"/>
          <w:szCs w:val="28"/>
        </w:rPr>
      </w:pPr>
    </w:p>
    <w:tbl>
      <w:tblPr>
        <w:tblW w:w="4536" w:type="dxa"/>
        <w:jc w:val="right"/>
        <w:tblInd w:w="5070" w:type="dxa"/>
        <w:tblLook w:val="0000"/>
      </w:tblPr>
      <w:tblGrid>
        <w:gridCol w:w="4536"/>
      </w:tblGrid>
      <w:tr w:rsidR="00052456" w:rsidTr="000D1757">
        <w:trPr>
          <w:trHeight w:val="2694"/>
          <w:jc w:val="right"/>
        </w:trPr>
        <w:tc>
          <w:tcPr>
            <w:tcW w:w="4536" w:type="dxa"/>
          </w:tcPr>
          <w:p w:rsidR="00052456" w:rsidRPr="000E4834" w:rsidRDefault="00052456" w:rsidP="00493976">
            <w:pPr>
              <w:jc w:val="both"/>
              <w:outlineLvl w:val="1"/>
              <w:rPr>
                <w:sz w:val="28"/>
                <w:szCs w:val="28"/>
              </w:rPr>
            </w:pPr>
            <w:r w:rsidRPr="000E4834">
              <w:rPr>
                <w:sz w:val="28"/>
                <w:szCs w:val="28"/>
              </w:rPr>
              <w:lastRenderedPageBreak/>
              <w:t xml:space="preserve">Приложение </w:t>
            </w:r>
            <w:r>
              <w:rPr>
                <w:sz w:val="28"/>
                <w:szCs w:val="28"/>
              </w:rPr>
              <w:t xml:space="preserve">№ </w:t>
            </w:r>
            <w:r w:rsidRPr="000E4834">
              <w:rPr>
                <w:sz w:val="28"/>
                <w:szCs w:val="28"/>
              </w:rPr>
              <w:t>1</w:t>
            </w:r>
          </w:p>
          <w:p w:rsidR="00052456" w:rsidRDefault="003E4DED" w:rsidP="00493976">
            <w:pPr>
              <w:jc w:val="both"/>
              <w:rPr>
                <w:sz w:val="28"/>
                <w:szCs w:val="28"/>
              </w:rPr>
            </w:pPr>
            <w:r>
              <w:rPr>
                <w:sz w:val="28"/>
                <w:szCs w:val="28"/>
              </w:rPr>
              <w:t>к П</w:t>
            </w:r>
            <w:r w:rsidR="00052456" w:rsidRPr="000E4834">
              <w:rPr>
                <w:sz w:val="28"/>
                <w:szCs w:val="28"/>
              </w:rPr>
              <w:t>орядку</w:t>
            </w:r>
            <w:r w:rsidR="00052456">
              <w:rPr>
                <w:sz w:val="28"/>
                <w:szCs w:val="28"/>
              </w:rPr>
              <w:t xml:space="preserve"> </w:t>
            </w:r>
            <w:r w:rsidR="00052456" w:rsidRPr="000E4834">
              <w:rPr>
                <w:sz w:val="28"/>
                <w:szCs w:val="28"/>
              </w:rPr>
              <w:t>предоставления</w:t>
            </w:r>
            <w:r w:rsidR="00493976">
              <w:rPr>
                <w:sz w:val="28"/>
                <w:szCs w:val="28"/>
              </w:rPr>
              <w:t xml:space="preserve"> </w:t>
            </w:r>
            <w:r w:rsidR="00052456" w:rsidRPr="000E4834">
              <w:rPr>
                <w:sz w:val="28"/>
                <w:szCs w:val="28"/>
              </w:rPr>
              <w:t>субсидий</w:t>
            </w:r>
            <w:r w:rsidR="00052456">
              <w:rPr>
                <w:sz w:val="28"/>
                <w:szCs w:val="28"/>
              </w:rPr>
              <w:t xml:space="preserve"> </w:t>
            </w:r>
            <w:r w:rsidR="00052456" w:rsidRPr="000E4834">
              <w:rPr>
                <w:sz w:val="28"/>
                <w:szCs w:val="28"/>
              </w:rPr>
              <w:t xml:space="preserve">субъектам малого </w:t>
            </w:r>
            <w:r w:rsidR="00052456">
              <w:rPr>
                <w:sz w:val="28"/>
                <w:szCs w:val="28"/>
              </w:rPr>
              <w:t>и</w:t>
            </w:r>
            <w:r w:rsidR="00493976">
              <w:rPr>
                <w:sz w:val="28"/>
                <w:szCs w:val="28"/>
              </w:rPr>
              <w:t xml:space="preserve"> </w:t>
            </w:r>
            <w:r w:rsidR="00052456">
              <w:rPr>
                <w:sz w:val="28"/>
                <w:szCs w:val="28"/>
              </w:rPr>
              <w:t xml:space="preserve">среднего предпринимательства </w:t>
            </w:r>
            <w:r w:rsidR="00052456" w:rsidRPr="000E4834">
              <w:rPr>
                <w:sz w:val="28"/>
                <w:szCs w:val="28"/>
              </w:rPr>
              <w:t>на</w:t>
            </w:r>
            <w:r w:rsidR="00493976">
              <w:rPr>
                <w:sz w:val="28"/>
                <w:szCs w:val="28"/>
              </w:rPr>
              <w:t xml:space="preserve"> </w:t>
            </w:r>
            <w:r w:rsidR="00052456" w:rsidRPr="00E765F9">
              <w:rPr>
                <w:sz w:val="28"/>
                <w:szCs w:val="28"/>
              </w:rPr>
              <w:t>возмещение части затрат</w:t>
            </w:r>
            <w:r w:rsidR="00052456">
              <w:rPr>
                <w:sz w:val="28"/>
                <w:szCs w:val="28"/>
              </w:rPr>
              <w:t xml:space="preserve"> </w:t>
            </w:r>
            <w:r w:rsidR="00052456" w:rsidRPr="0080015F">
              <w:rPr>
                <w:sz w:val="28"/>
                <w:szCs w:val="28"/>
              </w:rPr>
              <w:t>за пользование офисными и производственными по</w:t>
            </w:r>
            <w:r w:rsidR="00493976">
              <w:rPr>
                <w:sz w:val="28"/>
                <w:szCs w:val="28"/>
              </w:rPr>
              <w:t xml:space="preserve">мещениями при реализации </w:t>
            </w:r>
            <w:proofErr w:type="spellStart"/>
            <w:proofErr w:type="gramStart"/>
            <w:r w:rsidR="00493976">
              <w:rPr>
                <w:sz w:val="28"/>
                <w:szCs w:val="28"/>
              </w:rPr>
              <w:t>бизнес-</w:t>
            </w:r>
            <w:r w:rsidR="00052456" w:rsidRPr="0080015F">
              <w:rPr>
                <w:sz w:val="28"/>
                <w:szCs w:val="28"/>
              </w:rPr>
              <w:t>проектов</w:t>
            </w:r>
            <w:proofErr w:type="spellEnd"/>
            <w:proofErr w:type="gramEnd"/>
          </w:p>
        </w:tc>
      </w:tr>
    </w:tbl>
    <w:p w:rsidR="00052456" w:rsidRPr="001F79FC" w:rsidRDefault="00052456" w:rsidP="00052456">
      <w:pPr>
        <w:ind w:firstLine="540"/>
        <w:jc w:val="both"/>
      </w:pPr>
    </w:p>
    <w:p w:rsidR="00052456" w:rsidRPr="003E3696" w:rsidRDefault="00052456" w:rsidP="00493976">
      <w:pPr>
        <w:pStyle w:val="ConsPlusNonformat"/>
        <w:widowControl/>
        <w:ind w:left="3686"/>
        <w:jc w:val="both"/>
        <w:rPr>
          <w:rFonts w:ascii="Times New Roman" w:hAnsi="Times New Roman" w:cs="Times New Roman"/>
          <w:sz w:val="28"/>
          <w:szCs w:val="28"/>
        </w:rPr>
      </w:pPr>
      <w:r>
        <w:rPr>
          <w:rFonts w:ascii="Times New Roman" w:hAnsi="Times New Roman" w:cs="Times New Roman"/>
          <w:sz w:val="28"/>
          <w:szCs w:val="28"/>
        </w:rPr>
        <w:t>Заместителю главы муниципального образования город Новотроицк по управлению муниципальным имуществом, финансам и экономике</w:t>
      </w:r>
    </w:p>
    <w:p w:rsidR="00052456" w:rsidRPr="001F79FC" w:rsidRDefault="00052456" w:rsidP="00493976">
      <w:pPr>
        <w:pStyle w:val="ConsPlusNonformat"/>
        <w:widowControl/>
        <w:ind w:left="3686"/>
        <w:jc w:val="both"/>
        <w:rPr>
          <w:rFonts w:ascii="Times New Roman" w:hAnsi="Times New Roman" w:cs="Times New Roman"/>
          <w:sz w:val="24"/>
          <w:szCs w:val="24"/>
        </w:rPr>
      </w:pPr>
    </w:p>
    <w:p w:rsidR="00052456" w:rsidRDefault="00052456" w:rsidP="00493976">
      <w:pPr>
        <w:pStyle w:val="ConsPlusNonformat"/>
        <w:widowControl/>
        <w:ind w:left="3686"/>
        <w:jc w:val="both"/>
        <w:rPr>
          <w:rFonts w:ascii="Times New Roman" w:hAnsi="Times New Roman" w:cs="Times New Roman"/>
          <w:sz w:val="28"/>
          <w:szCs w:val="28"/>
        </w:rPr>
      </w:pPr>
      <w:r w:rsidRPr="003E3696">
        <w:rPr>
          <w:rFonts w:ascii="Times New Roman" w:hAnsi="Times New Roman" w:cs="Times New Roman"/>
          <w:sz w:val="28"/>
          <w:szCs w:val="28"/>
        </w:rPr>
        <w:t>Председателю комиссии</w:t>
      </w:r>
      <w:r>
        <w:rPr>
          <w:rFonts w:ascii="Times New Roman" w:hAnsi="Times New Roman" w:cs="Times New Roman"/>
          <w:sz w:val="28"/>
          <w:szCs w:val="28"/>
        </w:rPr>
        <w:t xml:space="preserve"> по реализации мероприятий поддержки субъектов </w:t>
      </w:r>
      <w:r w:rsidR="00A4658D">
        <w:rPr>
          <w:rFonts w:ascii="Times New Roman" w:hAnsi="Times New Roman" w:cs="Times New Roman"/>
          <w:sz w:val="28"/>
          <w:szCs w:val="28"/>
        </w:rPr>
        <w:t xml:space="preserve">малого и среднего </w:t>
      </w:r>
      <w:r>
        <w:rPr>
          <w:rFonts w:ascii="Times New Roman" w:hAnsi="Times New Roman" w:cs="Times New Roman"/>
          <w:sz w:val="28"/>
          <w:szCs w:val="28"/>
        </w:rPr>
        <w:t>предпринимательства</w:t>
      </w:r>
    </w:p>
    <w:p w:rsidR="00052456" w:rsidRPr="003E3696" w:rsidRDefault="00052456" w:rsidP="00493976">
      <w:pPr>
        <w:pStyle w:val="ConsPlusNonformat"/>
        <w:widowControl/>
        <w:ind w:left="3686"/>
        <w:jc w:val="both"/>
        <w:rPr>
          <w:rFonts w:ascii="Times New Roman" w:hAnsi="Times New Roman" w:cs="Times New Roman"/>
          <w:sz w:val="28"/>
          <w:szCs w:val="28"/>
        </w:rPr>
      </w:pPr>
      <w:r>
        <w:rPr>
          <w:rFonts w:ascii="Times New Roman" w:hAnsi="Times New Roman" w:cs="Times New Roman"/>
          <w:sz w:val="28"/>
          <w:szCs w:val="28"/>
        </w:rPr>
        <w:t>______________________________________</w:t>
      </w:r>
    </w:p>
    <w:p w:rsidR="00052456" w:rsidRPr="001F79FC" w:rsidRDefault="00052456" w:rsidP="00493976">
      <w:pPr>
        <w:pStyle w:val="ConsPlusNonformat"/>
        <w:widowControl/>
        <w:ind w:left="3686"/>
        <w:jc w:val="both"/>
        <w:rPr>
          <w:rFonts w:ascii="Times New Roman" w:hAnsi="Times New Roman" w:cs="Times New Roman"/>
          <w:sz w:val="24"/>
          <w:szCs w:val="24"/>
        </w:rPr>
      </w:pPr>
    </w:p>
    <w:p w:rsidR="00052456" w:rsidRPr="003E3696" w:rsidRDefault="00052456" w:rsidP="00493976">
      <w:pPr>
        <w:pStyle w:val="ConsPlusNonformat"/>
        <w:widowControl/>
        <w:ind w:left="3686"/>
        <w:jc w:val="both"/>
        <w:rPr>
          <w:rFonts w:ascii="Times New Roman" w:hAnsi="Times New Roman" w:cs="Times New Roman"/>
          <w:sz w:val="28"/>
          <w:szCs w:val="28"/>
        </w:rPr>
      </w:pPr>
      <w:r w:rsidRPr="003E3696">
        <w:rPr>
          <w:rFonts w:ascii="Times New Roman" w:hAnsi="Times New Roman" w:cs="Times New Roman"/>
          <w:sz w:val="28"/>
          <w:szCs w:val="28"/>
        </w:rPr>
        <w:t>от ____________________________________</w:t>
      </w:r>
    </w:p>
    <w:p w:rsidR="00052456" w:rsidRPr="001F79FC" w:rsidRDefault="00052456" w:rsidP="00493976">
      <w:pPr>
        <w:pStyle w:val="ConsPlusNonformat"/>
        <w:widowControl/>
        <w:ind w:left="3686"/>
        <w:jc w:val="both"/>
        <w:rPr>
          <w:rFonts w:ascii="Times New Roman" w:hAnsi="Times New Roman" w:cs="Times New Roman"/>
          <w:sz w:val="28"/>
          <w:szCs w:val="28"/>
        </w:rPr>
      </w:pPr>
      <w:r w:rsidRPr="001F79FC">
        <w:rPr>
          <w:rFonts w:ascii="Times New Roman" w:hAnsi="Times New Roman" w:cs="Times New Roman"/>
          <w:sz w:val="28"/>
          <w:szCs w:val="28"/>
        </w:rPr>
        <w:t>_______________________________________</w:t>
      </w:r>
    </w:p>
    <w:p w:rsidR="00052456" w:rsidRPr="006E0B7A" w:rsidRDefault="00052456" w:rsidP="008E0D17">
      <w:pPr>
        <w:pStyle w:val="ConsPlusNonformat"/>
        <w:widowControl/>
        <w:ind w:left="3686"/>
        <w:jc w:val="center"/>
        <w:rPr>
          <w:rFonts w:ascii="Times New Roman" w:hAnsi="Times New Roman" w:cs="Times New Roman"/>
          <w:sz w:val="24"/>
          <w:szCs w:val="24"/>
        </w:rPr>
      </w:pPr>
      <w:r w:rsidRPr="003E3696">
        <w:rPr>
          <w:rFonts w:ascii="Times New Roman" w:hAnsi="Times New Roman" w:cs="Times New Roman"/>
          <w:sz w:val="24"/>
          <w:szCs w:val="24"/>
        </w:rPr>
        <w:t>(наименование субъекта малого</w:t>
      </w:r>
      <w:r w:rsidR="008E0D17">
        <w:rPr>
          <w:rFonts w:ascii="Times New Roman" w:hAnsi="Times New Roman" w:cs="Times New Roman"/>
          <w:sz w:val="24"/>
          <w:szCs w:val="24"/>
        </w:rPr>
        <w:t xml:space="preserve"> и среднего </w:t>
      </w:r>
      <w:r w:rsidRPr="00450AE5">
        <w:rPr>
          <w:rFonts w:ascii="Times New Roman" w:hAnsi="Times New Roman" w:cs="Times New Roman"/>
          <w:sz w:val="24"/>
          <w:szCs w:val="24"/>
        </w:rPr>
        <w:t>предпринимательства)</w:t>
      </w:r>
    </w:p>
    <w:p w:rsidR="00052456" w:rsidRDefault="00052456" w:rsidP="00052456">
      <w:pPr>
        <w:ind w:firstLine="540"/>
        <w:jc w:val="both"/>
      </w:pPr>
    </w:p>
    <w:p w:rsidR="008E0D17" w:rsidRDefault="008E0D17" w:rsidP="00052456">
      <w:pPr>
        <w:ind w:firstLine="540"/>
        <w:jc w:val="both"/>
      </w:pPr>
    </w:p>
    <w:p w:rsidR="00C02210" w:rsidRPr="001F79FC" w:rsidRDefault="00C02210" w:rsidP="00052456">
      <w:pPr>
        <w:ind w:firstLine="540"/>
        <w:jc w:val="both"/>
      </w:pPr>
    </w:p>
    <w:p w:rsidR="00052456" w:rsidRPr="003E3696" w:rsidRDefault="00052456" w:rsidP="00052456">
      <w:pPr>
        <w:jc w:val="center"/>
        <w:rPr>
          <w:sz w:val="28"/>
          <w:szCs w:val="28"/>
        </w:rPr>
      </w:pPr>
      <w:r w:rsidRPr="003E3696">
        <w:rPr>
          <w:sz w:val="28"/>
          <w:szCs w:val="28"/>
        </w:rPr>
        <w:t>ЗАЯВЛЕНИЕ</w:t>
      </w:r>
    </w:p>
    <w:p w:rsidR="00052456" w:rsidRPr="001F79FC" w:rsidRDefault="00052456" w:rsidP="00052456">
      <w:pPr>
        <w:ind w:firstLine="540"/>
        <w:jc w:val="both"/>
      </w:pPr>
    </w:p>
    <w:p w:rsidR="00C8039F" w:rsidRDefault="00052456" w:rsidP="00C8039F">
      <w:pPr>
        <w:jc w:val="both"/>
        <w:rPr>
          <w:sz w:val="28"/>
          <w:szCs w:val="28"/>
        </w:rPr>
      </w:pPr>
      <w:r w:rsidRPr="003E3696">
        <w:rPr>
          <w:sz w:val="28"/>
          <w:szCs w:val="28"/>
        </w:rPr>
        <w:t xml:space="preserve">Прошу предоставить субсидию на возмещение части затрат </w:t>
      </w:r>
      <w:r>
        <w:rPr>
          <w:sz w:val="28"/>
          <w:szCs w:val="28"/>
        </w:rPr>
        <w:t xml:space="preserve">договору аренды ___________________________________________________________ </w:t>
      </w:r>
      <w:proofErr w:type="gramStart"/>
      <w:r>
        <w:rPr>
          <w:sz w:val="28"/>
          <w:szCs w:val="28"/>
        </w:rPr>
        <w:t>от</w:t>
      </w:r>
      <w:proofErr w:type="gramEnd"/>
      <w:r>
        <w:rPr>
          <w:sz w:val="28"/>
          <w:szCs w:val="28"/>
        </w:rPr>
        <w:t xml:space="preserve"> _________________ №_______ </w:t>
      </w:r>
      <w:proofErr w:type="gramStart"/>
      <w:r w:rsidRPr="003E3696">
        <w:rPr>
          <w:sz w:val="28"/>
          <w:szCs w:val="28"/>
        </w:rPr>
        <w:t>в</w:t>
      </w:r>
      <w:proofErr w:type="gramEnd"/>
      <w:r w:rsidRPr="003E3696">
        <w:rPr>
          <w:sz w:val="28"/>
          <w:szCs w:val="28"/>
        </w:rPr>
        <w:t xml:space="preserve"> соответствии с постановлением </w:t>
      </w:r>
      <w:r w:rsidR="00C8039F">
        <w:rPr>
          <w:sz w:val="28"/>
          <w:szCs w:val="28"/>
        </w:rPr>
        <w:t xml:space="preserve"> а</w:t>
      </w:r>
      <w:r>
        <w:rPr>
          <w:sz w:val="28"/>
          <w:szCs w:val="28"/>
        </w:rPr>
        <w:t xml:space="preserve">дминистрации муниципального образования город Новотроицк </w:t>
      </w:r>
      <w:r w:rsidRPr="003E3696">
        <w:rPr>
          <w:sz w:val="28"/>
          <w:szCs w:val="28"/>
        </w:rPr>
        <w:t xml:space="preserve">от _____________ </w:t>
      </w:r>
      <w:r>
        <w:rPr>
          <w:sz w:val="28"/>
          <w:szCs w:val="28"/>
        </w:rPr>
        <w:t>№</w:t>
      </w:r>
      <w:r w:rsidRPr="003E3696">
        <w:rPr>
          <w:sz w:val="28"/>
          <w:szCs w:val="28"/>
        </w:rPr>
        <w:t xml:space="preserve"> ________ </w:t>
      </w:r>
      <w:r>
        <w:rPr>
          <w:sz w:val="28"/>
          <w:szCs w:val="28"/>
        </w:rPr>
        <w:t>«</w:t>
      </w:r>
      <w:r w:rsidRPr="003E3696">
        <w:rPr>
          <w:sz w:val="28"/>
          <w:szCs w:val="28"/>
        </w:rPr>
        <w:t>О</w:t>
      </w:r>
      <w:r>
        <w:rPr>
          <w:sz w:val="28"/>
          <w:szCs w:val="28"/>
        </w:rPr>
        <w:t>б утверждении Порядк</w:t>
      </w:r>
      <w:r w:rsidR="00493976">
        <w:rPr>
          <w:sz w:val="28"/>
          <w:szCs w:val="28"/>
        </w:rPr>
        <w:t>ов</w:t>
      </w:r>
      <w:r>
        <w:rPr>
          <w:sz w:val="28"/>
          <w:szCs w:val="28"/>
        </w:rPr>
        <w:t xml:space="preserve"> предоставления субсидий в рамках программы «</w:t>
      </w:r>
      <w:r w:rsidR="00C8039F">
        <w:rPr>
          <w:sz w:val="28"/>
          <w:szCs w:val="28"/>
        </w:rPr>
        <w:t xml:space="preserve">Экономическое развитие муниципального </w:t>
      </w:r>
    </w:p>
    <w:p w:rsidR="00C8039F" w:rsidRDefault="00C8039F" w:rsidP="00C8039F">
      <w:pPr>
        <w:jc w:val="both"/>
        <w:rPr>
          <w:sz w:val="28"/>
          <w:szCs w:val="28"/>
        </w:rPr>
      </w:pPr>
      <w:r>
        <w:rPr>
          <w:sz w:val="28"/>
          <w:szCs w:val="28"/>
        </w:rPr>
        <w:t>образования  город  Новотроицк на 2015-2020 годы».</w:t>
      </w:r>
    </w:p>
    <w:p w:rsidR="00052456" w:rsidRDefault="00052456" w:rsidP="00052456">
      <w:pPr>
        <w:ind w:firstLine="709"/>
        <w:jc w:val="both"/>
        <w:rPr>
          <w:sz w:val="28"/>
          <w:szCs w:val="28"/>
        </w:rPr>
      </w:pPr>
      <w:proofErr w:type="gramStart"/>
      <w:r w:rsidRPr="005523FC">
        <w:rPr>
          <w:sz w:val="28"/>
          <w:szCs w:val="28"/>
        </w:rPr>
        <w:t xml:space="preserve">В случае изменения расчетного счета или реквизитов </w:t>
      </w:r>
      <w:r>
        <w:rPr>
          <w:sz w:val="28"/>
          <w:szCs w:val="28"/>
        </w:rPr>
        <w:t>обязуюсь уведомить</w:t>
      </w:r>
      <w:r w:rsidRPr="005523FC">
        <w:rPr>
          <w:sz w:val="28"/>
          <w:szCs w:val="28"/>
        </w:rPr>
        <w:t xml:space="preserve"> </w:t>
      </w:r>
      <w:r>
        <w:rPr>
          <w:sz w:val="28"/>
          <w:szCs w:val="28"/>
        </w:rPr>
        <w:t>администрацию муниципального образования город Новотроицк</w:t>
      </w:r>
      <w:r w:rsidRPr="005523FC">
        <w:rPr>
          <w:sz w:val="28"/>
          <w:szCs w:val="28"/>
        </w:rPr>
        <w:t xml:space="preserve"> и направить </w:t>
      </w:r>
      <w:r>
        <w:rPr>
          <w:sz w:val="28"/>
          <w:szCs w:val="28"/>
        </w:rPr>
        <w:t>соответствующую</w:t>
      </w:r>
      <w:r w:rsidRPr="005523FC">
        <w:rPr>
          <w:sz w:val="28"/>
          <w:szCs w:val="28"/>
        </w:rPr>
        <w:t xml:space="preserve"> справку</w:t>
      </w:r>
      <w:r>
        <w:rPr>
          <w:sz w:val="28"/>
          <w:szCs w:val="28"/>
        </w:rPr>
        <w:t xml:space="preserve"> </w:t>
      </w:r>
      <w:r w:rsidRPr="005523FC">
        <w:rPr>
          <w:sz w:val="28"/>
          <w:szCs w:val="28"/>
        </w:rPr>
        <w:t>из кредитной организации об открытии (наличии) счета с реквизитами банка (наименование, БИК, корреспондентский счет) и реквизитами получателя поддержки (полное наименование, ИНН,</w:t>
      </w:r>
      <w:r>
        <w:rPr>
          <w:sz w:val="28"/>
          <w:szCs w:val="28"/>
        </w:rPr>
        <w:t xml:space="preserve"> КПП</w:t>
      </w:r>
      <w:r w:rsidRPr="005523FC">
        <w:rPr>
          <w:sz w:val="28"/>
          <w:szCs w:val="28"/>
        </w:rPr>
        <w:t xml:space="preserve"> тип счета, номер с</w:t>
      </w:r>
      <w:r>
        <w:rPr>
          <w:sz w:val="28"/>
          <w:szCs w:val="28"/>
        </w:rPr>
        <w:t>чета) для перечисления субсидии</w:t>
      </w:r>
      <w:r w:rsidRPr="005523FC">
        <w:rPr>
          <w:sz w:val="28"/>
          <w:szCs w:val="28"/>
        </w:rPr>
        <w:t xml:space="preserve"> в течени</w:t>
      </w:r>
      <w:r>
        <w:rPr>
          <w:sz w:val="28"/>
          <w:szCs w:val="28"/>
        </w:rPr>
        <w:t>е</w:t>
      </w:r>
      <w:r w:rsidRPr="005523FC">
        <w:rPr>
          <w:sz w:val="28"/>
          <w:szCs w:val="28"/>
        </w:rPr>
        <w:t xml:space="preserve"> 5 рабочих дней</w:t>
      </w:r>
      <w:r>
        <w:rPr>
          <w:sz w:val="28"/>
          <w:szCs w:val="28"/>
        </w:rPr>
        <w:t>.</w:t>
      </w:r>
      <w:proofErr w:type="gramEnd"/>
    </w:p>
    <w:p w:rsidR="00052456" w:rsidRDefault="00052456" w:rsidP="008E0D17">
      <w:pPr>
        <w:ind w:firstLine="709"/>
        <w:jc w:val="both"/>
        <w:rPr>
          <w:sz w:val="28"/>
          <w:szCs w:val="28"/>
        </w:rPr>
      </w:pPr>
      <w:r>
        <w:rPr>
          <w:sz w:val="28"/>
          <w:szCs w:val="28"/>
        </w:rPr>
        <w:t>С</w:t>
      </w:r>
      <w:r w:rsidRPr="00BE2AA8">
        <w:rPr>
          <w:sz w:val="28"/>
          <w:szCs w:val="28"/>
        </w:rPr>
        <w:t xml:space="preserve"> порядком </w:t>
      </w:r>
      <w:r>
        <w:rPr>
          <w:sz w:val="28"/>
          <w:szCs w:val="28"/>
        </w:rPr>
        <w:t xml:space="preserve">предоставления субсидий субъектам малого и среднего предпринимательства  </w:t>
      </w:r>
      <w:r w:rsidRPr="000E4834">
        <w:rPr>
          <w:sz w:val="28"/>
          <w:szCs w:val="28"/>
        </w:rPr>
        <w:t xml:space="preserve">на </w:t>
      </w:r>
      <w:r w:rsidRPr="00E765F9">
        <w:rPr>
          <w:sz w:val="28"/>
          <w:szCs w:val="28"/>
        </w:rPr>
        <w:t>возмещение части затрат</w:t>
      </w:r>
      <w:r>
        <w:rPr>
          <w:sz w:val="28"/>
          <w:szCs w:val="28"/>
        </w:rPr>
        <w:t xml:space="preserve"> </w:t>
      </w:r>
      <w:r w:rsidRPr="0080015F">
        <w:rPr>
          <w:sz w:val="28"/>
          <w:szCs w:val="28"/>
        </w:rPr>
        <w:t>за пользование офисными и производственными помещениями при реализации бизнес проектов</w:t>
      </w:r>
      <w:r>
        <w:rPr>
          <w:sz w:val="28"/>
          <w:szCs w:val="28"/>
        </w:rPr>
        <w:t xml:space="preserve">, </w:t>
      </w:r>
      <w:r w:rsidRPr="00BE2AA8">
        <w:rPr>
          <w:sz w:val="28"/>
          <w:szCs w:val="28"/>
        </w:rPr>
        <w:t>ознакомлен и согласен.</w:t>
      </w:r>
    </w:p>
    <w:p w:rsidR="00052456" w:rsidRPr="00BE2AA8" w:rsidRDefault="00052456" w:rsidP="00052456">
      <w:pPr>
        <w:ind w:firstLine="709"/>
        <w:jc w:val="both"/>
        <w:rPr>
          <w:sz w:val="28"/>
          <w:szCs w:val="28"/>
        </w:rPr>
      </w:pPr>
      <w:r w:rsidRPr="00BE2AA8">
        <w:rPr>
          <w:sz w:val="28"/>
          <w:szCs w:val="28"/>
        </w:rPr>
        <w:t>Настоящим обращением подтв</w:t>
      </w:r>
      <w:r>
        <w:rPr>
          <w:sz w:val="28"/>
          <w:szCs w:val="28"/>
        </w:rPr>
        <w:t>ерждаю</w:t>
      </w:r>
      <w:r w:rsidRPr="00BE2AA8">
        <w:rPr>
          <w:sz w:val="28"/>
          <w:szCs w:val="28"/>
        </w:rPr>
        <w:t xml:space="preserve">, что в соответствии </w:t>
      </w:r>
      <w:r>
        <w:rPr>
          <w:sz w:val="28"/>
          <w:szCs w:val="28"/>
        </w:rPr>
        <w:t xml:space="preserve">                               </w:t>
      </w:r>
      <w:r w:rsidRPr="00BE2AA8">
        <w:rPr>
          <w:sz w:val="28"/>
          <w:szCs w:val="28"/>
        </w:rPr>
        <w:t>с Федеральным законом от 24</w:t>
      </w:r>
      <w:r>
        <w:rPr>
          <w:sz w:val="28"/>
          <w:szCs w:val="28"/>
        </w:rPr>
        <w:t xml:space="preserve"> июля </w:t>
      </w:r>
      <w:r w:rsidRPr="00BE2AA8">
        <w:rPr>
          <w:sz w:val="28"/>
          <w:szCs w:val="28"/>
        </w:rPr>
        <w:t>2007</w:t>
      </w:r>
      <w:r>
        <w:rPr>
          <w:sz w:val="28"/>
          <w:szCs w:val="28"/>
        </w:rPr>
        <w:t xml:space="preserve"> года</w:t>
      </w:r>
      <w:r w:rsidRPr="00BE2AA8">
        <w:rPr>
          <w:sz w:val="28"/>
          <w:szCs w:val="28"/>
        </w:rPr>
        <w:t xml:space="preserve"> №</w:t>
      </w:r>
      <w:r>
        <w:rPr>
          <w:sz w:val="28"/>
          <w:szCs w:val="28"/>
        </w:rPr>
        <w:t xml:space="preserve"> </w:t>
      </w:r>
      <w:r w:rsidRPr="00BE2AA8">
        <w:rPr>
          <w:sz w:val="28"/>
          <w:szCs w:val="28"/>
        </w:rPr>
        <w:t xml:space="preserve">209-ФЗ «О развитии </w:t>
      </w:r>
      <w:r>
        <w:rPr>
          <w:sz w:val="28"/>
          <w:szCs w:val="28"/>
        </w:rPr>
        <w:t xml:space="preserve">                    </w:t>
      </w:r>
      <w:r w:rsidRPr="00BE2AA8">
        <w:rPr>
          <w:sz w:val="28"/>
          <w:szCs w:val="28"/>
        </w:rPr>
        <w:lastRenderedPageBreak/>
        <w:t>малого и среднего предпринимательства в Российской Федерации</w:t>
      </w:r>
      <w:r>
        <w:rPr>
          <w:sz w:val="28"/>
          <w:szCs w:val="28"/>
        </w:rPr>
        <w:t>»</w:t>
      </w:r>
      <w:r w:rsidRPr="00BE2AA8">
        <w:rPr>
          <w:sz w:val="28"/>
          <w:szCs w:val="28"/>
        </w:rPr>
        <w:t xml:space="preserve"> __________________</w:t>
      </w:r>
      <w:r>
        <w:rPr>
          <w:sz w:val="28"/>
          <w:szCs w:val="28"/>
        </w:rPr>
        <w:t>________________________________________________</w:t>
      </w:r>
    </w:p>
    <w:p w:rsidR="00052456" w:rsidRPr="00BF4493" w:rsidRDefault="00052456" w:rsidP="00052456">
      <w:pPr>
        <w:jc w:val="center"/>
      </w:pPr>
      <w:r w:rsidRPr="00BF4493">
        <w:t>(наименование юридического лица, предпринимателя)</w:t>
      </w:r>
    </w:p>
    <w:p w:rsidR="00C05341" w:rsidRDefault="00C05341" w:rsidP="00052456">
      <w:pPr>
        <w:jc w:val="both"/>
        <w:rPr>
          <w:sz w:val="28"/>
          <w:szCs w:val="28"/>
        </w:rPr>
      </w:pPr>
    </w:p>
    <w:p w:rsidR="00052456" w:rsidRPr="00BE2AA8" w:rsidRDefault="00052456" w:rsidP="00052456">
      <w:pPr>
        <w:jc w:val="both"/>
        <w:rPr>
          <w:sz w:val="28"/>
          <w:szCs w:val="28"/>
        </w:rPr>
      </w:pPr>
      <w:r>
        <w:rPr>
          <w:sz w:val="28"/>
          <w:szCs w:val="28"/>
        </w:rPr>
        <w:t>я</w:t>
      </w:r>
      <w:r w:rsidRPr="00BE2AA8">
        <w:rPr>
          <w:sz w:val="28"/>
          <w:szCs w:val="28"/>
        </w:rPr>
        <w:t>вляется субъектом _____</w:t>
      </w:r>
      <w:r>
        <w:rPr>
          <w:sz w:val="28"/>
          <w:szCs w:val="28"/>
        </w:rPr>
        <w:t>________________________</w:t>
      </w:r>
      <w:r w:rsidR="008E0D17">
        <w:rPr>
          <w:sz w:val="28"/>
          <w:szCs w:val="28"/>
        </w:rPr>
        <w:t xml:space="preserve"> </w:t>
      </w:r>
      <w:r w:rsidRPr="00BE2AA8">
        <w:rPr>
          <w:sz w:val="28"/>
          <w:szCs w:val="28"/>
        </w:rPr>
        <w:t>предпринимательства</w:t>
      </w:r>
      <w:r>
        <w:rPr>
          <w:sz w:val="28"/>
          <w:szCs w:val="28"/>
        </w:rPr>
        <w:t xml:space="preserve">, </w:t>
      </w:r>
    </w:p>
    <w:p w:rsidR="00052456" w:rsidRPr="00BF4493" w:rsidRDefault="00052456" w:rsidP="00052456">
      <w:pPr>
        <w:jc w:val="both"/>
      </w:pPr>
      <w:r w:rsidRPr="00BE2AA8">
        <w:rPr>
          <w:sz w:val="28"/>
          <w:szCs w:val="28"/>
        </w:rPr>
        <w:t xml:space="preserve">                     </w:t>
      </w:r>
      <w:r>
        <w:rPr>
          <w:sz w:val="28"/>
          <w:szCs w:val="28"/>
        </w:rPr>
        <w:t xml:space="preserve">                          </w:t>
      </w:r>
      <w:r>
        <w:t>(</w:t>
      </w:r>
      <w:r w:rsidRPr="00BF4493">
        <w:t>малого или среднего)</w:t>
      </w:r>
    </w:p>
    <w:p w:rsidR="00C05341" w:rsidRDefault="00C05341" w:rsidP="00052456">
      <w:pPr>
        <w:jc w:val="both"/>
        <w:rPr>
          <w:sz w:val="28"/>
          <w:szCs w:val="28"/>
        </w:rPr>
      </w:pPr>
    </w:p>
    <w:p w:rsidR="00052456" w:rsidRPr="00BE2AA8" w:rsidRDefault="00052456" w:rsidP="00052456">
      <w:pPr>
        <w:jc w:val="both"/>
        <w:rPr>
          <w:sz w:val="28"/>
          <w:szCs w:val="28"/>
        </w:rPr>
      </w:pPr>
      <w:r w:rsidRPr="00BE2AA8">
        <w:rPr>
          <w:sz w:val="28"/>
          <w:szCs w:val="28"/>
        </w:rPr>
        <w:t>не находи</w:t>
      </w:r>
      <w:r>
        <w:rPr>
          <w:sz w:val="28"/>
          <w:szCs w:val="28"/>
        </w:rPr>
        <w:t>тся</w:t>
      </w:r>
      <w:r w:rsidRPr="00BE2AA8">
        <w:rPr>
          <w:sz w:val="28"/>
          <w:szCs w:val="28"/>
        </w:rPr>
        <w:t xml:space="preserve"> в стадии </w:t>
      </w:r>
      <w:r>
        <w:rPr>
          <w:sz w:val="28"/>
          <w:szCs w:val="28"/>
        </w:rPr>
        <w:t>р</w:t>
      </w:r>
      <w:r w:rsidRPr="00BE2AA8">
        <w:rPr>
          <w:sz w:val="28"/>
          <w:szCs w:val="28"/>
        </w:rPr>
        <w:t>еорганизации</w:t>
      </w:r>
      <w:r>
        <w:rPr>
          <w:sz w:val="28"/>
          <w:szCs w:val="28"/>
        </w:rPr>
        <w:t>, ликвидации, банкротства и</w:t>
      </w:r>
      <w:r w:rsidRPr="00BE2AA8">
        <w:rPr>
          <w:sz w:val="28"/>
          <w:szCs w:val="28"/>
        </w:rPr>
        <w:t xml:space="preserve"> </w:t>
      </w:r>
      <w:r>
        <w:rPr>
          <w:sz w:val="28"/>
          <w:szCs w:val="28"/>
        </w:rPr>
        <w:t xml:space="preserve">не </w:t>
      </w:r>
      <w:r w:rsidRPr="00BE2AA8">
        <w:rPr>
          <w:sz w:val="28"/>
          <w:szCs w:val="28"/>
        </w:rPr>
        <w:t>является участником соглашений о разделе продукции</w:t>
      </w:r>
      <w:r>
        <w:rPr>
          <w:sz w:val="28"/>
          <w:szCs w:val="28"/>
        </w:rPr>
        <w:t>.</w:t>
      </w:r>
    </w:p>
    <w:p w:rsidR="00052456" w:rsidRDefault="00052456" w:rsidP="00052456">
      <w:pPr>
        <w:ind w:firstLine="540"/>
        <w:jc w:val="both"/>
        <w:rPr>
          <w:sz w:val="28"/>
          <w:szCs w:val="28"/>
        </w:rPr>
      </w:pPr>
    </w:p>
    <w:p w:rsidR="00052456" w:rsidRPr="00FC7762" w:rsidRDefault="00052456" w:rsidP="00052456">
      <w:pPr>
        <w:ind w:firstLine="709"/>
        <w:jc w:val="both"/>
        <w:rPr>
          <w:color w:val="FF0000"/>
          <w:sz w:val="36"/>
          <w:szCs w:val="36"/>
        </w:rPr>
      </w:pPr>
      <w:r w:rsidRPr="00CD324D">
        <w:rPr>
          <w:sz w:val="28"/>
          <w:szCs w:val="28"/>
        </w:rPr>
        <w:t>Достоверность представленных сведений гарантирую.</w:t>
      </w:r>
      <w:r>
        <w:rPr>
          <w:color w:val="FF0000"/>
          <w:sz w:val="28"/>
          <w:szCs w:val="28"/>
        </w:rPr>
        <w:t xml:space="preserve"> </w:t>
      </w:r>
    </w:p>
    <w:p w:rsidR="00052456" w:rsidRDefault="00052456" w:rsidP="00052456">
      <w:pPr>
        <w:jc w:val="both"/>
        <w:rPr>
          <w:sz w:val="28"/>
          <w:szCs w:val="28"/>
        </w:rPr>
      </w:pPr>
    </w:p>
    <w:p w:rsidR="00C05341" w:rsidRDefault="00C05341" w:rsidP="00052456">
      <w:pPr>
        <w:jc w:val="both"/>
        <w:rPr>
          <w:sz w:val="28"/>
          <w:szCs w:val="28"/>
        </w:rPr>
      </w:pPr>
    </w:p>
    <w:p w:rsidR="00C05341" w:rsidRDefault="00C05341" w:rsidP="00052456">
      <w:pPr>
        <w:jc w:val="both"/>
        <w:rPr>
          <w:sz w:val="28"/>
          <w:szCs w:val="28"/>
        </w:rPr>
      </w:pPr>
    </w:p>
    <w:p w:rsidR="00052456" w:rsidRPr="003E3696" w:rsidRDefault="00052456" w:rsidP="00052456">
      <w:pPr>
        <w:pStyle w:val="ConsPlusNonformat"/>
        <w:widowControl/>
        <w:rPr>
          <w:rFonts w:ascii="Times New Roman" w:hAnsi="Times New Roman" w:cs="Times New Roman"/>
          <w:sz w:val="28"/>
          <w:szCs w:val="28"/>
        </w:rPr>
      </w:pPr>
      <w:r w:rsidRPr="003E3696">
        <w:rPr>
          <w:rFonts w:ascii="Times New Roman" w:hAnsi="Times New Roman" w:cs="Times New Roman"/>
          <w:sz w:val="28"/>
          <w:szCs w:val="28"/>
        </w:rPr>
        <w:t>Руководитель организации</w:t>
      </w:r>
    </w:p>
    <w:p w:rsidR="00052456" w:rsidRPr="003E3696" w:rsidRDefault="00052456" w:rsidP="00052456">
      <w:pPr>
        <w:pStyle w:val="ConsPlusNonformat"/>
        <w:widowControl/>
        <w:rPr>
          <w:rFonts w:ascii="Times New Roman" w:hAnsi="Times New Roman" w:cs="Times New Roman"/>
          <w:sz w:val="28"/>
          <w:szCs w:val="28"/>
        </w:rPr>
      </w:pPr>
      <w:r w:rsidRPr="008E0D17">
        <w:rPr>
          <w:rFonts w:ascii="Times New Roman" w:hAnsi="Times New Roman" w:cs="Times New Roman"/>
          <w:sz w:val="28"/>
          <w:szCs w:val="28"/>
        </w:rPr>
        <w:t>(индивидуальный предприниматель)</w:t>
      </w:r>
      <w:r w:rsidRPr="00BF4493">
        <w:rPr>
          <w:rFonts w:ascii="Times New Roman" w:hAnsi="Times New Roman" w:cs="Times New Roman"/>
          <w:sz w:val="24"/>
          <w:szCs w:val="24"/>
        </w:rPr>
        <w:t xml:space="preserve"> </w:t>
      </w:r>
      <w:r w:rsidRPr="003E3696">
        <w:rPr>
          <w:rFonts w:ascii="Times New Roman" w:hAnsi="Times New Roman" w:cs="Times New Roman"/>
          <w:sz w:val="28"/>
          <w:szCs w:val="28"/>
        </w:rPr>
        <w:t>__________</w:t>
      </w:r>
      <w:r>
        <w:rPr>
          <w:rFonts w:ascii="Times New Roman" w:hAnsi="Times New Roman" w:cs="Times New Roman"/>
          <w:sz w:val="28"/>
          <w:szCs w:val="28"/>
        </w:rPr>
        <w:t>_</w:t>
      </w:r>
      <w:r w:rsidRPr="003E3696">
        <w:rPr>
          <w:rFonts w:ascii="Times New Roman" w:hAnsi="Times New Roman" w:cs="Times New Roman"/>
          <w:sz w:val="28"/>
          <w:szCs w:val="28"/>
        </w:rPr>
        <w:t xml:space="preserve">  _____________________</w:t>
      </w:r>
      <w:r>
        <w:rPr>
          <w:rFonts w:ascii="Times New Roman" w:hAnsi="Times New Roman" w:cs="Times New Roman"/>
          <w:sz w:val="28"/>
          <w:szCs w:val="28"/>
        </w:rPr>
        <w:t>_</w:t>
      </w:r>
    </w:p>
    <w:p w:rsidR="00052456" w:rsidRPr="00BF4493" w:rsidRDefault="00052456" w:rsidP="00052456">
      <w:pPr>
        <w:pStyle w:val="ConsPlusNonformat"/>
        <w:widowControl/>
        <w:tabs>
          <w:tab w:val="left" w:pos="4678"/>
        </w:tabs>
        <w:rPr>
          <w:rFonts w:ascii="Times New Roman" w:hAnsi="Times New Roman" w:cs="Times New Roman"/>
          <w:sz w:val="24"/>
          <w:szCs w:val="24"/>
        </w:rPr>
      </w:pPr>
      <w:r>
        <w:rPr>
          <w:rFonts w:ascii="Times New Roman" w:hAnsi="Times New Roman" w:cs="Times New Roman"/>
          <w:sz w:val="24"/>
          <w:szCs w:val="24"/>
        </w:rPr>
        <w:t xml:space="preserve">                                                                    </w:t>
      </w:r>
      <w:r w:rsidRPr="00BF4493">
        <w:rPr>
          <w:rFonts w:ascii="Times New Roman" w:hAnsi="Times New Roman" w:cs="Times New Roman"/>
          <w:sz w:val="24"/>
          <w:szCs w:val="24"/>
        </w:rPr>
        <w:t xml:space="preserve"> </w:t>
      </w:r>
      <w:r w:rsidR="008E0D17">
        <w:rPr>
          <w:rFonts w:ascii="Times New Roman" w:hAnsi="Times New Roman" w:cs="Times New Roman"/>
          <w:sz w:val="24"/>
          <w:szCs w:val="24"/>
        </w:rPr>
        <w:tab/>
      </w:r>
      <w:r w:rsidRPr="00BF4493">
        <w:rPr>
          <w:rFonts w:ascii="Times New Roman" w:hAnsi="Times New Roman" w:cs="Times New Roman"/>
          <w:sz w:val="24"/>
          <w:szCs w:val="24"/>
        </w:rPr>
        <w:t>(подпись)             (инициалы, фамилия)</w:t>
      </w:r>
    </w:p>
    <w:p w:rsidR="00052456" w:rsidRDefault="00052456" w:rsidP="00052456">
      <w:pPr>
        <w:pStyle w:val="ConsPlusNonformat"/>
        <w:widowControl/>
        <w:rPr>
          <w:rFonts w:ascii="Times New Roman" w:hAnsi="Times New Roman" w:cs="Times New Roman"/>
          <w:sz w:val="28"/>
          <w:szCs w:val="28"/>
        </w:rPr>
      </w:pPr>
    </w:p>
    <w:p w:rsidR="00052456" w:rsidRPr="003E3696" w:rsidRDefault="00052456" w:rsidP="00052456">
      <w:pPr>
        <w:pStyle w:val="ConsPlusNonformat"/>
        <w:widowControl/>
        <w:rPr>
          <w:rFonts w:ascii="Times New Roman" w:hAnsi="Times New Roman" w:cs="Times New Roman"/>
          <w:sz w:val="28"/>
          <w:szCs w:val="28"/>
        </w:rPr>
      </w:pPr>
      <w:r w:rsidRPr="003E3696">
        <w:rPr>
          <w:rFonts w:ascii="Times New Roman" w:hAnsi="Times New Roman" w:cs="Times New Roman"/>
          <w:sz w:val="28"/>
          <w:szCs w:val="28"/>
        </w:rPr>
        <w:t>МП</w:t>
      </w:r>
      <w:r w:rsidR="008E0D17">
        <w:rPr>
          <w:rFonts w:ascii="Times New Roman" w:hAnsi="Times New Roman" w:cs="Times New Roman"/>
          <w:sz w:val="28"/>
          <w:szCs w:val="28"/>
        </w:rPr>
        <w:tab/>
      </w:r>
      <w:r w:rsidR="008E0D17">
        <w:rPr>
          <w:rFonts w:ascii="Times New Roman" w:hAnsi="Times New Roman" w:cs="Times New Roman"/>
          <w:sz w:val="28"/>
          <w:szCs w:val="28"/>
        </w:rPr>
        <w:tab/>
      </w:r>
      <w:r>
        <w:rPr>
          <w:rFonts w:ascii="Times New Roman" w:hAnsi="Times New Roman" w:cs="Times New Roman"/>
          <w:sz w:val="28"/>
          <w:szCs w:val="28"/>
        </w:rPr>
        <w:t>«</w:t>
      </w:r>
      <w:r w:rsidRPr="003E3696">
        <w:rPr>
          <w:rFonts w:ascii="Times New Roman" w:hAnsi="Times New Roman" w:cs="Times New Roman"/>
          <w:sz w:val="28"/>
          <w:szCs w:val="28"/>
        </w:rPr>
        <w:t>____</w:t>
      </w:r>
      <w:r>
        <w:rPr>
          <w:rFonts w:ascii="Times New Roman" w:hAnsi="Times New Roman" w:cs="Times New Roman"/>
          <w:sz w:val="28"/>
          <w:szCs w:val="28"/>
        </w:rPr>
        <w:t>» ____________ 201</w:t>
      </w:r>
      <w:r w:rsidRPr="003E3696">
        <w:rPr>
          <w:rFonts w:ascii="Times New Roman" w:hAnsi="Times New Roman" w:cs="Times New Roman"/>
          <w:sz w:val="28"/>
          <w:szCs w:val="28"/>
        </w:rPr>
        <w:t>__ г</w:t>
      </w:r>
      <w:r>
        <w:rPr>
          <w:rFonts w:ascii="Times New Roman" w:hAnsi="Times New Roman" w:cs="Times New Roman"/>
          <w:sz w:val="28"/>
          <w:szCs w:val="28"/>
        </w:rPr>
        <w:t>ода</w:t>
      </w:r>
      <w:r w:rsidRPr="003E3696">
        <w:rPr>
          <w:rFonts w:ascii="Times New Roman" w:hAnsi="Times New Roman" w:cs="Times New Roman"/>
          <w:sz w:val="28"/>
          <w:szCs w:val="28"/>
        </w:rPr>
        <w:t>.</w:t>
      </w:r>
    </w:p>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p w:rsidR="00052456" w:rsidRDefault="00052456" w:rsidP="00052456"/>
    <w:tbl>
      <w:tblPr>
        <w:tblW w:w="4497" w:type="dxa"/>
        <w:tblInd w:w="5070" w:type="dxa"/>
        <w:tblLook w:val="0000"/>
      </w:tblPr>
      <w:tblGrid>
        <w:gridCol w:w="4497"/>
      </w:tblGrid>
      <w:tr w:rsidR="00052456" w:rsidTr="00493976">
        <w:trPr>
          <w:trHeight w:val="2520"/>
        </w:trPr>
        <w:tc>
          <w:tcPr>
            <w:tcW w:w="4497" w:type="dxa"/>
          </w:tcPr>
          <w:p w:rsidR="00052456" w:rsidRPr="00015E65" w:rsidRDefault="00052456" w:rsidP="00493976">
            <w:pPr>
              <w:jc w:val="both"/>
              <w:outlineLvl w:val="1"/>
              <w:rPr>
                <w:sz w:val="28"/>
                <w:szCs w:val="28"/>
              </w:rPr>
            </w:pPr>
            <w:r w:rsidRPr="00015E65">
              <w:rPr>
                <w:sz w:val="28"/>
                <w:szCs w:val="28"/>
              </w:rPr>
              <w:lastRenderedPageBreak/>
              <w:t>Приложение № 2</w:t>
            </w:r>
          </w:p>
          <w:p w:rsidR="00052456" w:rsidRDefault="003E4DED" w:rsidP="00493976">
            <w:pPr>
              <w:jc w:val="both"/>
              <w:rPr>
                <w:sz w:val="28"/>
                <w:szCs w:val="28"/>
              </w:rPr>
            </w:pPr>
            <w:r>
              <w:rPr>
                <w:sz w:val="28"/>
                <w:szCs w:val="28"/>
              </w:rPr>
              <w:t>к П</w:t>
            </w:r>
            <w:r w:rsidR="00052456" w:rsidRPr="00B22502">
              <w:rPr>
                <w:sz w:val="28"/>
                <w:szCs w:val="28"/>
              </w:rPr>
              <w:t xml:space="preserve">орядку предоставления субсидий субъектам малого и </w:t>
            </w:r>
            <w:r w:rsidR="00493976">
              <w:rPr>
                <w:sz w:val="28"/>
                <w:szCs w:val="28"/>
              </w:rPr>
              <w:t xml:space="preserve">среднего предпринимательства на </w:t>
            </w:r>
            <w:r w:rsidR="00052456" w:rsidRPr="00B22502">
              <w:rPr>
                <w:sz w:val="28"/>
                <w:szCs w:val="28"/>
              </w:rPr>
              <w:t>возмещение части затрат за пользован</w:t>
            </w:r>
            <w:r w:rsidR="00493976">
              <w:rPr>
                <w:sz w:val="28"/>
                <w:szCs w:val="28"/>
              </w:rPr>
              <w:t xml:space="preserve">ие офисными и производственными </w:t>
            </w:r>
            <w:r w:rsidR="00052456" w:rsidRPr="00B22502">
              <w:rPr>
                <w:sz w:val="28"/>
                <w:szCs w:val="28"/>
              </w:rPr>
              <w:t>по</w:t>
            </w:r>
            <w:r w:rsidR="00493976">
              <w:rPr>
                <w:sz w:val="28"/>
                <w:szCs w:val="28"/>
              </w:rPr>
              <w:t xml:space="preserve">мещениями при реализации </w:t>
            </w:r>
            <w:proofErr w:type="spellStart"/>
            <w:proofErr w:type="gramStart"/>
            <w:r w:rsidR="00493976">
              <w:rPr>
                <w:sz w:val="28"/>
                <w:szCs w:val="28"/>
              </w:rPr>
              <w:t>бизнес-</w:t>
            </w:r>
            <w:r w:rsidR="00052456" w:rsidRPr="00B22502">
              <w:rPr>
                <w:sz w:val="28"/>
                <w:szCs w:val="28"/>
              </w:rPr>
              <w:t>проектов</w:t>
            </w:r>
            <w:proofErr w:type="spellEnd"/>
            <w:proofErr w:type="gramEnd"/>
          </w:p>
        </w:tc>
      </w:tr>
    </w:tbl>
    <w:p w:rsidR="00052456" w:rsidRDefault="00052456" w:rsidP="00052456">
      <w:pPr>
        <w:ind w:right="-143"/>
        <w:jc w:val="right"/>
        <w:outlineLvl w:val="1"/>
        <w:rPr>
          <w:sz w:val="28"/>
          <w:szCs w:val="28"/>
        </w:rPr>
      </w:pPr>
    </w:p>
    <w:p w:rsidR="00052456" w:rsidRPr="00690560" w:rsidRDefault="00052456" w:rsidP="00052456">
      <w:pPr>
        <w:pStyle w:val="ConsPlusNonformat"/>
        <w:widowControl/>
        <w:jc w:val="center"/>
        <w:rPr>
          <w:rFonts w:ascii="Times New Roman" w:hAnsi="Times New Roman" w:cs="Times New Roman"/>
          <w:sz w:val="28"/>
          <w:szCs w:val="28"/>
        </w:rPr>
      </w:pPr>
      <w:r w:rsidRPr="00690560">
        <w:rPr>
          <w:rFonts w:ascii="Times New Roman" w:hAnsi="Times New Roman" w:cs="Times New Roman"/>
          <w:sz w:val="28"/>
          <w:szCs w:val="28"/>
        </w:rPr>
        <w:t>АНКЕТА</w:t>
      </w:r>
    </w:p>
    <w:p w:rsidR="00052456" w:rsidRPr="00690560" w:rsidRDefault="00052456" w:rsidP="00052456">
      <w:pPr>
        <w:pStyle w:val="ConsPlusNonformat"/>
        <w:widowControl/>
        <w:jc w:val="center"/>
        <w:rPr>
          <w:rFonts w:ascii="Times New Roman" w:hAnsi="Times New Roman" w:cs="Times New Roman"/>
          <w:sz w:val="28"/>
          <w:szCs w:val="28"/>
        </w:rPr>
      </w:pPr>
      <w:r w:rsidRPr="00690560">
        <w:rPr>
          <w:rFonts w:ascii="Times New Roman" w:hAnsi="Times New Roman" w:cs="Times New Roman"/>
          <w:sz w:val="28"/>
          <w:szCs w:val="28"/>
        </w:rPr>
        <w:t>субъекта малого и среднего предпринимательства</w:t>
      </w:r>
    </w:p>
    <w:p w:rsidR="00052456" w:rsidRPr="00690560"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052456" w:rsidRPr="00690560" w:rsidRDefault="00052456" w:rsidP="00052456">
      <w:pPr>
        <w:pStyle w:val="ConsPlusNonformat"/>
        <w:widowControl/>
        <w:jc w:val="center"/>
        <w:rPr>
          <w:rFonts w:ascii="Times New Roman" w:hAnsi="Times New Roman" w:cs="Times New Roman"/>
          <w:sz w:val="24"/>
          <w:szCs w:val="24"/>
        </w:rPr>
      </w:pPr>
      <w:r w:rsidRPr="00690560">
        <w:rPr>
          <w:rFonts w:ascii="Times New Roman" w:hAnsi="Times New Roman" w:cs="Times New Roman"/>
          <w:sz w:val="24"/>
          <w:szCs w:val="24"/>
        </w:rPr>
        <w:t>(полное наименование субъекта малого и среднего предпринимательства)</w:t>
      </w:r>
    </w:p>
    <w:p w:rsidR="00052456" w:rsidRPr="00690560" w:rsidRDefault="00052456" w:rsidP="00052456">
      <w:pPr>
        <w:pStyle w:val="ConsPlusNonformat"/>
        <w:widowControl/>
        <w:rPr>
          <w:rFonts w:ascii="Times New Roman" w:hAnsi="Times New Roman" w:cs="Times New Roman"/>
          <w:sz w:val="24"/>
          <w:szCs w:val="24"/>
        </w:rPr>
      </w:pPr>
    </w:p>
    <w:p w:rsidR="00052456"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Место, д</w:t>
      </w:r>
      <w:r>
        <w:rPr>
          <w:rFonts w:ascii="Times New Roman" w:hAnsi="Times New Roman" w:cs="Times New Roman"/>
          <w:sz w:val="28"/>
          <w:szCs w:val="28"/>
        </w:rPr>
        <w:t>ата государственной регистрации</w:t>
      </w:r>
      <w:r w:rsidRPr="00690560">
        <w:rPr>
          <w:rFonts w:ascii="Times New Roman" w:hAnsi="Times New Roman" w:cs="Times New Roman"/>
          <w:sz w:val="28"/>
          <w:szCs w:val="28"/>
        </w:rPr>
        <w:t>____</w:t>
      </w:r>
      <w:r>
        <w:rPr>
          <w:rFonts w:ascii="Times New Roman" w:hAnsi="Times New Roman" w:cs="Times New Roman"/>
          <w:sz w:val="28"/>
          <w:szCs w:val="28"/>
        </w:rPr>
        <w:t>__________________________</w:t>
      </w:r>
    </w:p>
    <w:p w:rsidR="00052456" w:rsidRPr="00690560"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52456" w:rsidRPr="00690560"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ИНН/КПП</w:t>
      </w:r>
      <w:r w:rsidRPr="00690560">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w:t>
      </w:r>
    </w:p>
    <w:p w:rsidR="00052456"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proofErr w:type="gramStart"/>
      <w:r w:rsidRPr="00690560">
        <w:rPr>
          <w:rFonts w:ascii="Times New Roman" w:hAnsi="Times New Roman" w:cs="Times New Roman"/>
          <w:sz w:val="28"/>
          <w:szCs w:val="28"/>
        </w:rPr>
        <w:t>Местонахождение юридическог</w:t>
      </w:r>
      <w:r>
        <w:rPr>
          <w:rFonts w:ascii="Times New Roman" w:hAnsi="Times New Roman" w:cs="Times New Roman"/>
          <w:sz w:val="28"/>
          <w:szCs w:val="28"/>
        </w:rPr>
        <w:t xml:space="preserve">о лица (место жительства – для </w:t>
      </w:r>
      <w:proofErr w:type="spellStart"/>
      <w:r w:rsidRPr="00690560">
        <w:rPr>
          <w:rFonts w:ascii="Times New Roman" w:hAnsi="Times New Roman" w:cs="Times New Roman"/>
          <w:sz w:val="28"/>
          <w:szCs w:val="28"/>
        </w:rPr>
        <w:t>индивидуа</w:t>
      </w:r>
      <w:r>
        <w:rPr>
          <w:rFonts w:ascii="Times New Roman" w:hAnsi="Times New Roman" w:cs="Times New Roman"/>
          <w:sz w:val="28"/>
          <w:szCs w:val="28"/>
        </w:rPr>
        <w:t>ль-</w:t>
      </w:r>
      <w:r w:rsidRPr="00690560">
        <w:rPr>
          <w:rFonts w:ascii="Times New Roman" w:hAnsi="Times New Roman" w:cs="Times New Roman"/>
          <w:sz w:val="28"/>
          <w:szCs w:val="28"/>
        </w:rPr>
        <w:t>ного</w:t>
      </w:r>
      <w:proofErr w:type="spellEnd"/>
      <w:r>
        <w:rPr>
          <w:rFonts w:ascii="Times New Roman" w:hAnsi="Times New Roman" w:cs="Times New Roman"/>
          <w:sz w:val="28"/>
          <w:szCs w:val="28"/>
        </w:rPr>
        <w:t xml:space="preserve"> </w:t>
      </w:r>
      <w:r w:rsidRPr="00690560">
        <w:rPr>
          <w:rFonts w:ascii="Times New Roman" w:hAnsi="Times New Roman" w:cs="Times New Roman"/>
          <w:sz w:val="28"/>
          <w:szCs w:val="28"/>
        </w:rPr>
        <w:t>п</w:t>
      </w:r>
      <w:r>
        <w:rPr>
          <w:rFonts w:ascii="Times New Roman" w:hAnsi="Times New Roman" w:cs="Times New Roman"/>
          <w:sz w:val="28"/>
          <w:szCs w:val="28"/>
        </w:rPr>
        <w:t>редпринимателя</w:t>
      </w:r>
      <w:r w:rsidR="008E0D17">
        <w:rPr>
          <w:rFonts w:ascii="Times New Roman" w:hAnsi="Times New Roman" w:cs="Times New Roman"/>
          <w:sz w:val="28"/>
          <w:szCs w:val="28"/>
        </w:rPr>
        <w:t xml:space="preserve"> </w:t>
      </w:r>
      <w:r>
        <w:rPr>
          <w:rFonts w:ascii="Times New Roman" w:hAnsi="Times New Roman" w:cs="Times New Roman"/>
          <w:sz w:val="28"/>
          <w:szCs w:val="28"/>
        </w:rPr>
        <w:t>___</w:t>
      </w:r>
      <w:r w:rsidRPr="00690560">
        <w:rPr>
          <w:rFonts w:ascii="Times New Roman" w:hAnsi="Times New Roman" w:cs="Times New Roman"/>
          <w:sz w:val="28"/>
          <w:szCs w:val="28"/>
        </w:rPr>
        <w:t>__________</w:t>
      </w:r>
      <w:r>
        <w:rPr>
          <w:rFonts w:ascii="Times New Roman" w:hAnsi="Times New Roman" w:cs="Times New Roman"/>
          <w:sz w:val="28"/>
          <w:szCs w:val="28"/>
        </w:rPr>
        <w:t>_________________________________</w:t>
      </w:r>
      <w:proofErr w:type="gramEnd"/>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052456" w:rsidRPr="00690560"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Номер те</w:t>
      </w:r>
      <w:r>
        <w:rPr>
          <w:rFonts w:ascii="Times New Roman" w:hAnsi="Times New Roman" w:cs="Times New Roman"/>
          <w:sz w:val="28"/>
          <w:szCs w:val="28"/>
        </w:rPr>
        <w:t xml:space="preserve">лефона __________________ </w:t>
      </w:r>
      <w:r w:rsidRPr="00690560">
        <w:rPr>
          <w:rFonts w:ascii="Times New Roman" w:hAnsi="Times New Roman" w:cs="Times New Roman"/>
          <w:sz w:val="28"/>
          <w:szCs w:val="28"/>
        </w:rPr>
        <w:t>фак</w:t>
      </w:r>
      <w:r>
        <w:rPr>
          <w:rFonts w:ascii="Times New Roman" w:hAnsi="Times New Roman" w:cs="Times New Roman"/>
          <w:sz w:val="28"/>
          <w:szCs w:val="28"/>
        </w:rPr>
        <w:t>с ____________________________</w:t>
      </w:r>
    </w:p>
    <w:p w:rsidR="00052456" w:rsidRPr="00690560"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А</w:t>
      </w:r>
      <w:r w:rsidRPr="00690560">
        <w:rPr>
          <w:rFonts w:ascii="Times New Roman" w:hAnsi="Times New Roman" w:cs="Times New Roman"/>
          <w:sz w:val="28"/>
          <w:szCs w:val="28"/>
        </w:rPr>
        <w:t>дрес электронной почты _____________________________________</w:t>
      </w:r>
      <w:r>
        <w:rPr>
          <w:rFonts w:ascii="Times New Roman" w:hAnsi="Times New Roman" w:cs="Times New Roman"/>
          <w:sz w:val="28"/>
          <w:szCs w:val="28"/>
        </w:rPr>
        <w:t>______</w:t>
      </w:r>
    </w:p>
    <w:p w:rsidR="00052456" w:rsidRPr="00690560"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Основно</w:t>
      </w:r>
      <w:proofErr w:type="gramStart"/>
      <w:r w:rsidRPr="00690560">
        <w:rPr>
          <w:rFonts w:ascii="Times New Roman" w:hAnsi="Times New Roman" w:cs="Times New Roman"/>
          <w:sz w:val="28"/>
          <w:szCs w:val="28"/>
        </w:rPr>
        <w:t>й(</w:t>
      </w:r>
      <w:proofErr w:type="spellStart"/>
      <w:proofErr w:type="gramEnd"/>
      <w:r w:rsidRPr="00690560">
        <w:rPr>
          <w:rFonts w:ascii="Times New Roman" w:hAnsi="Times New Roman" w:cs="Times New Roman"/>
          <w:sz w:val="28"/>
          <w:szCs w:val="28"/>
        </w:rPr>
        <w:t>ые</w:t>
      </w:r>
      <w:proofErr w:type="spellEnd"/>
      <w:r w:rsidRPr="00690560">
        <w:rPr>
          <w:rFonts w:ascii="Times New Roman" w:hAnsi="Times New Roman" w:cs="Times New Roman"/>
          <w:sz w:val="28"/>
          <w:szCs w:val="28"/>
        </w:rPr>
        <w:t>) вид(</w:t>
      </w:r>
      <w:proofErr w:type="spellStart"/>
      <w:r w:rsidRPr="00690560">
        <w:rPr>
          <w:rFonts w:ascii="Times New Roman" w:hAnsi="Times New Roman" w:cs="Times New Roman"/>
          <w:sz w:val="28"/>
          <w:szCs w:val="28"/>
        </w:rPr>
        <w:t>ы</w:t>
      </w:r>
      <w:proofErr w:type="spellEnd"/>
      <w:r w:rsidRPr="00690560">
        <w:rPr>
          <w:rFonts w:ascii="Times New Roman" w:hAnsi="Times New Roman" w:cs="Times New Roman"/>
          <w:sz w:val="28"/>
          <w:szCs w:val="28"/>
        </w:rPr>
        <w:t>) деятельности: _________</w:t>
      </w:r>
      <w:r>
        <w:rPr>
          <w:rFonts w:ascii="Times New Roman" w:hAnsi="Times New Roman" w:cs="Times New Roman"/>
          <w:sz w:val="28"/>
          <w:szCs w:val="28"/>
        </w:rPr>
        <w:t>__________________________</w:t>
      </w: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052456"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Руководитель (</w:t>
      </w:r>
      <w:r>
        <w:rPr>
          <w:rFonts w:ascii="Times New Roman" w:hAnsi="Times New Roman" w:cs="Times New Roman"/>
          <w:sz w:val="28"/>
          <w:szCs w:val="28"/>
        </w:rPr>
        <w:t>должность, инициалы, фамилия)</w:t>
      </w:r>
      <w:r w:rsidRPr="00690560">
        <w:rPr>
          <w:rFonts w:ascii="Times New Roman" w:hAnsi="Times New Roman" w:cs="Times New Roman"/>
          <w:sz w:val="28"/>
          <w:szCs w:val="28"/>
        </w:rPr>
        <w:t>____________</w:t>
      </w:r>
      <w:r>
        <w:rPr>
          <w:rFonts w:ascii="Times New Roman" w:hAnsi="Times New Roman" w:cs="Times New Roman"/>
          <w:sz w:val="28"/>
          <w:szCs w:val="28"/>
        </w:rPr>
        <w:t>_____________</w:t>
      </w:r>
    </w:p>
    <w:p w:rsidR="00052456" w:rsidRPr="00690560"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52456" w:rsidRDefault="00052456" w:rsidP="00052456">
      <w:pPr>
        <w:pStyle w:val="ConsPlusNonformat"/>
        <w:widowControl/>
        <w:rPr>
          <w:rFonts w:ascii="Times New Roman" w:hAnsi="Times New Roman" w:cs="Times New Roman"/>
          <w:sz w:val="28"/>
          <w:szCs w:val="28"/>
        </w:rPr>
      </w:pPr>
    </w:p>
    <w:p w:rsidR="00052456" w:rsidRDefault="00052456" w:rsidP="00052456">
      <w:pPr>
        <w:pStyle w:val="ConsPlusNonformat"/>
        <w:widowControl/>
        <w:rPr>
          <w:rFonts w:ascii="Times New Roman" w:hAnsi="Times New Roman" w:cs="Times New Roman"/>
          <w:sz w:val="28"/>
          <w:szCs w:val="28"/>
        </w:rPr>
      </w:pPr>
      <w:r w:rsidRPr="00CB00CB">
        <w:rPr>
          <w:rFonts w:ascii="Times New Roman" w:hAnsi="Times New Roman" w:cs="Times New Roman"/>
          <w:sz w:val="28"/>
          <w:szCs w:val="28"/>
        </w:rPr>
        <w:t>Краткое описание деятельности</w:t>
      </w:r>
      <w:r>
        <w:rPr>
          <w:rFonts w:ascii="Times New Roman" w:hAnsi="Times New Roman" w:cs="Times New Roman"/>
          <w:sz w:val="28"/>
          <w:szCs w:val="28"/>
        </w:rPr>
        <w:t>,</w:t>
      </w:r>
      <w:r w:rsidRPr="00CB00CB">
        <w:rPr>
          <w:rFonts w:ascii="Times New Roman" w:hAnsi="Times New Roman" w:cs="Times New Roman"/>
          <w:sz w:val="28"/>
          <w:szCs w:val="28"/>
        </w:rPr>
        <w:t xml:space="preserve"> осуществляемой субъектом</w:t>
      </w:r>
      <w:r>
        <w:rPr>
          <w:rFonts w:ascii="Times New Roman" w:hAnsi="Times New Roman" w:cs="Times New Roman"/>
          <w:sz w:val="28"/>
          <w:szCs w:val="28"/>
        </w:rPr>
        <w:t>______________</w:t>
      </w:r>
    </w:p>
    <w:p w:rsidR="00052456"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sidR="008E0D17">
        <w:rPr>
          <w:rFonts w:ascii="Times New Roman" w:hAnsi="Times New Roman" w:cs="Times New Roman"/>
          <w:sz w:val="28"/>
          <w:szCs w:val="28"/>
        </w:rPr>
        <w:t>_</w:t>
      </w:r>
    </w:p>
    <w:p w:rsidR="00052456" w:rsidRPr="00CB00CB" w:rsidRDefault="00052456" w:rsidP="00052456">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w:t>
      </w:r>
      <w:r w:rsidR="008E0D17">
        <w:rPr>
          <w:rFonts w:ascii="Times New Roman" w:hAnsi="Times New Roman" w:cs="Times New Roman"/>
          <w:sz w:val="28"/>
          <w:szCs w:val="28"/>
        </w:rPr>
        <w:t>________________________________</w:t>
      </w:r>
    </w:p>
    <w:p w:rsidR="00052456" w:rsidRPr="00690560" w:rsidRDefault="00052456"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Достоверность представленных сведений гарантирую.</w:t>
      </w:r>
    </w:p>
    <w:p w:rsidR="00052456" w:rsidRDefault="00052456" w:rsidP="00052456">
      <w:pPr>
        <w:pStyle w:val="ConsPlusNonformat"/>
        <w:widowControl/>
        <w:rPr>
          <w:rFonts w:ascii="Times New Roman" w:hAnsi="Times New Roman" w:cs="Times New Roman"/>
          <w:sz w:val="28"/>
          <w:szCs w:val="28"/>
        </w:rPr>
      </w:pPr>
    </w:p>
    <w:p w:rsidR="00C05341" w:rsidRDefault="00C05341" w:rsidP="00052456">
      <w:pPr>
        <w:pStyle w:val="ConsPlusNonformat"/>
        <w:widowControl/>
        <w:rPr>
          <w:rFonts w:ascii="Times New Roman" w:hAnsi="Times New Roman" w:cs="Times New Roman"/>
          <w:sz w:val="28"/>
          <w:szCs w:val="28"/>
        </w:rPr>
      </w:pPr>
    </w:p>
    <w:p w:rsidR="00C05341" w:rsidRPr="00690560" w:rsidRDefault="00C05341" w:rsidP="00052456">
      <w:pPr>
        <w:pStyle w:val="ConsPlusNonformat"/>
        <w:widowControl/>
        <w:rPr>
          <w:rFonts w:ascii="Times New Roman" w:hAnsi="Times New Roman" w:cs="Times New Roman"/>
          <w:sz w:val="28"/>
          <w:szCs w:val="28"/>
        </w:rPr>
      </w:pPr>
    </w:p>
    <w:p w:rsidR="00052456" w:rsidRPr="00690560"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Руководитель организации</w:t>
      </w:r>
    </w:p>
    <w:p w:rsidR="00052456" w:rsidRPr="00690560" w:rsidRDefault="00052456" w:rsidP="00052456">
      <w:pPr>
        <w:pStyle w:val="ConsPlusNonformat"/>
        <w:widowControl/>
        <w:rPr>
          <w:rFonts w:ascii="Times New Roman" w:hAnsi="Times New Roman" w:cs="Times New Roman"/>
          <w:sz w:val="28"/>
          <w:szCs w:val="28"/>
        </w:rPr>
      </w:pPr>
      <w:r w:rsidRPr="00AB5314">
        <w:rPr>
          <w:rFonts w:ascii="Times New Roman" w:hAnsi="Times New Roman" w:cs="Times New Roman"/>
          <w:sz w:val="24"/>
          <w:szCs w:val="24"/>
        </w:rPr>
        <w:t xml:space="preserve">(индивидуальный предприниматель) </w:t>
      </w:r>
      <w:r w:rsidRPr="00690560">
        <w:rPr>
          <w:rFonts w:ascii="Times New Roman" w:hAnsi="Times New Roman" w:cs="Times New Roman"/>
          <w:sz w:val="28"/>
          <w:szCs w:val="28"/>
        </w:rPr>
        <w:t>____</w:t>
      </w:r>
      <w:r>
        <w:rPr>
          <w:rFonts w:ascii="Times New Roman" w:hAnsi="Times New Roman" w:cs="Times New Roman"/>
          <w:sz w:val="28"/>
          <w:szCs w:val="28"/>
        </w:rPr>
        <w:t xml:space="preserve">______ </w:t>
      </w:r>
      <w:r w:rsidR="00342A8A">
        <w:rPr>
          <w:rFonts w:ascii="Times New Roman" w:hAnsi="Times New Roman" w:cs="Times New Roman"/>
          <w:sz w:val="28"/>
          <w:szCs w:val="28"/>
        </w:rPr>
        <w:t xml:space="preserve"> </w:t>
      </w:r>
      <w:r>
        <w:rPr>
          <w:rFonts w:ascii="Times New Roman" w:hAnsi="Times New Roman" w:cs="Times New Roman"/>
          <w:sz w:val="28"/>
          <w:szCs w:val="28"/>
        </w:rPr>
        <w:t>_____________________</w:t>
      </w:r>
    </w:p>
    <w:p w:rsidR="00052456" w:rsidRPr="00AB5314" w:rsidRDefault="00052456" w:rsidP="00052456">
      <w:pPr>
        <w:pStyle w:val="ConsPlusNonformat"/>
        <w:widowControl/>
        <w:rPr>
          <w:rFonts w:ascii="Times New Roman" w:hAnsi="Times New Roman" w:cs="Times New Roman"/>
          <w:sz w:val="24"/>
          <w:szCs w:val="24"/>
        </w:rPr>
      </w:pPr>
      <w:r w:rsidRPr="00AB53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5314">
        <w:rPr>
          <w:rFonts w:ascii="Times New Roman" w:hAnsi="Times New Roman" w:cs="Times New Roman"/>
          <w:sz w:val="24"/>
          <w:szCs w:val="24"/>
        </w:rPr>
        <w:t xml:space="preserve">  (подпись)            (инициалы, фамилия)</w:t>
      </w:r>
    </w:p>
    <w:p w:rsidR="00342A8A" w:rsidRDefault="00342A8A" w:rsidP="00052456">
      <w:pPr>
        <w:pStyle w:val="ConsPlusNonformat"/>
        <w:widowControl/>
        <w:rPr>
          <w:rFonts w:ascii="Times New Roman" w:hAnsi="Times New Roman" w:cs="Times New Roman"/>
          <w:sz w:val="28"/>
          <w:szCs w:val="28"/>
        </w:rPr>
      </w:pPr>
    </w:p>
    <w:p w:rsidR="00052456" w:rsidRDefault="00052456" w:rsidP="00052456">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МП</w:t>
      </w:r>
      <w:r w:rsidR="00342A8A">
        <w:rPr>
          <w:rFonts w:ascii="Times New Roman" w:hAnsi="Times New Roman" w:cs="Times New Roman"/>
          <w:sz w:val="28"/>
          <w:szCs w:val="28"/>
        </w:rPr>
        <w:tab/>
      </w:r>
      <w:r w:rsidR="00342A8A">
        <w:rPr>
          <w:rFonts w:ascii="Times New Roman" w:hAnsi="Times New Roman" w:cs="Times New Roman"/>
          <w:sz w:val="28"/>
          <w:szCs w:val="28"/>
        </w:rPr>
        <w:tab/>
      </w:r>
      <w:r w:rsidRPr="004D7EC1">
        <w:rPr>
          <w:rFonts w:ascii="Times New Roman" w:hAnsi="Times New Roman" w:cs="Times New Roman"/>
          <w:sz w:val="28"/>
          <w:szCs w:val="28"/>
        </w:rPr>
        <w:t>«____» _________ 201_ года.</w:t>
      </w:r>
    </w:p>
    <w:p w:rsidR="00052456" w:rsidRDefault="00052456" w:rsidP="00052456">
      <w:pPr>
        <w:tabs>
          <w:tab w:val="left" w:pos="5529"/>
        </w:tabs>
        <w:ind w:left="5670" w:right="-172"/>
        <w:outlineLvl w:val="1"/>
        <w:rPr>
          <w:sz w:val="28"/>
          <w:szCs w:val="28"/>
        </w:rPr>
      </w:pPr>
    </w:p>
    <w:p w:rsidR="00C8039F" w:rsidRDefault="00C8039F" w:rsidP="00052456">
      <w:pPr>
        <w:tabs>
          <w:tab w:val="left" w:pos="5529"/>
        </w:tabs>
        <w:ind w:left="5670" w:right="-172"/>
        <w:outlineLvl w:val="1"/>
        <w:rPr>
          <w:sz w:val="27"/>
          <w:szCs w:val="27"/>
        </w:rPr>
      </w:pPr>
    </w:p>
    <w:p w:rsidR="00493976" w:rsidRPr="00015E65" w:rsidRDefault="00493976" w:rsidP="00080703">
      <w:pPr>
        <w:tabs>
          <w:tab w:val="left" w:pos="3969"/>
        </w:tabs>
        <w:ind w:left="5103"/>
        <w:jc w:val="both"/>
        <w:outlineLvl w:val="1"/>
        <w:rPr>
          <w:sz w:val="28"/>
          <w:szCs w:val="28"/>
        </w:rPr>
      </w:pPr>
      <w:r w:rsidRPr="00015E65">
        <w:rPr>
          <w:sz w:val="28"/>
          <w:szCs w:val="28"/>
        </w:rPr>
        <w:lastRenderedPageBreak/>
        <w:t xml:space="preserve">Приложение № </w:t>
      </w:r>
      <w:r w:rsidR="00080703">
        <w:rPr>
          <w:sz w:val="28"/>
          <w:szCs w:val="28"/>
        </w:rPr>
        <w:t>3</w:t>
      </w:r>
    </w:p>
    <w:p w:rsidR="00493976" w:rsidRDefault="003E4DED" w:rsidP="00080703">
      <w:pPr>
        <w:ind w:left="5103"/>
        <w:jc w:val="both"/>
        <w:rPr>
          <w:bCs/>
        </w:rPr>
      </w:pPr>
      <w:r>
        <w:rPr>
          <w:sz w:val="28"/>
          <w:szCs w:val="28"/>
        </w:rPr>
        <w:t>к П</w:t>
      </w:r>
      <w:r w:rsidR="00080703">
        <w:rPr>
          <w:sz w:val="28"/>
          <w:szCs w:val="28"/>
        </w:rPr>
        <w:t xml:space="preserve">орядку предоставления </w:t>
      </w:r>
      <w:r w:rsidR="00493976" w:rsidRPr="00B22502">
        <w:rPr>
          <w:sz w:val="28"/>
          <w:szCs w:val="28"/>
        </w:rPr>
        <w:t xml:space="preserve">субсидий субъектам малого и </w:t>
      </w:r>
      <w:r w:rsidR="00493976">
        <w:rPr>
          <w:sz w:val="28"/>
          <w:szCs w:val="28"/>
        </w:rPr>
        <w:t xml:space="preserve">среднего предпринимательства на </w:t>
      </w:r>
      <w:r w:rsidR="00493976" w:rsidRPr="00B22502">
        <w:rPr>
          <w:sz w:val="28"/>
          <w:szCs w:val="28"/>
        </w:rPr>
        <w:t>возмещение части затрат за пользован</w:t>
      </w:r>
      <w:r w:rsidR="00493976">
        <w:rPr>
          <w:sz w:val="28"/>
          <w:szCs w:val="28"/>
        </w:rPr>
        <w:t xml:space="preserve">ие офисными и производственными </w:t>
      </w:r>
      <w:r w:rsidR="00493976" w:rsidRPr="00B22502">
        <w:rPr>
          <w:sz w:val="28"/>
          <w:szCs w:val="28"/>
        </w:rPr>
        <w:t>по</w:t>
      </w:r>
      <w:r w:rsidR="00493976">
        <w:rPr>
          <w:sz w:val="28"/>
          <w:szCs w:val="28"/>
        </w:rPr>
        <w:t xml:space="preserve">мещениями при реализации </w:t>
      </w:r>
      <w:proofErr w:type="spellStart"/>
      <w:proofErr w:type="gramStart"/>
      <w:r w:rsidR="00493976">
        <w:rPr>
          <w:sz w:val="28"/>
          <w:szCs w:val="28"/>
        </w:rPr>
        <w:t>бизнес-</w:t>
      </w:r>
      <w:r w:rsidR="00493976" w:rsidRPr="00B22502">
        <w:rPr>
          <w:sz w:val="28"/>
          <w:szCs w:val="28"/>
        </w:rPr>
        <w:t>проектов</w:t>
      </w:r>
      <w:proofErr w:type="spellEnd"/>
      <w:proofErr w:type="gramEnd"/>
    </w:p>
    <w:p w:rsidR="00493976" w:rsidRDefault="00493976" w:rsidP="00052456">
      <w:pPr>
        <w:jc w:val="center"/>
        <w:rPr>
          <w:bCs/>
        </w:rPr>
      </w:pPr>
    </w:p>
    <w:p w:rsidR="00052456" w:rsidRPr="00080703" w:rsidRDefault="00052456" w:rsidP="00052456">
      <w:pPr>
        <w:jc w:val="center"/>
        <w:rPr>
          <w:sz w:val="28"/>
          <w:szCs w:val="28"/>
        </w:rPr>
      </w:pPr>
      <w:r w:rsidRPr="00080703">
        <w:rPr>
          <w:bCs/>
          <w:sz w:val="28"/>
          <w:szCs w:val="28"/>
        </w:rPr>
        <w:t>РАСЧЕТ</w:t>
      </w:r>
    </w:p>
    <w:p w:rsidR="00052456" w:rsidRPr="00080703" w:rsidRDefault="00052456" w:rsidP="000D7A82">
      <w:pPr>
        <w:jc w:val="center"/>
        <w:rPr>
          <w:sz w:val="28"/>
          <w:szCs w:val="28"/>
        </w:rPr>
      </w:pPr>
      <w:r w:rsidRPr="00080703">
        <w:rPr>
          <w:sz w:val="28"/>
          <w:szCs w:val="28"/>
        </w:rPr>
        <w:t xml:space="preserve">размера субсидии, предоставляемой в 20___ году из городского бюджета субъектам предпринимательства по договору аренды за пользование офисным и/или производственным помещением, заключенному </w:t>
      </w:r>
    </w:p>
    <w:p w:rsidR="000D7A82" w:rsidRPr="00F22E15" w:rsidRDefault="000D7A82" w:rsidP="000D7A82">
      <w:pPr>
        <w:jc w:val="center"/>
        <w:rPr>
          <w:sz w:val="16"/>
          <w:szCs w:val="16"/>
        </w:rPr>
      </w:pPr>
    </w:p>
    <w:p w:rsidR="00257B21" w:rsidRDefault="00052456" w:rsidP="00080703">
      <w:pPr>
        <w:jc w:val="both"/>
      </w:pPr>
      <w:r w:rsidRPr="00AD7246">
        <w:t>___________________________________________________</w:t>
      </w:r>
      <w:r w:rsidR="000D7A82">
        <w:t>_________________________</w:t>
      </w:r>
      <w:r w:rsidR="00080703">
        <w:t>_</w:t>
      </w:r>
    </w:p>
    <w:p w:rsidR="00052456" w:rsidRPr="00F22E15" w:rsidRDefault="00052456" w:rsidP="00080703">
      <w:pPr>
        <w:jc w:val="center"/>
      </w:pPr>
      <w:r w:rsidRPr="00F22E15">
        <w:t>(полное наименование субъекта предпринимательства)</w:t>
      </w:r>
    </w:p>
    <w:p w:rsidR="00080703" w:rsidRPr="00080703" w:rsidRDefault="00080703" w:rsidP="00080703">
      <w:pPr>
        <w:jc w:val="both"/>
        <w:rPr>
          <w:sz w:val="16"/>
          <w:szCs w:val="16"/>
        </w:rPr>
      </w:pPr>
    </w:p>
    <w:p w:rsidR="00052456" w:rsidRPr="00080703" w:rsidRDefault="00052456" w:rsidP="00080703">
      <w:pPr>
        <w:jc w:val="both"/>
        <w:rPr>
          <w:sz w:val="28"/>
          <w:szCs w:val="28"/>
        </w:rPr>
      </w:pPr>
      <w:r w:rsidRPr="00080703">
        <w:rPr>
          <w:sz w:val="28"/>
          <w:szCs w:val="28"/>
        </w:rPr>
        <w:t xml:space="preserve">ИНН____________________________  </w:t>
      </w:r>
      <w:proofErr w:type="spellStart"/>
      <w:proofErr w:type="gramStart"/>
      <w:r w:rsidRPr="00080703">
        <w:rPr>
          <w:sz w:val="28"/>
          <w:szCs w:val="28"/>
        </w:rPr>
        <w:t>р</w:t>
      </w:r>
      <w:proofErr w:type="spellEnd"/>
      <w:proofErr w:type="gramEnd"/>
      <w:r w:rsidRPr="00080703">
        <w:rPr>
          <w:sz w:val="28"/>
          <w:szCs w:val="28"/>
        </w:rPr>
        <w:t>/</w:t>
      </w:r>
      <w:proofErr w:type="spellStart"/>
      <w:r w:rsidRPr="00080703">
        <w:rPr>
          <w:sz w:val="28"/>
          <w:szCs w:val="28"/>
        </w:rPr>
        <w:t>сч</w:t>
      </w:r>
      <w:proofErr w:type="spellEnd"/>
      <w:r w:rsidRPr="00080703">
        <w:rPr>
          <w:sz w:val="28"/>
          <w:szCs w:val="28"/>
        </w:rPr>
        <w:t xml:space="preserve"> _____________________________</w:t>
      </w:r>
    </w:p>
    <w:p w:rsidR="000D7A82" w:rsidRPr="00342A8A" w:rsidRDefault="000D7A82" w:rsidP="00080703">
      <w:pPr>
        <w:jc w:val="both"/>
        <w:rPr>
          <w:sz w:val="12"/>
          <w:szCs w:val="12"/>
        </w:rPr>
      </w:pPr>
    </w:p>
    <w:p w:rsidR="00052456" w:rsidRPr="00080703" w:rsidRDefault="000D7A82" w:rsidP="00080703">
      <w:pPr>
        <w:jc w:val="both"/>
        <w:rPr>
          <w:sz w:val="28"/>
          <w:szCs w:val="28"/>
        </w:rPr>
      </w:pPr>
      <w:r w:rsidRPr="00080703">
        <w:rPr>
          <w:sz w:val="28"/>
          <w:szCs w:val="28"/>
        </w:rPr>
        <w:t xml:space="preserve">Наименование </w:t>
      </w:r>
      <w:proofErr w:type="spellStart"/>
      <w:r w:rsidRPr="00080703">
        <w:rPr>
          <w:sz w:val="28"/>
          <w:szCs w:val="28"/>
        </w:rPr>
        <w:t>банка</w:t>
      </w:r>
      <w:r w:rsidR="00052456" w:rsidRPr="00080703">
        <w:rPr>
          <w:sz w:val="28"/>
          <w:szCs w:val="28"/>
        </w:rPr>
        <w:t>_</w:t>
      </w:r>
      <w:r w:rsidRPr="00080703">
        <w:rPr>
          <w:sz w:val="28"/>
          <w:szCs w:val="28"/>
        </w:rPr>
        <w:t>__________________________БИК</w:t>
      </w:r>
      <w:proofErr w:type="spellEnd"/>
      <w:r w:rsidRPr="00080703">
        <w:rPr>
          <w:sz w:val="28"/>
          <w:szCs w:val="28"/>
        </w:rPr>
        <w:t>__________________</w:t>
      </w:r>
    </w:p>
    <w:p w:rsidR="000D7A82" w:rsidRPr="00342A8A" w:rsidRDefault="000D7A82" w:rsidP="00080703">
      <w:pPr>
        <w:jc w:val="both"/>
        <w:rPr>
          <w:sz w:val="12"/>
          <w:szCs w:val="12"/>
        </w:rPr>
      </w:pPr>
    </w:p>
    <w:p w:rsidR="00052456" w:rsidRPr="00080703" w:rsidRDefault="000D7A82" w:rsidP="00080703">
      <w:pPr>
        <w:jc w:val="both"/>
        <w:rPr>
          <w:sz w:val="28"/>
          <w:szCs w:val="28"/>
        </w:rPr>
      </w:pPr>
      <w:r w:rsidRPr="00080703">
        <w:rPr>
          <w:sz w:val="28"/>
          <w:szCs w:val="28"/>
        </w:rPr>
        <w:t>Корреспондентский счет</w:t>
      </w:r>
      <w:r w:rsidR="00052456" w:rsidRPr="00080703">
        <w:rPr>
          <w:sz w:val="28"/>
          <w:szCs w:val="28"/>
        </w:rPr>
        <w:t>_____________________________________________</w:t>
      </w:r>
    </w:p>
    <w:p w:rsidR="000D7A82" w:rsidRPr="00342A8A" w:rsidRDefault="000D7A82" w:rsidP="00080703">
      <w:pPr>
        <w:jc w:val="both"/>
        <w:rPr>
          <w:sz w:val="12"/>
          <w:szCs w:val="12"/>
        </w:rPr>
      </w:pPr>
    </w:p>
    <w:p w:rsidR="00052456" w:rsidRPr="00080703" w:rsidRDefault="00052456" w:rsidP="00080703">
      <w:pPr>
        <w:jc w:val="both"/>
        <w:rPr>
          <w:sz w:val="28"/>
          <w:szCs w:val="28"/>
        </w:rPr>
      </w:pPr>
      <w:r w:rsidRPr="00080703">
        <w:rPr>
          <w:sz w:val="28"/>
          <w:szCs w:val="28"/>
        </w:rPr>
        <w:t>Вид де</w:t>
      </w:r>
      <w:r w:rsidR="00080703">
        <w:rPr>
          <w:sz w:val="28"/>
          <w:szCs w:val="28"/>
        </w:rPr>
        <w:t>ятельности  по ОКВЭД</w:t>
      </w:r>
      <w:r w:rsidRPr="00080703">
        <w:rPr>
          <w:sz w:val="28"/>
          <w:szCs w:val="28"/>
        </w:rPr>
        <w:t>____________________</w:t>
      </w:r>
      <w:r w:rsidR="000D7A82" w:rsidRPr="00080703">
        <w:rPr>
          <w:sz w:val="28"/>
          <w:szCs w:val="28"/>
        </w:rPr>
        <w:t>_____________________</w:t>
      </w:r>
    </w:p>
    <w:p w:rsidR="000D7A82" w:rsidRPr="00342A8A" w:rsidRDefault="000D7A82" w:rsidP="00080703">
      <w:pPr>
        <w:jc w:val="both"/>
        <w:rPr>
          <w:sz w:val="12"/>
          <w:szCs w:val="12"/>
        </w:rPr>
      </w:pPr>
    </w:p>
    <w:p w:rsidR="00052456" w:rsidRPr="00080703" w:rsidRDefault="00052456" w:rsidP="00080703">
      <w:pPr>
        <w:jc w:val="both"/>
        <w:rPr>
          <w:sz w:val="28"/>
          <w:szCs w:val="28"/>
        </w:rPr>
      </w:pPr>
      <w:r w:rsidRPr="00080703">
        <w:rPr>
          <w:sz w:val="28"/>
          <w:szCs w:val="28"/>
        </w:rPr>
        <w:t>За _____________________ 20___ г.</w:t>
      </w:r>
    </w:p>
    <w:p w:rsidR="00052456" w:rsidRPr="00342A8A" w:rsidRDefault="00052456" w:rsidP="00080703">
      <w:pPr>
        <w:jc w:val="both"/>
        <w:rPr>
          <w:sz w:val="12"/>
          <w:szCs w:val="12"/>
        </w:rPr>
      </w:pPr>
    </w:p>
    <w:p w:rsidR="00052456" w:rsidRPr="00AD7246" w:rsidRDefault="00052456" w:rsidP="00080703">
      <w:pPr>
        <w:jc w:val="both"/>
      </w:pPr>
      <w:r w:rsidRPr="00080703">
        <w:rPr>
          <w:sz w:val="28"/>
          <w:szCs w:val="28"/>
        </w:rPr>
        <w:t>Договор №</w:t>
      </w:r>
      <w:r w:rsidR="00F22E15">
        <w:rPr>
          <w:sz w:val="28"/>
          <w:szCs w:val="28"/>
        </w:rPr>
        <w:t xml:space="preserve"> _______ </w:t>
      </w:r>
      <w:proofErr w:type="gramStart"/>
      <w:r w:rsidR="00F22E15">
        <w:rPr>
          <w:sz w:val="28"/>
          <w:szCs w:val="28"/>
        </w:rPr>
        <w:t>от</w:t>
      </w:r>
      <w:proofErr w:type="gramEnd"/>
      <w:r w:rsidR="00F22E15">
        <w:rPr>
          <w:sz w:val="28"/>
          <w:szCs w:val="28"/>
        </w:rPr>
        <w:t xml:space="preserve"> ____________    </w:t>
      </w:r>
      <w:r w:rsidRPr="00080703">
        <w:rPr>
          <w:sz w:val="28"/>
          <w:szCs w:val="28"/>
        </w:rPr>
        <w:t>________________________________</w:t>
      </w:r>
    </w:p>
    <w:p w:rsidR="000D7A82" w:rsidRDefault="00052456" w:rsidP="00080703">
      <w:pPr>
        <w:jc w:val="both"/>
      </w:pPr>
      <w:r w:rsidRPr="00AD7246">
        <w:t xml:space="preserve">                                                              </w:t>
      </w:r>
      <w:r>
        <w:t xml:space="preserve">                      </w:t>
      </w:r>
      <w:r w:rsidR="000D7A82">
        <w:tab/>
      </w:r>
      <w:r w:rsidRPr="00AD7246">
        <w:t>(наименование организации)</w:t>
      </w:r>
    </w:p>
    <w:p w:rsidR="00F22E15" w:rsidRPr="00342A8A" w:rsidRDefault="00F22E15" w:rsidP="00080703">
      <w:pPr>
        <w:jc w:val="both"/>
        <w:rPr>
          <w:sz w:val="12"/>
          <w:szCs w:val="12"/>
        </w:rPr>
      </w:pPr>
    </w:p>
    <w:p w:rsidR="00F22E15" w:rsidRDefault="00052456" w:rsidP="00F22E15">
      <w:pPr>
        <w:jc w:val="both"/>
        <w:rPr>
          <w:sz w:val="28"/>
          <w:szCs w:val="28"/>
        </w:rPr>
      </w:pPr>
      <w:r w:rsidRPr="00F22E15">
        <w:rPr>
          <w:sz w:val="28"/>
          <w:szCs w:val="28"/>
        </w:rPr>
        <w:t xml:space="preserve">Местонахождение арендуемого нежилого помещения, общая площадь помещения (кв. </w:t>
      </w:r>
      <w:r w:rsidR="00F22E15">
        <w:rPr>
          <w:sz w:val="28"/>
          <w:szCs w:val="28"/>
        </w:rPr>
        <w:t>м)</w:t>
      </w:r>
      <w:r w:rsidRPr="00F22E15">
        <w:rPr>
          <w:sz w:val="28"/>
          <w:szCs w:val="28"/>
        </w:rPr>
        <w:t>_______________________________________</w:t>
      </w:r>
      <w:r w:rsidR="00F22E15">
        <w:rPr>
          <w:sz w:val="28"/>
          <w:szCs w:val="28"/>
        </w:rPr>
        <w:t>__</w:t>
      </w:r>
      <w:r w:rsidR="000D7A82" w:rsidRPr="00F22E15">
        <w:rPr>
          <w:sz w:val="28"/>
          <w:szCs w:val="28"/>
        </w:rPr>
        <w:t>__________</w:t>
      </w:r>
    </w:p>
    <w:p w:rsidR="00F22E15" w:rsidRPr="00342A8A" w:rsidRDefault="00F22E15" w:rsidP="00F22E15">
      <w:pPr>
        <w:jc w:val="both"/>
        <w:rPr>
          <w:sz w:val="12"/>
          <w:szCs w:val="12"/>
        </w:rPr>
      </w:pPr>
    </w:p>
    <w:p w:rsidR="00F22E15" w:rsidRDefault="00F22E15" w:rsidP="00F22E15">
      <w:pPr>
        <w:jc w:val="both"/>
        <w:rPr>
          <w:sz w:val="28"/>
          <w:szCs w:val="28"/>
        </w:rPr>
      </w:pPr>
      <w:r>
        <w:rPr>
          <w:sz w:val="28"/>
          <w:szCs w:val="28"/>
        </w:rPr>
        <w:t xml:space="preserve">Сумма </w:t>
      </w:r>
      <w:r w:rsidR="00052456" w:rsidRPr="00F22E15">
        <w:rPr>
          <w:sz w:val="28"/>
          <w:szCs w:val="28"/>
        </w:rPr>
        <w:t>годовой арендной платы, тыс. руб.</w:t>
      </w:r>
      <w:r>
        <w:rPr>
          <w:sz w:val="28"/>
          <w:szCs w:val="28"/>
        </w:rPr>
        <w:t xml:space="preserve"> (без </w:t>
      </w:r>
      <w:r w:rsidRPr="00F22E15">
        <w:rPr>
          <w:sz w:val="28"/>
          <w:szCs w:val="28"/>
        </w:rPr>
        <w:t>НДС)</w:t>
      </w:r>
      <w:r>
        <w:rPr>
          <w:sz w:val="28"/>
          <w:szCs w:val="28"/>
        </w:rPr>
        <w:t>_____________________</w:t>
      </w:r>
    </w:p>
    <w:p w:rsidR="00F22E15" w:rsidRPr="00342A8A" w:rsidRDefault="00F22E15" w:rsidP="00F22E15">
      <w:pPr>
        <w:jc w:val="right"/>
        <w:rPr>
          <w:sz w:val="12"/>
          <w:szCs w:val="12"/>
        </w:rPr>
      </w:pPr>
    </w:p>
    <w:p w:rsidR="00052456" w:rsidRPr="00F22E15" w:rsidRDefault="00052456" w:rsidP="00F22E15">
      <w:pPr>
        <w:jc w:val="right"/>
        <w:rPr>
          <w:sz w:val="28"/>
          <w:szCs w:val="28"/>
        </w:rPr>
      </w:pPr>
      <w:r>
        <w:t xml:space="preserve">                                                                                                                             </w:t>
      </w:r>
      <w:r w:rsidRPr="00506497">
        <w:t>(в рублях)</w:t>
      </w:r>
    </w:p>
    <w:tbl>
      <w:tblPr>
        <w:tblW w:w="9498" w:type="dxa"/>
        <w:tblInd w:w="108" w:type="dxa"/>
        <w:tblLayout w:type="fixed"/>
        <w:tblLook w:val="0000"/>
      </w:tblPr>
      <w:tblGrid>
        <w:gridCol w:w="3402"/>
        <w:gridCol w:w="3402"/>
        <w:gridCol w:w="2694"/>
      </w:tblGrid>
      <w:tr w:rsidR="00052456" w:rsidRPr="00506497" w:rsidTr="00F22E15">
        <w:tc>
          <w:tcPr>
            <w:tcW w:w="3402" w:type="dxa"/>
            <w:tcBorders>
              <w:top w:val="single" w:sz="6" w:space="0" w:color="auto"/>
              <w:left w:val="single" w:sz="6" w:space="0" w:color="auto"/>
              <w:bottom w:val="single" w:sz="6" w:space="0" w:color="auto"/>
              <w:right w:val="single" w:sz="6" w:space="0" w:color="auto"/>
            </w:tcBorders>
          </w:tcPr>
          <w:p w:rsidR="00F22E15" w:rsidRDefault="00052456" w:rsidP="00F22E15">
            <w:pPr>
              <w:jc w:val="center"/>
            </w:pPr>
            <w:r w:rsidRPr="00AD7246">
              <w:t xml:space="preserve">Сумма арендных платежей </w:t>
            </w:r>
          </w:p>
          <w:p w:rsidR="00052456" w:rsidRPr="00AD7246" w:rsidRDefault="00052456" w:rsidP="00F22E15">
            <w:pPr>
              <w:jc w:val="center"/>
            </w:pPr>
            <w:r w:rsidRPr="00AD7246">
              <w:t>(без НДС)</w:t>
            </w:r>
          </w:p>
        </w:tc>
        <w:tc>
          <w:tcPr>
            <w:tcW w:w="3402" w:type="dxa"/>
            <w:tcBorders>
              <w:top w:val="single" w:sz="6" w:space="0" w:color="auto"/>
              <w:left w:val="single" w:sz="6" w:space="0" w:color="auto"/>
              <w:bottom w:val="single" w:sz="6" w:space="0" w:color="auto"/>
              <w:right w:val="single" w:sz="6" w:space="0" w:color="auto"/>
            </w:tcBorders>
          </w:tcPr>
          <w:p w:rsidR="00052456" w:rsidRPr="00AD7246" w:rsidRDefault="00052456" w:rsidP="00F22E15">
            <w:pPr>
              <w:jc w:val="center"/>
            </w:pPr>
            <w:r w:rsidRPr="00AD7246">
              <w:t>Размер предоставляемой</w:t>
            </w:r>
            <w:r w:rsidRPr="00AD7246">
              <w:br/>
              <w:t>субсидии</w:t>
            </w:r>
          </w:p>
        </w:tc>
        <w:tc>
          <w:tcPr>
            <w:tcW w:w="2694" w:type="dxa"/>
            <w:tcBorders>
              <w:top w:val="single" w:sz="6" w:space="0" w:color="auto"/>
              <w:left w:val="single" w:sz="6" w:space="0" w:color="auto"/>
              <w:bottom w:val="single" w:sz="6" w:space="0" w:color="auto"/>
              <w:right w:val="single" w:sz="6" w:space="0" w:color="auto"/>
            </w:tcBorders>
          </w:tcPr>
          <w:p w:rsidR="00052456" w:rsidRPr="00AD7246" w:rsidRDefault="00052456" w:rsidP="00F22E15">
            <w:pPr>
              <w:jc w:val="center"/>
            </w:pPr>
            <w:r w:rsidRPr="00AD7246">
              <w:t>Сумма субсидии</w:t>
            </w:r>
          </w:p>
          <w:p w:rsidR="00052456" w:rsidRPr="00AD7246" w:rsidRDefault="00052456" w:rsidP="00F22E15">
            <w:pPr>
              <w:jc w:val="center"/>
            </w:pPr>
          </w:p>
        </w:tc>
      </w:tr>
      <w:tr w:rsidR="00052456" w:rsidRPr="00506497" w:rsidTr="00F22E15">
        <w:tc>
          <w:tcPr>
            <w:tcW w:w="3402" w:type="dxa"/>
            <w:tcBorders>
              <w:top w:val="single" w:sz="6" w:space="0" w:color="auto"/>
              <w:left w:val="single" w:sz="6" w:space="0" w:color="auto"/>
              <w:bottom w:val="single" w:sz="4" w:space="0" w:color="auto"/>
              <w:right w:val="single" w:sz="6" w:space="0" w:color="auto"/>
            </w:tcBorders>
          </w:tcPr>
          <w:p w:rsidR="00052456" w:rsidRPr="00AD7246" w:rsidRDefault="00052456" w:rsidP="000D7A82">
            <w:pPr>
              <w:jc w:val="center"/>
            </w:pPr>
            <w:r w:rsidRPr="00AD7246">
              <w:t>1</w:t>
            </w:r>
          </w:p>
        </w:tc>
        <w:tc>
          <w:tcPr>
            <w:tcW w:w="3402" w:type="dxa"/>
            <w:tcBorders>
              <w:top w:val="single" w:sz="6" w:space="0" w:color="auto"/>
              <w:left w:val="single" w:sz="6" w:space="0" w:color="auto"/>
              <w:bottom w:val="single" w:sz="4" w:space="0" w:color="auto"/>
              <w:right w:val="single" w:sz="6" w:space="0" w:color="auto"/>
            </w:tcBorders>
          </w:tcPr>
          <w:p w:rsidR="00052456" w:rsidRPr="00AD7246" w:rsidRDefault="00052456" w:rsidP="000D7A82">
            <w:pPr>
              <w:jc w:val="center"/>
            </w:pPr>
            <w:r w:rsidRPr="00AD7246">
              <w:t>2</w:t>
            </w:r>
          </w:p>
        </w:tc>
        <w:tc>
          <w:tcPr>
            <w:tcW w:w="2694" w:type="dxa"/>
            <w:tcBorders>
              <w:top w:val="single" w:sz="6" w:space="0" w:color="auto"/>
              <w:left w:val="single" w:sz="6" w:space="0" w:color="auto"/>
              <w:bottom w:val="single" w:sz="4" w:space="0" w:color="auto"/>
              <w:right w:val="single" w:sz="6" w:space="0" w:color="auto"/>
            </w:tcBorders>
          </w:tcPr>
          <w:p w:rsidR="00052456" w:rsidRPr="00AD7246" w:rsidRDefault="00052456" w:rsidP="000D7A82">
            <w:pPr>
              <w:jc w:val="center"/>
            </w:pPr>
            <w:r w:rsidRPr="00AD7246">
              <w:t>3</w:t>
            </w:r>
          </w:p>
        </w:tc>
      </w:tr>
      <w:tr w:rsidR="00052456" w:rsidRPr="00506497" w:rsidTr="00F22E15">
        <w:tc>
          <w:tcPr>
            <w:tcW w:w="3402" w:type="dxa"/>
            <w:tcBorders>
              <w:top w:val="single" w:sz="4" w:space="0" w:color="auto"/>
              <w:left w:val="single" w:sz="4" w:space="0" w:color="auto"/>
              <w:bottom w:val="single" w:sz="4" w:space="0" w:color="auto"/>
              <w:right w:val="single" w:sz="4" w:space="0" w:color="auto"/>
            </w:tcBorders>
          </w:tcPr>
          <w:p w:rsidR="00052456" w:rsidRPr="00AD7246" w:rsidRDefault="00052456" w:rsidP="000D1757"/>
        </w:tc>
        <w:tc>
          <w:tcPr>
            <w:tcW w:w="3402" w:type="dxa"/>
            <w:tcBorders>
              <w:top w:val="single" w:sz="4" w:space="0" w:color="auto"/>
              <w:left w:val="single" w:sz="4" w:space="0" w:color="auto"/>
              <w:bottom w:val="single" w:sz="4" w:space="0" w:color="auto"/>
              <w:right w:val="single" w:sz="4" w:space="0" w:color="auto"/>
            </w:tcBorders>
          </w:tcPr>
          <w:p w:rsidR="00052456" w:rsidRPr="00AD7246" w:rsidRDefault="00052456" w:rsidP="000D7A82">
            <w:pPr>
              <w:jc w:val="center"/>
            </w:pPr>
            <w:r w:rsidRPr="00AD7246">
              <w:t>50%</w:t>
            </w:r>
          </w:p>
        </w:tc>
        <w:tc>
          <w:tcPr>
            <w:tcW w:w="2694" w:type="dxa"/>
            <w:tcBorders>
              <w:top w:val="single" w:sz="4" w:space="0" w:color="auto"/>
              <w:left w:val="single" w:sz="4" w:space="0" w:color="auto"/>
              <w:bottom w:val="single" w:sz="4" w:space="0" w:color="auto"/>
              <w:right w:val="single" w:sz="4" w:space="0" w:color="auto"/>
            </w:tcBorders>
          </w:tcPr>
          <w:p w:rsidR="00052456" w:rsidRPr="00AD7246" w:rsidRDefault="00052456" w:rsidP="000D1757"/>
        </w:tc>
      </w:tr>
    </w:tbl>
    <w:p w:rsidR="00052456" w:rsidRPr="00342A8A" w:rsidRDefault="00052456" w:rsidP="00052456">
      <w:pPr>
        <w:pStyle w:val="ConsPlusNonformat"/>
        <w:widowControl/>
        <w:rPr>
          <w:sz w:val="16"/>
          <w:szCs w:val="16"/>
        </w:rPr>
      </w:pPr>
    </w:p>
    <w:p w:rsidR="00052456" w:rsidRPr="00F22E15" w:rsidRDefault="00052456" w:rsidP="00052456">
      <w:pPr>
        <w:pStyle w:val="ConsPlusNonformat"/>
        <w:widowControl/>
        <w:rPr>
          <w:rFonts w:ascii="Times New Roman" w:hAnsi="Times New Roman" w:cs="Times New Roman"/>
          <w:sz w:val="28"/>
          <w:szCs w:val="28"/>
        </w:rPr>
      </w:pPr>
      <w:r w:rsidRPr="00F22E15">
        <w:rPr>
          <w:rFonts w:ascii="Times New Roman" w:hAnsi="Times New Roman" w:cs="Times New Roman"/>
          <w:sz w:val="28"/>
          <w:szCs w:val="28"/>
        </w:rPr>
        <w:t>Руководитель субъекта  ____________      _____________________________</w:t>
      </w:r>
    </w:p>
    <w:p w:rsidR="00052456" w:rsidRPr="00F22E15" w:rsidRDefault="00052456" w:rsidP="00052456">
      <w:pPr>
        <w:pStyle w:val="ConsPlusNonformat"/>
        <w:widowControl/>
        <w:rPr>
          <w:rFonts w:ascii="Times New Roman" w:hAnsi="Times New Roman" w:cs="Times New Roman"/>
          <w:sz w:val="24"/>
          <w:szCs w:val="24"/>
        </w:rPr>
      </w:pPr>
      <w:r w:rsidRPr="00680AE6">
        <w:rPr>
          <w:rFonts w:ascii="Times New Roman" w:hAnsi="Times New Roman" w:cs="Times New Roman"/>
          <w:sz w:val="24"/>
          <w:szCs w:val="24"/>
        </w:rPr>
        <w:t xml:space="preserve">                                                      </w:t>
      </w:r>
      <w:r w:rsidR="00F22E15">
        <w:rPr>
          <w:rFonts w:ascii="Times New Roman" w:hAnsi="Times New Roman" w:cs="Times New Roman"/>
          <w:sz w:val="24"/>
          <w:szCs w:val="24"/>
        </w:rPr>
        <w:tab/>
      </w:r>
      <w:r w:rsidRPr="00F22E15">
        <w:rPr>
          <w:rFonts w:ascii="Times New Roman" w:hAnsi="Times New Roman" w:cs="Times New Roman"/>
          <w:sz w:val="24"/>
          <w:szCs w:val="24"/>
        </w:rPr>
        <w:t>(подп</w:t>
      </w:r>
      <w:r w:rsidR="00F22E15" w:rsidRPr="00F22E15">
        <w:rPr>
          <w:rFonts w:ascii="Times New Roman" w:hAnsi="Times New Roman" w:cs="Times New Roman"/>
          <w:sz w:val="24"/>
          <w:szCs w:val="24"/>
        </w:rPr>
        <w:t>ись)</w:t>
      </w:r>
      <w:r w:rsidR="00F22E15" w:rsidRPr="00F22E15">
        <w:rPr>
          <w:rFonts w:ascii="Times New Roman" w:hAnsi="Times New Roman" w:cs="Times New Roman"/>
          <w:sz w:val="24"/>
          <w:szCs w:val="24"/>
        </w:rPr>
        <w:tab/>
      </w:r>
      <w:r w:rsidR="00F22E15" w:rsidRPr="00F22E15">
        <w:rPr>
          <w:rFonts w:ascii="Times New Roman" w:hAnsi="Times New Roman" w:cs="Times New Roman"/>
          <w:sz w:val="24"/>
          <w:szCs w:val="24"/>
        </w:rPr>
        <w:tab/>
      </w:r>
      <w:r w:rsidRPr="00F22E15">
        <w:rPr>
          <w:rFonts w:ascii="Times New Roman" w:hAnsi="Times New Roman" w:cs="Times New Roman"/>
          <w:sz w:val="24"/>
          <w:szCs w:val="24"/>
        </w:rPr>
        <w:t>(инициалы, фамилия)</w:t>
      </w:r>
    </w:p>
    <w:p w:rsidR="00052456" w:rsidRPr="00F22E15" w:rsidRDefault="00052456" w:rsidP="00052456">
      <w:pPr>
        <w:pStyle w:val="ConsPlusNonformat"/>
        <w:widowControl/>
        <w:rPr>
          <w:rFonts w:ascii="Times New Roman" w:hAnsi="Times New Roman" w:cs="Times New Roman"/>
          <w:sz w:val="28"/>
          <w:szCs w:val="28"/>
        </w:rPr>
      </w:pPr>
      <w:r w:rsidRPr="00F22E15">
        <w:rPr>
          <w:rFonts w:ascii="Times New Roman" w:hAnsi="Times New Roman" w:cs="Times New Roman"/>
          <w:sz w:val="28"/>
          <w:szCs w:val="28"/>
        </w:rPr>
        <w:t xml:space="preserve">Главный бухгалтер       </w:t>
      </w:r>
      <w:r w:rsidR="00F22E15">
        <w:rPr>
          <w:rFonts w:ascii="Times New Roman" w:hAnsi="Times New Roman" w:cs="Times New Roman"/>
          <w:sz w:val="28"/>
          <w:szCs w:val="28"/>
        </w:rPr>
        <w:t xml:space="preserve"> ____________       __________</w:t>
      </w:r>
      <w:r w:rsidRPr="00F22E15">
        <w:rPr>
          <w:rFonts w:ascii="Times New Roman" w:hAnsi="Times New Roman" w:cs="Times New Roman"/>
          <w:sz w:val="28"/>
          <w:szCs w:val="28"/>
        </w:rPr>
        <w:t>___________________</w:t>
      </w:r>
    </w:p>
    <w:p w:rsidR="00052456" w:rsidRPr="00F22E15" w:rsidRDefault="00052456" w:rsidP="00052456">
      <w:pPr>
        <w:pStyle w:val="ConsPlusNonformat"/>
        <w:widowControl/>
        <w:rPr>
          <w:rFonts w:ascii="Times New Roman" w:hAnsi="Times New Roman" w:cs="Times New Roman"/>
          <w:sz w:val="24"/>
          <w:szCs w:val="24"/>
        </w:rPr>
      </w:pPr>
      <w:r w:rsidRPr="00680AE6">
        <w:rPr>
          <w:rFonts w:ascii="Times New Roman" w:hAnsi="Times New Roman" w:cs="Times New Roman"/>
        </w:rPr>
        <w:t xml:space="preserve">                                                               </w:t>
      </w:r>
      <w:r w:rsidR="00F22E15">
        <w:rPr>
          <w:rFonts w:ascii="Times New Roman" w:hAnsi="Times New Roman" w:cs="Times New Roman"/>
        </w:rPr>
        <w:tab/>
      </w:r>
      <w:r w:rsidRPr="00F22E15">
        <w:rPr>
          <w:rFonts w:ascii="Times New Roman" w:hAnsi="Times New Roman" w:cs="Times New Roman"/>
          <w:sz w:val="24"/>
          <w:szCs w:val="24"/>
        </w:rPr>
        <w:t>(по</w:t>
      </w:r>
      <w:r w:rsidR="00F22E15">
        <w:rPr>
          <w:rFonts w:ascii="Times New Roman" w:hAnsi="Times New Roman" w:cs="Times New Roman"/>
          <w:sz w:val="24"/>
          <w:szCs w:val="24"/>
        </w:rPr>
        <w:t xml:space="preserve">дпись)                   </w:t>
      </w:r>
      <w:r w:rsidRPr="00F22E15">
        <w:rPr>
          <w:rFonts w:ascii="Times New Roman" w:hAnsi="Times New Roman" w:cs="Times New Roman"/>
          <w:sz w:val="24"/>
          <w:szCs w:val="24"/>
        </w:rPr>
        <w:t>(инициалы, фамилия)</w:t>
      </w:r>
    </w:p>
    <w:p w:rsidR="00052456" w:rsidRPr="00F22E15" w:rsidRDefault="00052456" w:rsidP="00052456">
      <w:r w:rsidRPr="00F22E15">
        <w:t xml:space="preserve">   </w:t>
      </w:r>
      <w:r w:rsidR="00F22E15" w:rsidRPr="00F22E15">
        <w:t>МП</w:t>
      </w:r>
      <w:r w:rsidRPr="00F22E15">
        <w:t xml:space="preserve">                                                       </w:t>
      </w:r>
    </w:p>
    <w:p w:rsidR="00F22E15" w:rsidRPr="00F22E15" w:rsidRDefault="00F22E15" w:rsidP="00052456">
      <w:pPr>
        <w:pStyle w:val="ConsPlusNonformat"/>
        <w:widowControl/>
        <w:rPr>
          <w:rFonts w:ascii="Times New Roman" w:hAnsi="Times New Roman" w:cs="Times New Roman"/>
          <w:sz w:val="16"/>
          <w:szCs w:val="16"/>
        </w:rPr>
      </w:pPr>
    </w:p>
    <w:p w:rsidR="00052456" w:rsidRPr="00F22E15" w:rsidRDefault="00052456" w:rsidP="00052456">
      <w:pPr>
        <w:pStyle w:val="ConsPlusNonformat"/>
        <w:widowControl/>
        <w:rPr>
          <w:rFonts w:ascii="Times New Roman" w:hAnsi="Times New Roman" w:cs="Times New Roman"/>
          <w:sz w:val="28"/>
          <w:szCs w:val="28"/>
        </w:rPr>
      </w:pPr>
      <w:r w:rsidRPr="00F22E15">
        <w:rPr>
          <w:rFonts w:ascii="Times New Roman" w:hAnsi="Times New Roman" w:cs="Times New Roman"/>
          <w:sz w:val="28"/>
          <w:szCs w:val="28"/>
        </w:rPr>
        <w:t>Проверено</w:t>
      </w:r>
    </w:p>
    <w:p w:rsidR="00052456" w:rsidRPr="00F22E15" w:rsidRDefault="00052456" w:rsidP="00052456">
      <w:pPr>
        <w:pStyle w:val="ConsPlusNonformat"/>
        <w:widowControl/>
        <w:rPr>
          <w:rFonts w:ascii="Times New Roman" w:hAnsi="Times New Roman" w:cs="Times New Roman"/>
          <w:sz w:val="16"/>
          <w:szCs w:val="16"/>
        </w:rPr>
      </w:pPr>
    </w:p>
    <w:p w:rsidR="00052456" w:rsidRPr="00F22E15" w:rsidRDefault="00052456" w:rsidP="00052456">
      <w:pPr>
        <w:pStyle w:val="ConsPlusNonformat"/>
        <w:widowControl/>
        <w:rPr>
          <w:rFonts w:ascii="Times New Roman" w:hAnsi="Times New Roman" w:cs="Times New Roman"/>
          <w:sz w:val="28"/>
          <w:szCs w:val="28"/>
        </w:rPr>
      </w:pPr>
      <w:r w:rsidRPr="00F22E15">
        <w:rPr>
          <w:rFonts w:ascii="Times New Roman" w:hAnsi="Times New Roman" w:cs="Times New Roman"/>
          <w:sz w:val="28"/>
          <w:szCs w:val="28"/>
        </w:rPr>
        <w:t xml:space="preserve">Начальник отдела </w:t>
      </w:r>
      <w:r w:rsidR="00BC1548" w:rsidRPr="00F22E15">
        <w:rPr>
          <w:rFonts w:ascii="Times New Roman" w:hAnsi="Times New Roman" w:cs="Times New Roman"/>
          <w:sz w:val="28"/>
          <w:szCs w:val="28"/>
        </w:rPr>
        <w:t>перспективного развития и экономического мониторинга</w:t>
      </w:r>
    </w:p>
    <w:p w:rsidR="00052456" w:rsidRPr="00680AE6" w:rsidRDefault="00052456" w:rsidP="00052456">
      <w:pPr>
        <w:pStyle w:val="ConsPlusNonformat"/>
        <w:widowControl/>
        <w:rPr>
          <w:rFonts w:ascii="Times New Roman" w:hAnsi="Times New Roman" w:cs="Times New Roman"/>
          <w:sz w:val="24"/>
          <w:szCs w:val="24"/>
        </w:rPr>
      </w:pPr>
      <w:r w:rsidRPr="00F22E15">
        <w:rPr>
          <w:rFonts w:ascii="Times New Roman" w:hAnsi="Times New Roman" w:cs="Times New Roman"/>
          <w:sz w:val="28"/>
          <w:szCs w:val="28"/>
        </w:rPr>
        <w:t>администрации муниципального образования город Новотроицк</w:t>
      </w:r>
      <w:r w:rsidRPr="00680AE6">
        <w:rPr>
          <w:rFonts w:ascii="Times New Roman" w:hAnsi="Times New Roman" w:cs="Times New Roman"/>
          <w:sz w:val="24"/>
          <w:szCs w:val="24"/>
        </w:rPr>
        <w:t xml:space="preserve">                    </w:t>
      </w:r>
      <w:r w:rsidRPr="00342A8A">
        <w:rPr>
          <w:rFonts w:ascii="Times New Roman" w:hAnsi="Times New Roman" w:cs="Times New Roman"/>
          <w:sz w:val="28"/>
          <w:szCs w:val="28"/>
        </w:rPr>
        <w:t xml:space="preserve">_____________________          </w:t>
      </w:r>
      <w:r w:rsidR="00BC1548" w:rsidRPr="00342A8A">
        <w:rPr>
          <w:rFonts w:ascii="Times New Roman" w:hAnsi="Times New Roman" w:cs="Times New Roman"/>
          <w:sz w:val="28"/>
          <w:szCs w:val="28"/>
        </w:rPr>
        <w:tab/>
      </w:r>
      <w:r w:rsidRPr="00342A8A">
        <w:rPr>
          <w:rFonts w:ascii="Times New Roman" w:hAnsi="Times New Roman" w:cs="Times New Roman"/>
          <w:sz w:val="28"/>
          <w:szCs w:val="28"/>
        </w:rPr>
        <w:t>_________________</w:t>
      </w:r>
      <w:r w:rsidRPr="00680AE6">
        <w:rPr>
          <w:rFonts w:ascii="Times New Roman" w:hAnsi="Times New Roman" w:cs="Times New Roman"/>
          <w:sz w:val="24"/>
          <w:szCs w:val="24"/>
        </w:rPr>
        <w:t xml:space="preserve">    </w:t>
      </w:r>
    </w:p>
    <w:p w:rsidR="00052456" w:rsidRPr="00F22E15" w:rsidRDefault="00052456" w:rsidP="00052456">
      <w:pPr>
        <w:pStyle w:val="ConsPlusNonformat"/>
        <w:widowControl/>
        <w:rPr>
          <w:rFonts w:ascii="Times New Roman" w:hAnsi="Times New Roman" w:cs="Times New Roman"/>
          <w:sz w:val="24"/>
          <w:szCs w:val="24"/>
        </w:rPr>
      </w:pPr>
      <w:r w:rsidRPr="00680AE6">
        <w:rPr>
          <w:rFonts w:ascii="Times New Roman" w:hAnsi="Times New Roman" w:cs="Times New Roman"/>
        </w:rPr>
        <w:t xml:space="preserve">             </w:t>
      </w:r>
      <w:r w:rsidRPr="00F22E15">
        <w:rPr>
          <w:rFonts w:ascii="Times New Roman" w:hAnsi="Times New Roman" w:cs="Times New Roman"/>
          <w:sz w:val="24"/>
          <w:szCs w:val="24"/>
        </w:rPr>
        <w:t xml:space="preserve">(подпись)                      </w:t>
      </w:r>
      <w:r w:rsidR="00BC1548" w:rsidRPr="00F22E15">
        <w:rPr>
          <w:rFonts w:ascii="Times New Roman" w:hAnsi="Times New Roman" w:cs="Times New Roman"/>
          <w:sz w:val="24"/>
          <w:szCs w:val="24"/>
        </w:rPr>
        <w:tab/>
      </w:r>
      <w:r w:rsidR="00BC1548" w:rsidRPr="00F22E15">
        <w:rPr>
          <w:rFonts w:ascii="Times New Roman" w:hAnsi="Times New Roman" w:cs="Times New Roman"/>
          <w:sz w:val="24"/>
          <w:szCs w:val="24"/>
        </w:rPr>
        <w:tab/>
        <w:t xml:space="preserve">   </w:t>
      </w:r>
      <w:r w:rsidRPr="00F22E15">
        <w:rPr>
          <w:rFonts w:ascii="Times New Roman" w:hAnsi="Times New Roman" w:cs="Times New Roman"/>
          <w:sz w:val="24"/>
          <w:szCs w:val="24"/>
        </w:rPr>
        <w:t>(инициалы, фамилия)</w:t>
      </w:r>
    </w:p>
    <w:p w:rsidR="00342A8A" w:rsidRDefault="00342A8A" w:rsidP="00052456">
      <w:pPr>
        <w:pStyle w:val="ConsPlusNonformat"/>
        <w:widowControl/>
        <w:rPr>
          <w:rFonts w:ascii="Times New Roman" w:hAnsi="Times New Roman" w:cs="Times New Roman"/>
          <w:sz w:val="24"/>
          <w:szCs w:val="24"/>
        </w:rPr>
      </w:pPr>
    </w:p>
    <w:p w:rsidR="00C97FC9" w:rsidRPr="00342A8A" w:rsidRDefault="00342A8A" w:rsidP="00342A8A">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r>
        <w:rPr>
          <w:rFonts w:ascii="Times New Roman" w:hAnsi="Times New Roman" w:cs="Times New Roman"/>
          <w:sz w:val="28"/>
          <w:szCs w:val="28"/>
        </w:rPr>
        <w:tab/>
      </w:r>
      <w:r>
        <w:rPr>
          <w:rFonts w:ascii="Times New Roman" w:hAnsi="Times New Roman" w:cs="Times New Roman"/>
          <w:sz w:val="28"/>
          <w:szCs w:val="28"/>
        </w:rPr>
        <w:tab/>
      </w:r>
      <w:r w:rsidR="00052456" w:rsidRPr="00342A8A">
        <w:rPr>
          <w:rFonts w:ascii="Times New Roman" w:hAnsi="Times New Roman" w:cs="Times New Roman"/>
          <w:sz w:val="28"/>
          <w:szCs w:val="28"/>
        </w:rPr>
        <w:t>«_____» ___________ 201_ г.</w:t>
      </w:r>
    </w:p>
    <w:p w:rsidR="00F22E15" w:rsidRPr="00015E65" w:rsidRDefault="00F22E15" w:rsidP="008E0D17">
      <w:pPr>
        <w:ind w:left="5387"/>
        <w:jc w:val="both"/>
        <w:outlineLvl w:val="1"/>
        <w:rPr>
          <w:sz w:val="28"/>
          <w:szCs w:val="28"/>
        </w:rPr>
      </w:pPr>
      <w:r w:rsidRPr="00015E65">
        <w:rPr>
          <w:sz w:val="28"/>
          <w:szCs w:val="28"/>
        </w:rPr>
        <w:lastRenderedPageBreak/>
        <w:t>Приложение №</w:t>
      </w:r>
      <w:r w:rsidR="008E0D17">
        <w:rPr>
          <w:sz w:val="28"/>
          <w:szCs w:val="28"/>
        </w:rPr>
        <w:t xml:space="preserve"> </w:t>
      </w:r>
      <w:r w:rsidR="00342A8A">
        <w:rPr>
          <w:sz w:val="28"/>
          <w:szCs w:val="28"/>
        </w:rPr>
        <w:t>4</w:t>
      </w:r>
    </w:p>
    <w:p w:rsidR="00791975" w:rsidRDefault="003E4DED" w:rsidP="00791975">
      <w:pPr>
        <w:tabs>
          <w:tab w:val="left" w:pos="5387"/>
        </w:tabs>
        <w:ind w:left="5387" w:right="-172"/>
        <w:jc w:val="both"/>
        <w:rPr>
          <w:sz w:val="28"/>
          <w:szCs w:val="28"/>
        </w:rPr>
      </w:pPr>
      <w:r>
        <w:rPr>
          <w:sz w:val="28"/>
          <w:szCs w:val="28"/>
        </w:rPr>
        <w:t>к П</w:t>
      </w:r>
      <w:r w:rsidR="00F22E15" w:rsidRPr="00B22502">
        <w:rPr>
          <w:sz w:val="28"/>
          <w:szCs w:val="28"/>
        </w:rPr>
        <w:t xml:space="preserve">орядку предоставления субсидий субъектам малого и </w:t>
      </w:r>
      <w:r w:rsidR="00F22E15">
        <w:rPr>
          <w:sz w:val="28"/>
          <w:szCs w:val="28"/>
        </w:rPr>
        <w:t xml:space="preserve">среднего предпринимательства на </w:t>
      </w:r>
      <w:r w:rsidR="00F22E15" w:rsidRPr="00B22502">
        <w:rPr>
          <w:sz w:val="28"/>
          <w:szCs w:val="28"/>
        </w:rPr>
        <w:t>возмещение части затрат за пользован</w:t>
      </w:r>
      <w:r w:rsidR="008E0D17">
        <w:rPr>
          <w:sz w:val="28"/>
          <w:szCs w:val="28"/>
        </w:rPr>
        <w:t xml:space="preserve">ие офисными и производственными </w:t>
      </w:r>
      <w:r w:rsidR="00F22E15" w:rsidRPr="00B22502">
        <w:rPr>
          <w:sz w:val="28"/>
          <w:szCs w:val="28"/>
        </w:rPr>
        <w:t>по</w:t>
      </w:r>
      <w:r w:rsidR="00F22E15">
        <w:rPr>
          <w:sz w:val="28"/>
          <w:szCs w:val="28"/>
        </w:rPr>
        <w:t xml:space="preserve">мещениями при реализации </w:t>
      </w:r>
      <w:proofErr w:type="spellStart"/>
      <w:proofErr w:type="gramStart"/>
      <w:r w:rsidR="00F22E15">
        <w:rPr>
          <w:sz w:val="28"/>
          <w:szCs w:val="28"/>
        </w:rPr>
        <w:t>бизнес-</w:t>
      </w:r>
      <w:r w:rsidR="00F22E15" w:rsidRPr="00B22502">
        <w:rPr>
          <w:sz w:val="28"/>
          <w:szCs w:val="28"/>
        </w:rPr>
        <w:t>проектов</w:t>
      </w:r>
      <w:proofErr w:type="spellEnd"/>
      <w:proofErr w:type="gramEnd"/>
    </w:p>
    <w:p w:rsidR="00791975" w:rsidRDefault="00791975" w:rsidP="00791975">
      <w:pPr>
        <w:tabs>
          <w:tab w:val="left" w:pos="5387"/>
        </w:tabs>
        <w:ind w:left="5387" w:right="-172"/>
        <w:jc w:val="both"/>
        <w:rPr>
          <w:sz w:val="28"/>
          <w:szCs w:val="28"/>
        </w:rPr>
      </w:pPr>
    </w:p>
    <w:p w:rsidR="00052456" w:rsidRDefault="00052456" w:rsidP="00791975">
      <w:pPr>
        <w:pStyle w:val="ConsPlusNormal"/>
        <w:ind w:firstLine="0"/>
        <w:rPr>
          <w:rFonts w:ascii="Times New Roman" w:hAnsi="Times New Roman" w:cs="Times New Roman"/>
          <w:sz w:val="28"/>
          <w:szCs w:val="28"/>
        </w:rPr>
      </w:pPr>
      <w:r w:rsidRPr="00791975">
        <w:rPr>
          <w:rFonts w:ascii="Times New Roman" w:hAnsi="Times New Roman" w:cs="Times New Roman"/>
          <w:sz w:val="28"/>
          <w:szCs w:val="28"/>
        </w:rPr>
        <w:t>Основные финансово-экономические показатели</w:t>
      </w:r>
      <w:r w:rsidR="003C2AAD" w:rsidRPr="00791975">
        <w:rPr>
          <w:rFonts w:ascii="Times New Roman" w:hAnsi="Times New Roman" w:cs="Times New Roman"/>
          <w:sz w:val="28"/>
          <w:szCs w:val="28"/>
        </w:rPr>
        <w:t xml:space="preserve"> </w:t>
      </w:r>
      <w:r w:rsidRPr="00791975">
        <w:rPr>
          <w:rFonts w:ascii="Times New Roman" w:hAnsi="Times New Roman" w:cs="Times New Roman"/>
          <w:sz w:val="28"/>
          <w:szCs w:val="28"/>
        </w:rPr>
        <w:t>работы</w:t>
      </w:r>
      <w:r w:rsidR="00791975">
        <w:rPr>
          <w:rFonts w:ascii="Times New Roman" w:hAnsi="Times New Roman" w:cs="Times New Roman"/>
          <w:sz w:val="28"/>
          <w:szCs w:val="28"/>
        </w:rPr>
        <w:t>__________________</w:t>
      </w:r>
      <w:r w:rsidR="00791975" w:rsidRPr="00791975">
        <w:rPr>
          <w:rFonts w:ascii="Times New Roman" w:hAnsi="Times New Roman" w:cs="Times New Roman"/>
          <w:sz w:val="28"/>
          <w:szCs w:val="28"/>
        </w:rPr>
        <w:t>_</w:t>
      </w:r>
    </w:p>
    <w:tbl>
      <w:tblPr>
        <w:tblpPr w:leftFromText="180" w:rightFromText="180" w:vertAnchor="page" w:horzAnchor="margin" w:tblpY="4096"/>
        <w:tblW w:w="9709" w:type="dxa"/>
        <w:tblLayout w:type="fixed"/>
        <w:tblCellMar>
          <w:left w:w="70" w:type="dxa"/>
          <w:right w:w="70" w:type="dxa"/>
        </w:tblCellMar>
        <w:tblLook w:val="0000"/>
      </w:tblPr>
      <w:tblGrid>
        <w:gridCol w:w="5173"/>
        <w:gridCol w:w="2268"/>
        <w:gridCol w:w="2268"/>
      </w:tblGrid>
      <w:tr w:rsidR="00C05341" w:rsidRPr="00791975" w:rsidTr="00C05341">
        <w:trPr>
          <w:cantSplit/>
          <w:trHeight w:val="240"/>
        </w:trPr>
        <w:tc>
          <w:tcPr>
            <w:tcW w:w="5173" w:type="dxa"/>
            <w:vMerge w:val="restart"/>
            <w:tcBorders>
              <w:top w:val="single" w:sz="2" w:space="0" w:color="000000"/>
              <w:left w:val="single" w:sz="2" w:space="0" w:color="000000"/>
              <w:right w:val="single" w:sz="2" w:space="0" w:color="000000"/>
            </w:tcBorders>
            <w:vAlign w:val="center"/>
          </w:tcPr>
          <w:p w:rsidR="00C05341" w:rsidRPr="00791975" w:rsidRDefault="00C05341" w:rsidP="00C05341">
            <w:pPr>
              <w:pStyle w:val="ConsPlusNormal"/>
              <w:ind w:firstLine="0"/>
              <w:jc w:val="center"/>
              <w:rPr>
                <w:rFonts w:ascii="Times New Roman" w:hAnsi="Times New Roman" w:cs="Times New Roman"/>
                <w:sz w:val="24"/>
                <w:szCs w:val="24"/>
              </w:rPr>
            </w:pPr>
            <w:r w:rsidRPr="00791975">
              <w:rPr>
                <w:rFonts w:ascii="Times New Roman" w:hAnsi="Times New Roman" w:cs="Times New Roman"/>
                <w:sz w:val="24"/>
                <w:szCs w:val="24"/>
              </w:rPr>
              <w:t>Наименование показателя</w:t>
            </w:r>
          </w:p>
        </w:tc>
        <w:tc>
          <w:tcPr>
            <w:tcW w:w="4536" w:type="dxa"/>
            <w:gridSpan w:val="2"/>
            <w:tcBorders>
              <w:top w:val="single" w:sz="2" w:space="0" w:color="000000"/>
              <w:left w:val="single" w:sz="2" w:space="0" w:color="000000"/>
              <w:bottom w:val="single" w:sz="2" w:space="0" w:color="000000"/>
              <w:right w:val="single" w:sz="4" w:space="0" w:color="000000"/>
            </w:tcBorders>
            <w:vAlign w:val="center"/>
          </w:tcPr>
          <w:p w:rsidR="00C05341" w:rsidRPr="00791975" w:rsidRDefault="00C05341" w:rsidP="00C05341">
            <w:pPr>
              <w:pStyle w:val="ConsPlusNormal"/>
              <w:ind w:firstLine="0"/>
              <w:jc w:val="center"/>
              <w:rPr>
                <w:rFonts w:ascii="Times New Roman" w:hAnsi="Times New Roman" w:cs="Times New Roman"/>
                <w:sz w:val="24"/>
                <w:szCs w:val="24"/>
              </w:rPr>
            </w:pPr>
            <w:r w:rsidRPr="00791975">
              <w:rPr>
                <w:rFonts w:ascii="Times New Roman" w:hAnsi="Times New Roman" w:cs="Times New Roman"/>
                <w:sz w:val="24"/>
                <w:szCs w:val="24"/>
              </w:rPr>
              <w:t>Значение показателя, руб.</w:t>
            </w:r>
          </w:p>
        </w:tc>
      </w:tr>
      <w:tr w:rsidR="00C05341" w:rsidRPr="00791975" w:rsidTr="00C05341">
        <w:trPr>
          <w:cantSplit/>
          <w:trHeight w:val="360"/>
        </w:trPr>
        <w:tc>
          <w:tcPr>
            <w:tcW w:w="5173" w:type="dxa"/>
            <w:vMerge/>
            <w:tcBorders>
              <w:left w:val="single" w:sz="2" w:space="0" w:color="000000"/>
              <w:bottom w:val="single" w:sz="2" w:space="0" w:color="000000"/>
              <w:right w:val="single" w:sz="2" w:space="0" w:color="000000"/>
            </w:tcBorders>
            <w:vAlign w:val="center"/>
          </w:tcPr>
          <w:p w:rsidR="00C05341" w:rsidRPr="00791975" w:rsidRDefault="00C05341" w:rsidP="00C05341">
            <w:pPr>
              <w:pStyle w:val="ConsPlusNormal"/>
              <w:ind w:firstLine="0"/>
              <w:jc w:val="center"/>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vAlign w:val="center"/>
          </w:tcPr>
          <w:p w:rsidR="00C05341" w:rsidRPr="00791975" w:rsidRDefault="00C05341" w:rsidP="00C05341">
            <w:pPr>
              <w:pStyle w:val="ConsPlusNormal"/>
              <w:ind w:firstLine="0"/>
              <w:jc w:val="center"/>
              <w:rPr>
                <w:rFonts w:ascii="Times New Roman" w:hAnsi="Times New Roman" w:cs="Times New Roman"/>
                <w:sz w:val="24"/>
                <w:szCs w:val="24"/>
              </w:rPr>
            </w:pPr>
            <w:r w:rsidRPr="00791975">
              <w:rPr>
                <w:rFonts w:ascii="Times New Roman" w:hAnsi="Times New Roman" w:cs="Times New Roman"/>
                <w:sz w:val="24"/>
                <w:szCs w:val="24"/>
              </w:rPr>
              <w:t xml:space="preserve">предыдущий  </w:t>
            </w:r>
            <w:r w:rsidRPr="00791975">
              <w:rPr>
                <w:rFonts w:ascii="Times New Roman" w:hAnsi="Times New Roman" w:cs="Times New Roman"/>
                <w:sz w:val="24"/>
                <w:szCs w:val="24"/>
              </w:rPr>
              <w:br/>
              <w:t>год</w:t>
            </w:r>
          </w:p>
        </w:tc>
        <w:tc>
          <w:tcPr>
            <w:tcW w:w="2268" w:type="dxa"/>
            <w:tcBorders>
              <w:top w:val="single" w:sz="2" w:space="0" w:color="000000"/>
              <w:left w:val="single" w:sz="2" w:space="0" w:color="000000"/>
              <w:bottom w:val="single" w:sz="2" w:space="0" w:color="000000"/>
              <w:right w:val="single" w:sz="4" w:space="0" w:color="000000"/>
            </w:tcBorders>
            <w:vAlign w:val="center"/>
          </w:tcPr>
          <w:p w:rsidR="00C05341" w:rsidRPr="00791975" w:rsidRDefault="00C05341" w:rsidP="00C05341">
            <w:pPr>
              <w:pStyle w:val="ConsPlusNormal"/>
              <w:ind w:firstLine="0"/>
              <w:jc w:val="center"/>
              <w:rPr>
                <w:rFonts w:ascii="Times New Roman" w:hAnsi="Times New Roman" w:cs="Times New Roman"/>
                <w:sz w:val="24"/>
                <w:szCs w:val="24"/>
              </w:rPr>
            </w:pPr>
            <w:r w:rsidRPr="00791975">
              <w:rPr>
                <w:rFonts w:ascii="Times New Roman" w:hAnsi="Times New Roman" w:cs="Times New Roman"/>
                <w:sz w:val="24"/>
                <w:szCs w:val="24"/>
              </w:rPr>
              <w:t xml:space="preserve">текущий год </w:t>
            </w:r>
            <w:r w:rsidRPr="00791975">
              <w:rPr>
                <w:rFonts w:ascii="Times New Roman" w:hAnsi="Times New Roman" w:cs="Times New Roman"/>
                <w:sz w:val="24"/>
                <w:szCs w:val="24"/>
              </w:rPr>
              <w:br/>
              <w:t>(период)</w:t>
            </w: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Доходы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Расходы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Доходы минус расходы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48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Всего налоговых платежей, уплаченных в бюджетную систему </w:t>
            </w:r>
            <w:r>
              <w:rPr>
                <w:rFonts w:ascii="Times New Roman" w:hAnsi="Times New Roman" w:cs="Times New Roman"/>
                <w:sz w:val="24"/>
                <w:szCs w:val="24"/>
              </w:rPr>
              <w:t>РФ</w:t>
            </w:r>
            <w:r w:rsidRPr="00791975">
              <w:rPr>
                <w:rFonts w:ascii="Times New Roman" w:hAnsi="Times New Roman" w:cs="Times New Roman"/>
                <w:sz w:val="24"/>
                <w:szCs w:val="24"/>
              </w:rPr>
              <w:t xml:space="preserve">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из них: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36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по упрощенной системе налогообложения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единый налог на вмененный доход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48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налог на доходы физических лиц (наемных  работников)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36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налог на доходы физических лиц (индивидуального предпринимателя)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налог на имущество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налог на прибыль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земельный налог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транспортный налог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Арендные платежи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3"/>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Страховые взносы на обязательное страхование, за исключением взносов в ПФ РФ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Страховые взносы на обязательное страхование</w:t>
            </w:r>
          </w:p>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в Пенсионный фонд РФ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2"/>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Численность работников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192"/>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Средняя месячная заработная плата работников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9709" w:type="dxa"/>
            <w:gridSpan w:val="3"/>
            <w:tcBorders>
              <w:top w:val="single" w:sz="2" w:space="0" w:color="000000"/>
              <w:left w:val="single" w:sz="2" w:space="0" w:color="000000"/>
              <w:bottom w:val="single" w:sz="2" w:space="0" w:color="000000"/>
              <w:right w:val="single" w:sz="4"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Инвестиции в основной капитал за счет:     </w:t>
            </w: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собственных средств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4"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40"/>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заемных средств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164"/>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Создание рабочих мест (кол-во), ед.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11"/>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Сохранение рабочих мест (кол-во), ед.                               </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11"/>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 xml:space="preserve">Задолженность по  налогам, сборам и иным обязательным платежам в бюджетную систему </w:t>
            </w:r>
            <w:r>
              <w:rPr>
                <w:rFonts w:ascii="Times New Roman" w:hAnsi="Times New Roman" w:cs="Times New Roman"/>
                <w:sz w:val="24"/>
                <w:szCs w:val="24"/>
              </w:rPr>
              <w:t>РФ</w:t>
            </w:r>
            <w:r w:rsidRPr="00791975">
              <w:rPr>
                <w:rFonts w:ascii="Times New Roman" w:hAnsi="Times New Roman" w:cs="Times New Roman"/>
                <w:sz w:val="24"/>
                <w:szCs w:val="24"/>
              </w:rPr>
              <w:t xml:space="preserve"> и государственные внебюджетные фонды</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r w:rsidR="00C05341" w:rsidRPr="00791975" w:rsidTr="00C05341">
        <w:trPr>
          <w:cantSplit/>
          <w:trHeight w:val="211"/>
        </w:trPr>
        <w:tc>
          <w:tcPr>
            <w:tcW w:w="5173"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r w:rsidRPr="00791975">
              <w:rPr>
                <w:rFonts w:ascii="Times New Roman" w:hAnsi="Times New Roman" w:cs="Times New Roman"/>
                <w:sz w:val="24"/>
                <w:szCs w:val="24"/>
              </w:rPr>
              <w:t>Задолженность по заработной плате работникам</w:t>
            </w: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c>
          <w:tcPr>
            <w:tcW w:w="2268" w:type="dxa"/>
            <w:tcBorders>
              <w:top w:val="single" w:sz="2" w:space="0" w:color="000000"/>
              <w:left w:val="single" w:sz="2" w:space="0" w:color="000000"/>
              <w:bottom w:val="single" w:sz="2" w:space="0" w:color="000000"/>
              <w:right w:val="single" w:sz="2" w:space="0" w:color="000000"/>
            </w:tcBorders>
          </w:tcPr>
          <w:p w:rsidR="00C05341" w:rsidRPr="00791975" w:rsidRDefault="00C05341" w:rsidP="00C05341">
            <w:pPr>
              <w:pStyle w:val="ConsPlusNormal"/>
              <w:ind w:firstLine="0"/>
              <w:rPr>
                <w:rFonts w:ascii="Times New Roman" w:hAnsi="Times New Roman" w:cs="Times New Roman"/>
                <w:sz w:val="24"/>
                <w:szCs w:val="24"/>
              </w:rPr>
            </w:pPr>
          </w:p>
        </w:tc>
      </w:tr>
    </w:tbl>
    <w:p w:rsidR="00791975" w:rsidRPr="00C05341" w:rsidRDefault="00791975" w:rsidP="00791975">
      <w:pPr>
        <w:pStyle w:val="ConsPlusNonformat"/>
        <w:rPr>
          <w:rFonts w:ascii="Times New Roman" w:hAnsi="Times New Roman" w:cs="Times New Roman"/>
          <w:sz w:val="12"/>
          <w:szCs w:val="12"/>
        </w:rPr>
      </w:pPr>
    </w:p>
    <w:p w:rsidR="00C05341" w:rsidRPr="00791975" w:rsidRDefault="00C05341" w:rsidP="00791975">
      <w:pPr>
        <w:pStyle w:val="ConsPlusNonformat"/>
        <w:rPr>
          <w:rFonts w:ascii="Times New Roman" w:hAnsi="Times New Roman" w:cs="Times New Roman"/>
          <w:sz w:val="12"/>
          <w:szCs w:val="12"/>
        </w:rPr>
      </w:pPr>
    </w:p>
    <w:p w:rsidR="008E0D17" w:rsidRPr="00791975" w:rsidRDefault="00791975" w:rsidP="00052456">
      <w:pPr>
        <w:pStyle w:val="ConsPlusNonformat"/>
        <w:rPr>
          <w:rFonts w:ascii="Times New Roman" w:hAnsi="Times New Roman" w:cs="Times New Roman"/>
          <w:sz w:val="28"/>
          <w:szCs w:val="28"/>
        </w:rPr>
      </w:pPr>
      <w:r w:rsidRPr="00791975">
        <w:rPr>
          <w:rFonts w:ascii="Times New Roman" w:hAnsi="Times New Roman" w:cs="Times New Roman"/>
          <w:sz w:val="28"/>
          <w:szCs w:val="28"/>
        </w:rPr>
        <w:t>Руководитель субъекта предпринимательства _</w:t>
      </w:r>
      <w:r w:rsidR="00C05341">
        <w:rPr>
          <w:rFonts w:ascii="Times New Roman" w:hAnsi="Times New Roman" w:cs="Times New Roman"/>
          <w:sz w:val="28"/>
          <w:szCs w:val="28"/>
        </w:rPr>
        <w:t>_________  ___</w:t>
      </w:r>
      <w:r>
        <w:rPr>
          <w:rFonts w:ascii="Times New Roman" w:hAnsi="Times New Roman" w:cs="Times New Roman"/>
          <w:sz w:val="28"/>
          <w:szCs w:val="28"/>
        </w:rPr>
        <w:t>_</w:t>
      </w:r>
      <w:r w:rsidRPr="00791975">
        <w:rPr>
          <w:rFonts w:ascii="Times New Roman" w:hAnsi="Times New Roman" w:cs="Times New Roman"/>
          <w:sz w:val="28"/>
          <w:szCs w:val="28"/>
        </w:rPr>
        <w:t xml:space="preserve">_____________ </w:t>
      </w:r>
    </w:p>
    <w:p w:rsidR="00052456" w:rsidRPr="00C8039F" w:rsidRDefault="00C05341" w:rsidP="00C05341">
      <w:pPr>
        <w:pStyle w:val="ConsPlusNonformat"/>
        <w:ind w:left="4956" w:firstLine="708"/>
        <w:rPr>
          <w:rFonts w:ascii="Times New Roman" w:hAnsi="Times New Roman" w:cs="Times New Roman"/>
          <w:sz w:val="24"/>
          <w:szCs w:val="24"/>
        </w:rPr>
      </w:pPr>
      <w:r>
        <w:rPr>
          <w:rFonts w:ascii="Times New Roman" w:hAnsi="Times New Roman" w:cs="Times New Roman"/>
          <w:sz w:val="24"/>
          <w:szCs w:val="24"/>
        </w:rPr>
        <w:t xml:space="preserve">(подпись)          </w:t>
      </w:r>
      <w:r w:rsidR="00052456" w:rsidRPr="00C8039F">
        <w:rPr>
          <w:rFonts w:ascii="Times New Roman" w:hAnsi="Times New Roman" w:cs="Times New Roman"/>
          <w:sz w:val="24"/>
          <w:szCs w:val="24"/>
        </w:rPr>
        <w:t>(</w:t>
      </w:r>
      <w:r>
        <w:rPr>
          <w:rFonts w:ascii="Times New Roman" w:hAnsi="Times New Roman" w:cs="Times New Roman"/>
          <w:sz w:val="24"/>
          <w:szCs w:val="24"/>
        </w:rPr>
        <w:t>инициалы, фамилия</w:t>
      </w:r>
      <w:r w:rsidR="00052456" w:rsidRPr="00C8039F">
        <w:rPr>
          <w:rFonts w:ascii="Times New Roman" w:hAnsi="Times New Roman" w:cs="Times New Roman"/>
          <w:sz w:val="24"/>
          <w:szCs w:val="24"/>
        </w:rPr>
        <w:t>)</w:t>
      </w:r>
    </w:p>
    <w:p w:rsidR="00052456" w:rsidRPr="00791975" w:rsidRDefault="00052456" w:rsidP="00052456">
      <w:pPr>
        <w:pStyle w:val="ConsPlusNonformat"/>
        <w:rPr>
          <w:rFonts w:ascii="Times New Roman" w:hAnsi="Times New Roman" w:cs="Times New Roman"/>
          <w:sz w:val="28"/>
          <w:szCs w:val="28"/>
        </w:rPr>
      </w:pPr>
      <w:r w:rsidRPr="00791975">
        <w:rPr>
          <w:rFonts w:ascii="Times New Roman" w:hAnsi="Times New Roman" w:cs="Times New Roman"/>
          <w:sz w:val="28"/>
          <w:szCs w:val="28"/>
        </w:rPr>
        <w:t xml:space="preserve">Главный бухгалтер </w:t>
      </w:r>
      <w:r w:rsidR="00791975">
        <w:rPr>
          <w:rFonts w:ascii="Times New Roman" w:hAnsi="Times New Roman" w:cs="Times New Roman"/>
          <w:sz w:val="28"/>
          <w:szCs w:val="28"/>
        </w:rPr>
        <w:tab/>
      </w:r>
      <w:r w:rsidR="00791975">
        <w:rPr>
          <w:rFonts w:ascii="Times New Roman" w:hAnsi="Times New Roman" w:cs="Times New Roman"/>
          <w:sz w:val="28"/>
          <w:szCs w:val="28"/>
        </w:rPr>
        <w:tab/>
      </w:r>
      <w:r w:rsidR="00791975">
        <w:rPr>
          <w:rFonts w:ascii="Times New Roman" w:hAnsi="Times New Roman" w:cs="Times New Roman"/>
          <w:sz w:val="28"/>
          <w:szCs w:val="28"/>
        </w:rPr>
        <w:tab/>
      </w:r>
      <w:r w:rsidR="00791975">
        <w:rPr>
          <w:rFonts w:ascii="Times New Roman" w:hAnsi="Times New Roman" w:cs="Times New Roman"/>
          <w:sz w:val="28"/>
          <w:szCs w:val="28"/>
        </w:rPr>
        <w:tab/>
        <w:t xml:space="preserve">         _</w:t>
      </w:r>
      <w:r w:rsidRPr="00791975">
        <w:rPr>
          <w:rFonts w:ascii="Times New Roman" w:hAnsi="Times New Roman" w:cs="Times New Roman"/>
          <w:sz w:val="28"/>
          <w:szCs w:val="28"/>
        </w:rPr>
        <w:t>___</w:t>
      </w:r>
      <w:r w:rsidR="00C05341">
        <w:rPr>
          <w:rFonts w:ascii="Times New Roman" w:hAnsi="Times New Roman" w:cs="Times New Roman"/>
          <w:sz w:val="28"/>
          <w:szCs w:val="28"/>
        </w:rPr>
        <w:t>______  _____</w:t>
      </w:r>
      <w:r w:rsidR="00791975">
        <w:rPr>
          <w:rFonts w:ascii="Times New Roman" w:hAnsi="Times New Roman" w:cs="Times New Roman"/>
          <w:sz w:val="28"/>
          <w:szCs w:val="28"/>
        </w:rPr>
        <w:t>____________</w:t>
      </w:r>
    </w:p>
    <w:p w:rsidR="00052456" w:rsidRPr="00C8039F" w:rsidRDefault="00052456" w:rsidP="00052456">
      <w:pPr>
        <w:pStyle w:val="ConsPlusNonformat"/>
        <w:rPr>
          <w:rFonts w:ascii="Times New Roman" w:hAnsi="Times New Roman" w:cs="Times New Roman"/>
          <w:snapToGrid w:val="0"/>
          <w:sz w:val="24"/>
          <w:szCs w:val="24"/>
        </w:rPr>
      </w:pPr>
      <w:r w:rsidRPr="00C8039F">
        <w:rPr>
          <w:rFonts w:ascii="Times New Roman" w:hAnsi="Times New Roman" w:cs="Times New Roman"/>
          <w:i/>
          <w:snapToGrid w:val="0"/>
          <w:sz w:val="24"/>
          <w:szCs w:val="24"/>
        </w:rPr>
        <w:t xml:space="preserve">                   </w:t>
      </w:r>
      <w:r w:rsidR="00791975">
        <w:rPr>
          <w:rFonts w:ascii="Times New Roman" w:hAnsi="Times New Roman" w:cs="Times New Roman"/>
          <w:i/>
          <w:snapToGrid w:val="0"/>
          <w:sz w:val="24"/>
          <w:szCs w:val="24"/>
        </w:rPr>
        <w:t xml:space="preserve">                             </w:t>
      </w:r>
      <w:r w:rsidRPr="00C8039F">
        <w:rPr>
          <w:rFonts w:ascii="Times New Roman" w:hAnsi="Times New Roman" w:cs="Times New Roman"/>
          <w:i/>
          <w:snapToGrid w:val="0"/>
          <w:sz w:val="24"/>
          <w:szCs w:val="24"/>
        </w:rPr>
        <w:t xml:space="preserve"> </w:t>
      </w:r>
      <w:r w:rsidR="00791975">
        <w:rPr>
          <w:rFonts w:ascii="Times New Roman" w:hAnsi="Times New Roman" w:cs="Times New Roman"/>
          <w:i/>
          <w:snapToGrid w:val="0"/>
          <w:sz w:val="24"/>
          <w:szCs w:val="24"/>
        </w:rPr>
        <w:tab/>
      </w:r>
      <w:r w:rsidR="00791975">
        <w:rPr>
          <w:rFonts w:ascii="Times New Roman" w:hAnsi="Times New Roman" w:cs="Times New Roman"/>
          <w:i/>
          <w:snapToGrid w:val="0"/>
          <w:sz w:val="24"/>
          <w:szCs w:val="24"/>
        </w:rPr>
        <w:tab/>
      </w:r>
      <w:r w:rsidR="00791975">
        <w:rPr>
          <w:rFonts w:ascii="Times New Roman" w:hAnsi="Times New Roman" w:cs="Times New Roman"/>
          <w:i/>
          <w:snapToGrid w:val="0"/>
          <w:sz w:val="24"/>
          <w:szCs w:val="24"/>
        </w:rPr>
        <w:tab/>
      </w:r>
      <w:r w:rsidR="00C05341">
        <w:rPr>
          <w:rFonts w:ascii="Times New Roman" w:hAnsi="Times New Roman" w:cs="Times New Roman"/>
          <w:i/>
          <w:snapToGrid w:val="0"/>
          <w:sz w:val="24"/>
          <w:szCs w:val="24"/>
        </w:rPr>
        <w:tab/>
      </w:r>
      <w:r w:rsidR="00791975">
        <w:rPr>
          <w:rFonts w:ascii="Times New Roman" w:hAnsi="Times New Roman" w:cs="Times New Roman"/>
          <w:i/>
          <w:snapToGrid w:val="0"/>
          <w:sz w:val="24"/>
          <w:szCs w:val="24"/>
        </w:rPr>
        <w:t xml:space="preserve"> </w:t>
      </w:r>
      <w:r w:rsidR="00791975">
        <w:rPr>
          <w:rFonts w:ascii="Times New Roman" w:hAnsi="Times New Roman" w:cs="Times New Roman"/>
          <w:snapToGrid w:val="0"/>
          <w:sz w:val="24"/>
          <w:szCs w:val="24"/>
        </w:rPr>
        <w:t>(подпись)</w:t>
      </w:r>
      <w:r w:rsidR="00C05341">
        <w:rPr>
          <w:rFonts w:ascii="Times New Roman" w:hAnsi="Times New Roman" w:cs="Times New Roman"/>
          <w:snapToGrid w:val="0"/>
          <w:sz w:val="24"/>
          <w:szCs w:val="24"/>
        </w:rPr>
        <w:t xml:space="preserve">         </w:t>
      </w:r>
      <w:r w:rsidRPr="00C8039F">
        <w:rPr>
          <w:rFonts w:ascii="Times New Roman" w:hAnsi="Times New Roman" w:cs="Times New Roman"/>
          <w:snapToGrid w:val="0"/>
          <w:sz w:val="24"/>
          <w:szCs w:val="24"/>
        </w:rPr>
        <w:t>(</w:t>
      </w:r>
      <w:r w:rsidR="00C05341">
        <w:rPr>
          <w:rFonts w:ascii="Times New Roman" w:hAnsi="Times New Roman" w:cs="Times New Roman"/>
          <w:snapToGrid w:val="0"/>
          <w:sz w:val="24"/>
          <w:szCs w:val="24"/>
        </w:rPr>
        <w:t>инициалы, фамилия)</w:t>
      </w:r>
      <w:r w:rsidRPr="00C8039F">
        <w:rPr>
          <w:rFonts w:ascii="Times New Roman" w:hAnsi="Times New Roman" w:cs="Times New Roman"/>
          <w:snapToGrid w:val="0"/>
          <w:sz w:val="24"/>
          <w:szCs w:val="24"/>
        </w:rPr>
        <w:t xml:space="preserve">                        </w:t>
      </w:r>
    </w:p>
    <w:p w:rsidR="00791975" w:rsidRDefault="00791975" w:rsidP="00052456">
      <w:pPr>
        <w:pStyle w:val="ConsPlusNonformat"/>
      </w:pPr>
    </w:p>
    <w:p w:rsidR="00052456" w:rsidRPr="00791975" w:rsidRDefault="00791975" w:rsidP="00052456">
      <w:pPr>
        <w:pStyle w:val="ConsPlusNonformat"/>
        <w:rPr>
          <w:rFonts w:ascii="Times New Roman" w:hAnsi="Times New Roman" w:cs="Times New Roman"/>
          <w:snapToGrid w:val="0"/>
          <w:sz w:val="28"/>
          <w:szCs w:val="28"/>
        </w:rPr>
      </w:pPr>
      <w:r w:rsidRPr="00791975">
        <w:rPr>
          <w:rFonts w:ascii="Times New Roman" w:hAnsi="Times New Roman" w:cs="Times New Roman"/>
          <w:sz w:val="28"/>
          <w:szCs w:val="28"/>
        </w:rPr>
        <w:t>М.П.</w:t>
      </w:r>
      <w:r w:rsidR="00052456" w:rsidRPr="00791975">
        <w:rPr>
          <w:rFonts w:ascii="Times New Roman" w:hAnsi="Times New Roman" w:cs="Times New Roman"/>
          <w:snapToGrid w:val="0"/>
          <w:sz w:val="28"/>
          <w:szCs w:val="28"/>
        </w:rPr>
        <w:t xml:space="preserve"> </w:t>
      </w:r>
      <w:r>
        <w:rPr>
          <w:rFonts w:ascii="Times New Roman" w:hAnsi="Times New Roman" w:cs="Times New Roman"/>
          <w:snapToGrid w:val="0"/>
          <w:sz w:val="28"/>
          <w:szCs w:val="28"/>
        </w:rPr>
        <w:tab/>
      </w:r>
      <w:r>
        <w:rPr>
          <w:rFonts w:ascii="Times New Roman" w:hAnsi="Times New Roman" w:cs="Times New Roman"/>
          <w:snapToGrid w:val="0"/>
          <w:sz w:val="28"/>
          <w:szCs w:val="28"/>
        </w:rPr>
        <w:tab/>
      </w:r>
      <w:r w:rsidR="00052456" w:rsidRPr="00791975">
        <w:rPr>
          <w:rFonts w:ascii="Times New Roman" w:hAnsi="Times New Roman" w:cs="Times New Roman"/>
          <w:snapToGrid w:val="0"/>
          <w:sz w:val="28"/>
          <w:szCs w:val="28"/>
        </w:rPr>
        <w:t>«____» ___________ 20___ года</w:t>
      </w:r>
    </w:p>
    <w:p w:rsidR="00C97FC9" w:rsidRDefault="00460C4F" w:rsidP="008F2AFF">
      <w:pPr>
        <w:ind w:right="-286"/>
        <w:outlineLvl w:val="0"/>
      </w:pPr>
      <w:r>
        <w:rPr>
          <w:noProof/>
        </w:rPr>
        <w:lastRenderedPageBreak/>
        <w:pict>
          <v:shape id="_x0000_s1035" type="#_x0000_t202" style="position:absolute;margin-left:274.5pt;margin-top:2.05pt;width:223.5pt;height:87.75pt;z-index:251670528;mso-width-relative:margin;mso-height-relative:margin" stroked="f">
            <v:textbox>
              <w:txbxContent>
                <w:p w:rsidR="000C55D2" w:rsidRDefault="000C55D2" w:rsidP="00C05341">
                  <w:pPr>
                    <w:jc w:val="both"/>
                    <w:rPr>
                      <w:sz w:val="28"/>
                      <w:szCs w:val="28"/>
                    </w:rPr>
                  </w:pPr>
                  <w:r w:rsidRPr="00BC1548">
                    <w:rPr>
                      <w:sz w:val="28"/>
                      <w:szCs w:val="28"/>
                    </w:rPr>
                    <w:t>Приложение №</w:t>
                  </w:r>
                  <w:r>
                    <w:rPr>
                      <w:sz w:val="28"/>
                      <w:szCs w:val="28"/>
                    </w:rPr>
                    <w:t xml:space="preserve"> 2</w:t>
                  </w:r>
                </w:p>
                <w:p w:rsidR="000C55D2" w:rsidRDefault="000C55D2" w:rsidP="00C05341">
                  <w:pPr>
                    <w:jc w:val="both"/>
                    <w:rPr>
                      <w:sz w:val="28"/>
                      <w:szCs w:val="28"/>
                    </w:rPr>
                  </w:pPr>
                  <w:r w:rsidRPr="00BC1548">
                    <w:rPr>
                      <w:sz w:val="28"/>
                      <w:szCs w:val="28"/>
                    </w:rPr>
                    <w:t>к постановлению администрации муниципального образования город Новотроицк</w:t>
                  </w:r>
                </w:p>
                <w:p w:rsidR="000C55D2" w:rsidRPr="00BC1548" w:rsidRDefault="000C55D2" w:rsidP="00C05341">
                  <w:pPr>
                    <w:jc w:val="both"/>
                    <w:rPr>
                      <w:sz w:val="28"/>
                      <w:szCs w:val="28"/>
                    </w:rPr>
                  </w:pPr>
                  <w:r>
                    <w:rPr>
                      <w:sz w:val="28"/>
                      <w:szCs w:val="28"/>
                    </w:rPr>
                    <w:t>от</w:t>
                  </w:r>
                  <w:r w:rsidR="00785F31">
                    <w:rPr>
                      <w:sz w:val="28"/>
                      <w:szCs w:val="28"/>
                    </w:rPr>
                    <w:t xml:space="preserve"> 18.05.2015  </w:t>
                  </w:r>
                  <w:r>
                    <w:rPr>
                      <w:sz w:val="28"/>
                      <w:szCs w:val="28"/>
                    </w:rPr>
                    <w:t>№</w:t>
                  </w:r>
                  <w:r w:rsidR="00785F31">
                    <w:rPr>
                      <w:sz w:val="28"/>
                      <w:szCs w:val="28"/>
                    </w:rPr>
                    <w:t xml:space="preserve"> 794-п</w:t>
                  </w:r>
                  <w:r w:rsidRPr="00BC1548">
                    <w:rPr>
                      <w:sz w:val="28"/>
                      <w:szCs w:val="28"/>
                    </w:rPr>
                    <w:t xml:space="preserve"> </w:t>
                  </w:r>
                </w:p>
                <w:p w:rsidR="000C55D2" w:rsidRDefault="000C55D2" w:rsidP="00C05341"/>
              </w:txbxContent>
            </v:textbox>
          </v:shape>
        </w:pict>
      </w:r>
    </w:p>
    <w:p w:rsidR="00C05341" w:rsidRDefault="00C05341" w:rsidP="00C97FC9">
      <w:pPr>
        <w:ind w:left="5387" w:right="-286"/>
        <w:jc w:val="both"/>
        <w:outlineLvl w:val="0"/>
        <w:rPr>
          <w:sz w:val="28"/>
          <w:szCs w:val="28"/>
        </w:rPr>
      </w:pPr>
    </w:p>
    <w:p w:rsidR="00C8039F" w:rsidRDefault="00C8039F" w:rsidP="00C97FC9">
      <w:pPr>
        <w:ind w:left="5387" w:right="-286"/>
        <w:jc w:val="both"/>
        <w:outlineLvl w:val="0"/>
        <w:rPr>
          <w:b/>
          <w:bCs/>
          <w:sz w:val="28"/>
          <w:szCs w:val="28"/>
        </w:rPr>
      </w:pPr>
    </w:p>
    <w:p w:rsidR="00C05341" w:rsidRDefault="00C05341" w:rsidP="00C97FC9">
      <w:pPr>
        <w:ind w:left="5387" w:right="-286"/>
        <w:jc w:val="both"/>
        <w:outlineLvl w:val="0"/>
        <w:rPr>
          <w:b/>
          <w:bCs/>
          <w:sz w:val="28"/>
          <w:szCs w:val="28"/>
        </w:rPr>
      </w:pPr>
    </w:p>
    <w:p w:rsidR="00C05341" w:rsidRDefault="00C05341" w:rsidP="00C97FC9">
      <w:pPr>
        <w:ind w:left="5387" w:right="-286"/>
        <w:jc w:val="both"/>
        <w:outlineLvl w:val="0"/>
        <w:rPr>
          <w:b/>
          <w:bCs/>
          <w:sz w:val="28"/>
          <w:szCs w:val="28"/>
        </w:rPr>
      </w:pPr>
    </w:p>
    <w:p w:rsidR="00C05341" w:rsidRDefault="00C05341" w:rsidP="00C97FC9">
      <w:pPr>
        <w:numPr>
          <w:ins w:id="0" w:author="Unknown"/>
        </w:numPr>
        <w:ind w:left="5387" w:right="-286"/>
        <w:jc w:val="both"/>
        <w:outlineLvl w:val="0"/>
        <w:rPr>
          <w:b/>
          <w:bCs/>
          <w:sz w:val="28"/>
          <w:szCs w:val="28"/>
        </w:rPr>
      </w:pPr>
    </w:p>
    <w:p w:rsidR="003E4DED" w:rsidRPr="003E4DED" w:rsidRDefault="003E4DED" w:rsidP="00C8039F">
      <w:pPr>
        <w:pStyle w:val="ConsPlusTitle"/>
        <w:widowControl/>
        <w:jc w:val="center"/>
        <w:rPr>
          <w:b w:val="0"/>
          <w:bCs w:val="0"/>
          <w:sz w:val="16"/>
          <w:szCs w:val="16"/>
        </w:rPr>
      </w:pPr>
    </w:p>
    <w:p w:rsidR="00C8039F" w:rsidRPr="00E765F9" w:rsidRDefault="00C8039F" w:rsidP="00C8039F">
      <w:pPr>
        <w:pStyle w:val="ConsPlusTitle"/>
        <w:widowControl/>
        <w:jc w:val="center"/>
        <w:rPr>
          <w:b w:val="0"/>
          <w:bCs w:val="0"/>
          <w:sz w:val="28"/>
          <w:szCs w:val="28"/>
        </w:rPr>
      </w:pPr>
      <w:r w:rsidRPr="00E765F9">
        <w:rPr>
          <w:b w:val="0"/>
          <w:bCs w:val="0"/>
          <w:sz w:val="28"/>
          <w:szCs w:val="28"/>
        </w:rPr>
        <w:t>Порядок</w:t>
      </w:r>
    </w:p>
    <w:p w:rsidR="00C8039F" w:rsidRPr="00E765F9" w:rsidRDefault="00C8039F" w:rsidP="00C8039F">
      <w:pPr>
        <w:jc w:val="center"/>
        <w:rPr>
          <w:sz w:val="28"/>
          <w:szCs w:val="28"/>
        </w:rPr>
      </w:pPr>
      <w:r w:rsidRPr="00E765F9">
        <w:rPr>
          <w:sz w:val="28"/>
          <w:szCs w:val="28"/>
        </w:rPr>
        <w:t>предоставления субсидий субъектам малого и среднего</w:t>
      </w:r>
      <w:r w:rsidR="002B6D44">
        <w:rPr>
          <w:sz w:val="28"/>
          <w:szCs w:val="28"/>
        </w:rPr>
        <w:t xml:space="preserve"> </w:t>
      </w:r>
      <w:r w:rsidRPr="00E765F9">
        <w:rPr>
          <w:sz w:val="28"/>
          <w:szCs w:val="28"/>
        </w:rPr>
        <w:t>предпринимательства на возмещение</w:t>
      </w:r>
      <w:r w:rsidR="002B6D44">
        <w:rPr>
          <w:sz w:val="28"/>
          <w:szCs w:val="28"/>
        </w:rPr>
        <w:t xml:space="preserve"> </w:t>
      </w:r>
      <w:r w:rsidRPr="00E765F9">
        <w:rPr>
          <w:sz w:val="28"/>
          <w:szCs w:val="28"/>
        </w:rPr>
        <w:t>части затрат, связанных с уплатой процентов по кредитам</w:t>
      </w:r>
    </w:p>
    <w:p w:rsidR="00C8039F" w:rsidRPr="001F79FC" w:rsidRDefault="00C8039F" w:rsidP="00C8039F">
      <w:pPr>
        <w:jc w:val="center"/>
      </w:pPr>
    </w:p>
    <w:p w:rsidR="00C8039F" w:rsidRDefault="00C8039F" w:rsidP="00C8039F">
      <w:pPr>
        <w:jc w:val="center"/>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Общие положения</w:t>
      </w:r>
    </w:p>
    <w:p w:rsidR="00C8039F" w:rsidRPr="007E6847" w:rsidRDefault="00C8039F" w:rsidP="00C8039F">
      <w:pPr>
        <w:jc w:val="center"/>
        <w:rPr>
          <w:sz w:val="28"/>
          <w:szCs w:val="28"/>
        </w:rPr>
      </w:pPr>
    </w:p>
    <w:p w:rsidR="00C8039F" w:rsidRPr="002D00DA" w:rsidRDefault="00C8039F" w:rsidP="00C8039F">
      <w:pPr>
        <w:pStyle w:val="ConsPlusTitle"/>
        <w:widowControl/>
        <w:ind w:firstLine="709"/>
        <w:jc w:val="both"/>
        <w:rPr>
          <w:b w:val="0"/>
          <w:sz w:val="28"/>
          <w:szCs w:val="28"/>
        </w:rPr>
      </w:pPr>
      <w:r w:rsidRPr="002D00DA">
        <w:rPr>
          <w:b w:val="0"/>
          <w:sz w:val="28"/>
          <w:szCs w:val="28"/>
        </w:rPr>
        <w:t xml:space="preserve">1. </w:t>
      </w:r>
      <w:proofErr w:type="gramStart"/>
      <w:r w:rsidRPr="002D00DA">
        <w:rPr>
          <w:b w:val="0"/>
          <w:sz w:val="28"/>
          <w:szCs w:val="28"/>
        </w:rPr>
        <w:t xml:space="preserve">Порядок предоставления субсидий субъектам малого и среднего предпринимательства на возмещение части затрат, связанных с уплатой процентов по кредитам </w:t>
      </w:r>
      <w:r>
        <w:rPr>
          <w:b w:val="0"/>
          <w:sz w:val="28"/>
          <w:szCs w:val="28"/>
        </w:rPr>
        <w:t xml:space="preserve">(далее - Порядок) </w:t>
      </w:r>
      <w:r w:rsidRPr="002D00DA">
        <w:rPr>
          <w:b w:val="0"/>
          <w:sz w:val="28"/>
          <w:szCs w:val="28"/>
        </w:rPr>
        <w:t>определяет механизм и условия предоставления субсидий связанных с уплатой процентов по кредитам, привлеченным в российских кредитных организациях, субъектами малого и среднего предпринимательства</w:t>
      </w:r>
      <w:r>
        <w:rPr>
          <w:b w:val="0"/>
          <w:sz w:val="28"/>
          <w:szCs w:val="28"/>
        </w:rPr>
        <w:t xml:space="preserve"> (далее - Субъекты)</w:t>
      </w:r>
      <w:r w:rsidRPr="002D00DA">
        <w:rPr>
          <w:b w:val="0"/>
          <w:sz w:val="28"/>
          <w:szCs w:val="28"/>
        </w:rPr>
        <w:t xml:space="preserve"> в размере 2/3 ставки рефинансирования Центрального банка Российской Федерации, действующей на </w:t>
      </w:r>
      <w:r w:rsidR="00240569">
        <w:rPr>
          <w:b w:val="0"/>
          <w:sz w:val="28"/>
          <w:szCs w:val="28"/>
        </w:rPr>
        <w:t xml:space="preserve"> </w:t>
      </w:r>
      <w:r w:rsidRPr="002D00DA">
        <w:rPr>
          <w:b w:val="0"/>
          <w:sz w:val="28"/>
          <w:szCs w:val="28"/>
        </w:rPr>
        <w:t xml:space="preserve">дату </w:t>
      </w:r>
      <w:r w:rsidR="00240569">
        <w:rPr>
          <w:b w:val="0"/>
          <w:sz w:val="28"/>
          <w:szCs w:val="28"/>
        </w:rPr>
        <w:t xml:space="preserve"> </w:t>
      </w:r>
      <w:r w:rsidRPr="002D00DA">
        <w:rPr>
          <w:b w:val="0"/>
          <w:sz w:val="28"/>
          <w:szCs w:val="28"/>
        </w:rPr>
        <w:t xml:space="preserve">заключения </w:t>
      </w:r>
      <w:r w:rsidR="00240569">
        <w:rPr>
          <w:b w:val="0"/>
          <w:sz w:val="28"/>
          <w:szCs w:val="28"/>
        </w:rPr>
        <w:t xml:space="preserve"> </w:t>
      </w:r>
      <w:r w:rsidRPr="002D00DA">
        <w:rPr>
          <w:b w:val="0"/>
          <w:sz w:val="28"/>
          <w:szCs w:val="28"/>
        </w:rPr>
        <w:t xml:space="preserve">договора </w:t>
      </w:r>
      <w:r w:rsidR="00240569">
        <w:rPr>
          <w:b w:val="0"/>
          <w:sz w:val="28"/>
          <w:szCs w:val="28"/>
        </w:rPr>
        <w:t xml:space="preserve"> </w:t>
      </w:r>
      <w:r w:rsidRPr="002D00DA">
        <w:rPr>
          <w:b w:val="0"/>
          <w:sz w:val="28"/>
          <w:szCs w:val="28"/>
        </w:rPr>
        <w:t>о</w:t>
      </w:r>
      <w:proofErr w:type="gramEnd"/>
      <w:r w:rsidRPr="002D00DA">
        <w:rPr>
          <w:b w:val="0"/>
          <w:sz w:val="28"/>
          <w:szCs w:val="28"/>
        </w:rPr>
        <w:t xml:space="preserve"> </w:t>
      </w:r>
      <w:r w:rsidR="00240569">
        <w:rPr>
          <w:b w:val="0"/>
          <w:sz w:val="28"/>
          <w:szCs w:val="28"/>
        </w:rPr>
        <w:t xml:space="preserve"> </w:t>
      </w:r>
      <w:r w:rsidRPr="002D00DA">
        <w:rPr>
          <w:b w:val="0"/>
          <w:sz w:val="28"/>
          <w:szCs w:val="28"/>
        </w:rPr>
        <w:t xml:space="preserve">предоставлении </w:t>
      </w:r>
      <w:r w:rsidR="00240569">
        <w:rPr>
          <w:b w:val="0"/>
          <w:sz w:val="28"/>
          <w:szCs w:val="28"/>
        </w:rPr>
        <w:t xml:space="preserve"> </w:t>
      </w:r>
      <w:r w:rsidRPr="002D00DA">
        <w:rPr>
          <w:b w:val="0"/>
          <w:sz w:val="28"/>
          <w:szCs w:val="28"/>
        </w:rPr>
        <w:t xml:space="preserve">кредита, </w:t>
      </w:r>
      <w:r w:rsidR="00240569">
        <w:rPr>
          <w:b w:val="0"/>
          <w:sz w:val="28"/>
          <w:szCs w:val="28"/>
        </w:rPr>
        <w:t xml:space="preserve"> </w:t>
      </w:r>
      <w:r w:rsidRPr="002D00DA">
        <w:rPr>
          <w:b w:val="0"/>
          <w:sz w:val="28"/>
          <w:szCs w:val="28"/>
        </w:rPr>
        <w:t xml:space="preserve">но </w:t>
      </w:r>
      <w:r w:rsidR="00240569">
        <w:rPr>
          <w:b w:val="0"/>
          <w:sz w:val="28"/>
          <w:szCs w:val="28"/>
        </w:rPr>
        <w:t xml:space="preserve"> </w:t>
      </w:r>
      <w:r w:rsidRPr="002D00DA">
        <w:rPr>
          <w:b w:val="0"/>
          <w:sz w:val="28"/>
          <w:szCs w:val="28"/>
        </w:rPr>
        <w:t xml:space="preserve">не </w:t>
      </w:r>
      <w:r w:rsidR="00240569">
        <w:rPr>
          <w:b w:val="0"/>
          <w:sz w:val="28"/>
          <w:szCs w:val="28"/>
        </w:rPr>
        <w:t xml:space="preserve"> </w:t>
      </w:r>
      <w:r w:rsidRPr="002D00DA">
        <w:rPr>
          <w:b w:val="0"/>
          <w:sz w:val="28"/>
          <w:szCs w:val="28"/>
        </w:rPr>
        <w:t xml:space="preserve">более </w:t>
      </w:r>
      <w:r w:rsidR="00240569">
        <w:rPr>
          <w:b w:val="0"/>
          <w:sz w:val="28"/>
          <w:szCs w:val="28"/>
        </w:rPr>
        <w:t xml:space="preserve">     </w:t>
      </w:r>
      <w:r w:rsidRPr="002D00DA">
        <w:rPr>
          <w:b w:val="0"/>
          <w:sz w:val="28"/>
          <w:szCs w:val="28"/>
        </w:rPr>
        <w:t>20</w:t>
      </w:r>
      <w:r w:rsidR="00240569">
        <w:rPr>
          <w:b w:val="0"/>
          <w:sz w:val="28"/>
          <w:szCs w:val="28"/>
        </w:rPr>
        <w:t xml:space="preserve"> </w:t>
      </w:r>
      <w:r w:rsidRPr="002D00DA">
        <w:rPr>
          <w:b w:val="0"/>
          <w:sz w:val="28"/>
          <w:szCs w:val="28"/>
        </w:rPr>
        <w:t>тыс</w:t>
      </w:r>
      <w:proofErr w:type="gramStart"/>
      <w:r w:rsidRPr="002D00DA">
        <w:rPr>
          <w:b w:val="0"/>
          <w:sz w:val="28"/>
          <w:szCs w:val="28"/>
        </w:rPr>
        <w:t>.р</w:t>
      </w:r>
      <w:proofErr w:type="gramEnd"/>
      <w:r w:rsidRPr="002D00DA">
        <w:rPr>
          <w:b w:val="0"/>
          <w:sz w:val="28"/>
          <w:szCs w:val="28"/>
        </w:rPr>
        <w:t>ублей в год на один субъект предпринимательства.</w:t>
      </w:r>
    </w:p>
    <w:p w:rsidR="00C8039F" w:rsidRPr="001164FA" w:rsidRDefault="00C8039F" w:rsidP="00C8039F">
      <w:pPr>
        <w:ind w:firstLine="709"/>
        <w:jc w:val="both"/>
        <w:rPr>
          <w:sz w:val="28"/>
          <w:szCs w:val="28"/>
        </w:rPr>
      </w:pPr>
      <w:r>
        <w:rPr>
          <w:sz w:val="28"/>
          <w:szCs w:val="28"/>
        </w:rPr>
        <w:t xml:space="preserve">2. </w:t>
      </w:r>
      <w:r w:rsidRPr="001164FA">
        <w:rPr>
          <w:sz w:val="28"/>
          <w:szCs w:val="28"/>
        </w:rPr>
        <w:t xml:space="preserve">Субсидия не предоставляется на возмещение части затрат по кредитам, привлеченным для выплаты заработной платы, осуществления налоговых и иных обязательных платежей, покупки легкового транспорта, не оборудованного для использования в коммерческой деятельности, имущества, используемого для сдачи в аренду. </w:t>
      </w:r>
    </w:p>
    <w:p w:rsidR="00C8039F" w:rsidRPr="003E4DED" w:rsidRDefault="00C8039F" w:rsidP="00C8039F">
      <w:pPr>
        <w:ind w:firstLine="540"/>
        <w:jc w:val="center"/>
        <w:rPr>
          <w:sz w:val="20"/>
          <w:szCs w:val="20"/>
        </w:rPr>
      </w:pPr>
    </w:p>
    <w:p w:rsidR="00C8039F" w:rsidRPr="001164FA" w:rsidRDefault="00C8039F" w:rsidP="00C8039F">
      <w:pPr>
        <w:ind w:firstLine="540"/>
        <w:jc w:val="center"/>
        <w:rPr>
          <w:sz w:val="28"/>
          <w:szCs w:val="28"/>
        </w:rPr>
      </w:pPr>
      <w:r w:rsidRPr="001164FA">
        <w:rPr>
          <w:sz w:val="28"/>
          <w:szCs w:val="28"/>
          <w:lang w:val="en-US"/>
        </w:rPr>
        <w:t>II</w:t>
      </w:r>
      <w:r w:rsidRPr="001164FA">
        <w:rPr>
          <w:sz w:val="28"/>
          <w:szCs w:val="28"/>
        </w:rPr>
        <w:t>. Условия предоставления субсидий</w:t>
      </w:r>
    </w:p>
    <w:p w:rsidR="00C8039F" w:rsidRPr="003E4DED" w:rsidRDefault="00C8039F" w:rsidP="00C8039F">
      <w:pPr>
        <w:ind w:firstLine="540"/>
        <w:jc w:val="center"/>
        <w:rPr>
          <w:sz w:val="20"/>
          <w:szCs w:val="20"/>
        </w:rPr>
      </w:pPr>
    </w:p>
    <w:p w:rsidR="00C8039F" w:rsidRPr="001164FA" w:rsidRDefault="00C8039F" w:rsidP="00C8039F">
      <w:pPr>
        <w:ind w:firstLine="709"/>
        <w:jc w:val="both"/>
        <w:rPr>
          <w:sz w:val="28"/>
          <w:szCs w:val="28"/>
        </w:rPr>
      </w:pPr>
      <w:r>
        <w:rPr>
          <w:sz w:val="28"/>
          <w:szCs w:val="28"/>
        </w:rPr>
        <w:t>3</w:t>
      </w:r>
      <w:r w:rsidRPr="001164FA">
        <w:rPr>
          <w:sz w:val="28"/>
          <w:szCs w:val="28"/>
        </w:rPr>
        <w:t xml:space="preserve">. Субсидии предоставляются субъектам, зарегистрированным в установленном порядке на территории </w:t>
      </w:r>
      <w:r>
        <w:rPr>
          <w:sz w:val="28"/>
          <w:szCs w:val="28"/>
        </w:rPr>
        <w:t>муниципального образования город Новотроицк</w:t>
      </w:r>
      <w:r w:rsidRPr="001164FA">
        <w:rPr>
          <w:sz w:val="28"/>
          <w:szCs w:val="28"/>
        </w:rPr>
        <w:t xml:space="preserve">, отвечающим критериям, установленным статьей 4 Федерального закона от 24 июля 2007 года № 209-ФЗ «О развитии малого и среднего предпринимательства в Российской Федерации». </w:t>
      </w:r>
    </w:p>
    <w:p w:rsidR="00215B62" w:rsidRDefault="00C8039F" w:rsidP="009C4509">
      <w:pPr>
        <w:ind w:firstLine="709"/>
        <w:jc w:val="both"/>
        <w:rPr>
          <w:sz w:val="28"/>
          <w:szCs w:val="28"/>
        </w:rPr>
      </w:pPr>
      <w:r>
        <w:rPr>
          <w:sz w:val="28"/>
          <w:szCs w:val="28"/>
        </w:rPr>
        <w:t>4</w:t>
      </w:r>
      <w:r w:rsidRPr="001164FA">
        <w:rPr>
          <w:sz w:val="28"/>
          <w:szCs w:val="28"/>
        </w:rPr>
        <w:t>. Субсидии предоставляются субъектам на возмещение части</w:t>
      </w:r>
      <w:r>
        <w:rPr>
          <w:sz w:val="28"/>
          <w:szCs w:val="28"/>
        </w:rPr>
        <w:t xml:space="preserve"> затрат</w:t>
      </w:r>
      <w:r w:rsidRPr="001164FA">
        <w:rPr>
          <w:sz w:val="28"/>
          <w:szCs w:val="28"/>
        </w:rPr>
        <w:t xml:space="preserve"> по кредитам, заключенным в</w:t>
      </w:r>
      <w:r>
        <w:rPr>
          <w:sz w:val="28"/>
          <w:szCs w:val="28"/>
        </w:rPr>
        <w:t xml:space="preserve"> п</w:t>
      </w:r>
      <w:r w:rsidRPr="001164FA">
        <w:rPr>
          <w:sz w:val="28"/>
          <w:szCs w:val="28"/>
        </w:rPr>
        <w:t xml:space="preserve">ериод действия </w:t>
      </w:r>
      <w:r>
        <w:rPr>
          <w:sz w:val="28"/>
          <w:szCs w:val="28"/>
        </w:rPr>
        <w:t xml:space="preserve">муниципальной </w:t>
      </w:r>
      <w:hyperlink r:id="rId10" w:history="1">
        <w:r w:rsidRPr="00CF606B">
          <w:rPr>
            <w:sz w:val="28"/>
            <w:szCs w:val="28"/>
          </w:rPr>
          <w:t>программы</w:t>
        </w:r>
      </w:hyperlink>
      <w:r w:rsidRPr="00CF606B">
        <w:rPr>
          <w:sz w:val="28"/>
          <w:szCs w:val="28"/>
        </w:rPr>
        <w:t xml:space="preserve"> </w:t>
      </w:r>
      <w:r w:rsidR="00215B62" w:rsidRPr="00160CB9">
        <w:rPr>
          <w:sz w:val="28"/>
          <w:szCs w:val="28"/>
        </w:rPr>
        <w:t>«</w:t>
      </w:r>
      <w:r w:rsidR="00215B62">
        <w:rPr>
          <w:sz w:val="28"/>
          <w:szCs w:val="28"/>
        </w:rPr>
        <w:t xml:space="preserve">Экономическое развитие  муниципального образования  город  Новотроицк </w:t>
      </w:r>
    </w:p>
    <w:p w:rsidR="00C8039F" w:rsidRPr="001164FA" w:rsidRDefault="00215B62" w:rsidP="00215B62">
      <w:pPr>
        <w:jc w:val="both"/>
        <w:rPr>
          <w:sz w:val="28"/>
          <w:szCs w:val="28"/>
        </w:rPr>
      </w:pPr>
      <w:r>
        <w:rPr>
          <w:sz w:val="28"/>
          <w:szCs w:val="28"/>
        </w:rPr>
        <w:t xml:space="preserve">на 2015-2020 годы» </w:t>
      </w:r>
      <w:r w:rsidR="00C8039F" w:rsidRPr="001164FA">
        <w:rPr>
          <w:sz w:val="28"/>
          <w:szCs w:val="28"/>
        </w:rPr>
        <w:t xml:space="preserve"> при условии действия обязательств на</w:t>
      </w:r>
      <w:r w:rsidR="00485069">
        <w:rPr>
          <w:sz w:val="28"/>
          <w:szCs w:val="28"/>
        </w:rPr>
        <w:t xml:space="preserve"> 1 января соответствующего года.</w:t>
      </w:r>
    </w:p>
    <w:p w:rsidR="00C8039F" w:rsidRPr="001164FA" w:rsidRDefault="00C8039F" w:rsidP="00C8039F">
      <w:pPr>
        <w:ind w:firstLine="709"/>
        <w:jc w:val="both"/>
        <w:rPr>
          <w:sz w:val="28"/>
          <w:szCs w:val="28"/>
        </w:rPr>
      </w:pPr>
      <w:r>
        <w:rPr>
          <w:sz w:val="28"/>
          <w:szCs w:val="28"/>
        </w:rPr>
        <w:t>5</w:t>
      </w:r>
      <w:r w:rsidRPr="001164FA">
        <w:rPr>
          <w:sz w:val="28"/>
          <w:szCs w:val="28"/>
        </w:rPr>
        <w:t>. Субсидии предоставляются субъектам, деятельность которых соответствует следующим приоритетным направлениям:</w:t>
      </w:r>
    </w:p>
    <w:p w:rsidR="00C8039F" w:rsidRPr="004E36B8" w:rsidRDefault="00C8039F" w:rsidP="00C05341">
      <w:pPr>
        <w:numPr>
          <w:ilvl w:val="1"/>
          <w:numId w:val="2"/>
        </w:numPr>
        <w:tabs>
          <w:tab w:val="clear" w:pos="1931"/>
          <w:tab w:val="num" w:pos="720"/>
          <w:tab w:val="left" w:pos="993"/>
        </w:tabs>
        <w:ind w:left="720" w:firstLine="0"/>
        <w:jc w:val="both"/>
        <w:rPr>
          <w:sz w:val="28"/>
          <w:szCs w:val="28"/>
        </w:rPr>
      </w:pPr>
      <w:r w:rsidRPr="004E36B8">
        <w:rPr>
          <w:sz w:val="28"/>
          <w:szCs w:val="28"/>
        </w:rPr>
        <w:t>сельское хозяйство;</w:t>
      </w:r>
    </w:p>
    <w:p w:rsidR="00C8039F" w:rsidRPr="004E36B8" w:rsidRDefault="00C8039F" w:rsidP="00C05341">
      <w:pPr>
        <w:numPr>
          <w:ilvl w:val="1"/>
          <w:numId w:val="2"/>
        </w:numPr>
        <w:tabs>
          <w:tab w:val="clear" w:pos="1931"/>
          <w:tab w:val="num" w:pos="720"/>
          <w:tab w:val="left" w:pos="993"/>
        </w:tabs>
        <w:ind w:left="720" w:firstLine="0"/>
        <w:jc w:val="both"/>
        <w:rPr>
          <w:sz w:val="28"/>
          <w:szCs w:val="28"/>
        </w:rPr>
      </w:pPr>
      <w:r w:rsidRPr="004E36B8">
        <w:rPr>
          <w:sz w:val="28"/>
          <w:szCs w:val="28"/>
        </w:rPr>
        <w:t>рыбоводство;</w:t>
      </w:r>
    </w:p>
    <w:p w:rsidR="00C8039F" w:rsidRPr="004E36B8" w:rsidRDefault="00C8039F" w:rsidP="00C05341">
      <w:pPr>
        <w:numPr>
          <w:ilvl w:val="1"/>
          <w:numId w:val="2"/>
        </w:numPr>
        <w:tabs>
          <w:tab w:val="clear" w:pos="1931"/>
          <w:tab w:val="num" w:pos="720"/>
          <w:tab w:val="left" w:pos="993"/>
        </w:tabs>
        <w:ind w:left="720" w:firstLine="0"/>
        <w:jc w:val="both"/>
        <w:rPr>
          <w:sz w:val="28"/>
          <w:szCs w:val="28"/>
        </w:rPr>
      </w:pPr>
      <w:r w:rsidRPr="004E36B8">
        <w:rPr>
          <w:sz w:val="28"/>
          <w:szCs w:val="28"/>
        </w:rPr>
        <w:t>обрабатывающие производства;</w:t>
      </w:r>
    </w:p>
    <w:p w:rsidR="00C8039F" w:rsidRDefault="00C8039F" w:rsidP="00C05341">
      <w:pPr>
        <w:numPr>
          <w:ilvl w:val="1"/>
          <w:numId w:val="2"/>
        </w:numPr>
        <w:tabs>
          <w:tab w:val="clear" w:pos="1931"/>
          <w:tab w:val="num" w:pos="0"/>
          <w:tab w:val="left" w:pos="993"/>
        </w:tabs>
        <w:ind w:left="0" w:firstLine="720"/>
        <w:jc w:val="both"/>
        <w:rPr>
          <w:sz w:val="28"/>
          <w:szCs w:val="28"/>
        </w:rPr>
      </w:pPr>
      <w:r w:rsidRPr="004E36B8">
        <w:rPr>
          <w:sz w:val="28"/>
          <w:szCs w:val="28"/>
        </w:rPr>
        <w:t>строительство объектов производственного и социально-культурного назначения;</w:t>
      </w:r>
    </w:p>
    <w:p w:rsidR="00485069" w:rsidRPr="004E36B8" w:rsidRDefault="00485069" w:rsidP="00485069">
      <w:pPr>
        <w:tabs>
          <w:tab w:val="left" w:pos="993"/>
        </w:tabs>
        <w:ind w:left="720"/>
        <w:jc w:val="both"/>
        <w:rPr>
          <w:sz w:val="28"/>
          <w:szCs w:val="28"/>
        </w:rPr>
      </w:pPr>
    </w:p>
    <w:p w:rsidR="00C8039F" w:rsidRPr="004E36B8" w:rsidRDefault="00C8039F" w:rsidP="00701733">
      <w:pPr>
        <w:numPr>
          <w:ilvl w:val="1"/>
          <w:numId w:val="2"/>
        </w:numPr>
        <w:tabs>
          <w:tab w:val="clear" w:pos="1931"/>
          <w:tab w:val="num" w:pos="720"/>
          <w:tab w:val="left" w:pos="993"/>
        </w:tabs>
        <w:ind w:left="720" w:firstLine="0"/>
        <w:jc w:val="both"/>
        <w:rPr>
          <w:sz w:val="28"/>
          <w:szCs w:val="28"/>
        </w:rPr>
      </w:pPr>
      <w:r w:rsidRPr="004E36B8">
        <w:rPr>
          <w:sz w:val="28"/>
          <w:szCs w:val="28"/>
        </w:rPr>
        <w:lastRenderedPageBreak/>
        <w:t>услуги населению, в том числе бытовые;</w:t>
      </w:r>
    </w:p>
    <w:p w:rsidR="00C8039F" w:rsidRPr="004E36B8" w:rsidRDefault="00C8039F" w:rsidP="00701733">
      <w:pPr>
        <w:numPr>
          <w:ilvl w:val="1"/>
          <w:numId w:val="2"/>
        </w:numPr>
        <w:tabs>
          <w:tab w:val="clear" w:pos="1931"/>
          <w:tab w:val="num" w:pos="0"/>
          <w:tab w:val="left" w:pos="993"/>
        </w:tabs>
        <w:ind w:left="0" w:firstLine="720"/>
        <w:jc w:val="both"/>
        <w:rPr>
          <w:sz w:val="28"/>
          <w:szCs w:val="28"/>
        </w:rPr>
      </w:pPr>
      <w:r w:rsidRPr="004E36B8">
        <w:rPr>
          <w:sz w:val="28"/>
          <w:szCs w:val="28"/>
        </w:rPr>
        <w:t>общественное питание, включая социально ориентированные пункты питания (рабочие, студенческие, диетические столовые, детские кафе), за исключением ресторанов;</w:t>
      </w:r>
    </w:p>
    <w:p w:rsidR="00C8039F" w:rsidRPr="004E36B8" w:rsidRDefault="00C8039F" w:rsidP="00701733">
      <w:pPr>
        <w:numPr>
          <w:ilvl w:val="1"/>
          <w:numId w:val="2"/>
        </w:numPr>
        <w:tabs>
          <w:tab w:val="clear" w:pos="1931"/>
          <w:tab w:val="num" w:pos="0"/>
          <w:tab w:val="left" w:pos="993"/>
        </w:tabs>
        <w:ind w:left="0" w:firstLine="720"/>
        <w:jc w:val="both"/>
        <w:rPr>
          <w:sz w:val="28"/>
          <w:szCs w:val="28"/>
        </w:rPr>
      </w:pPr>
      <w:r w:rsidRPr="004E36B8">
        <w:rPr>
          <w:sz w:val="28"/>
          <w:szCs w:val="28"/>
        </w:rPr>
        <w:t>деятельность, связанная с использованием вычислительной техники и информационных технологий;</w:t>
      </w:r>
    </w:p>
    <w:p w:rsidR="00C8039F" w:rsidRPr="004E36B8" w:rsidRDefault="00C8039F" w:rsidP="00701733">
      <w:pPr>
        <w:numPr>
          <w:ilvl w:val="1"/>
          <w:numId w:val="2"/>
        </w:numPr>
        <w:tabs>
          <w:tab w:val="clear" w:pos="1931"/>
          <w:tab w:val="num" w:pos="720"/>
          <w:tab w:val="left" w:pos="993"/>
        </w:tabs>
        <w:ind w:left="720" w:firstLine="0"/>
        <w:jc w:val="both"/>
        <w:rPr>
          <w:sz w:val="28"/>
          <w:szCs w:val="28"/>
        </w:rPr>
      </w:pPr>
      <w:r w:rsidRPr="004E36B8">
        <w:rPr>
          <w:sz w:val="28"/>
          <w:szCs w:val="28"/>
        </w:rPr>
        <w:t>освоение и внедрение наукоемких инновационных технологий;</w:t>
      </w:r>
    </w:p>
    <w:p w:rsidR="00C8039F" w:rsidRPr="004E36B8" w:rsidRDefault="00C8039F" w:rsidP="00701733">
      <w:pPr>
        <w:numPr>
          <w:ilvl w:val="1"/>
          <w:numId w:val="2"/>
        </w:numPr>
        <w:tabs>
          <w:tab w:val="clear" w:pos="1931"/>
          <w:tab w:val="num" w:pos="720"/>
          <w:tab w:val="left" w:pos="993"/>
        </w:tabs>
        <w:ind w:left="720" w:firstLine="0"/>
        <w:jc w:val="both"/>
        <w:rPr>
          <w:sz w:val="28"/>
          <w:szCs w:val="28"/>
        </w:rPr>
      </w:pPr>
      <w:r w:rsidRPr="004E36B8">
        <w:rPr>
          <w:sz w:val="28"/>
          <w:szCs w:val="28"/>
        </w:rPr>
        <w:t>ремесленная деятельность;</w:t>
      </w:r>
    </w:p>
    <w:p w:rsidR="00C8039F" w:rsidRPr="007B2586" w:rsidRDefault="00C8039F" w:rsidP="00701733">
      <w:pPr>
        <w:numPr>
          <w:ilvl w:val="1"/>
          <w:numId w:val="2"/>
        </w:numPr>
        <w:tabs>
          <w:tab w:val="clear" w:pos="1931"/>
          <w:tab w:val="num" w:pos="0"/>
          <w:tab w:val="left" w:pos="993"/>
        </w:tabs>
        <w:ind w:left="0" w:firstLine="720"/>
        <w:jc w:val="both"/>
        <w:rPr>
          <w:sz w:val="28"/>
          <w:szCs w:val="28"/>
        </w:rPr>
      </w:pPr>
      <w:r w:rsidRPr="007B2586">
        <w:rPr>
          <w:sz w:val="28"/>
          <w:szCs w:val="28"/>
        </w:rPr>
        <w:t xml:space="preserve">развитие спорта, туризма, физкультурно-оздоровительная </w:t>
      </w:r>
      <w:r w:rsidRPr="007B2586">
        <w:rPr>
          <w:bCs/>
          <w:sz w:val="28"/>
          <w:szCs w:val="28"/>
        </w:rPr>
        <w:t>деятельность;</w:t>
      </w:r>
    </w:p>
    <w:p w:rsidR="00C8039F" w:rsidRPr="007B2586" w:rsidRDefault="00C8039F" w:rsidP="00701733">
      <w:pPr>
        <w:numPr>
          <w:ilvl w:val="1"/>
          <w:numId w:val="2"/>
        </w:numPr>
        <w:tabs>
          <w:tab w:val="clear" w:pos="1931"/>
          <w:tab w:val="num" w:pos="720"/>
          <w:tab w:val="left" w:pos="993"/>
        </w:tabs>
        <w:ind w:left="720" w:firstLine="0"/>
        <w:jc w:val="both"/>
        <w:rPr>
          <w:sz w:val="28"/>
          <w:szCs w:val="28"/>
        </w:rPr>
      </w:pPr>
      <w:r>
        <w:rPr>
          <w:bCs/>
          <w:sz w:val="28"/>
          <w:szCs w:val="28"/>
        </w:rPr>
        <w:t>техническое обслуживание и ремонт автотранспортных средств;</w:t>
      </w:r>
    </w:p>
    <w:p w:rsidR="00215B62" w:rsidRPr="00052456" w:rsidRDefault="00242AE1" w:rsidP="00701733">
      <w:pPr>
        <w:numPr>
          <w:ilvl w:val="1"/>
          <w:numId w:val="2"/>
        </w:numPr>
        <w:tabs>
          <w:tab w:val="clear" w:pos="1931"/>
          <w:tab w:val="num" w:pos="0"/>
          <w:tab w:val="left" w:pos="993"/>
        </w:tabs>
        <w:ind w:left="0" w:firstLine="720"/>
        <w:jc w:val="both"/>
        <w:rPr>
          <w:sz w:val="28"/>
          <w:szCs w:val="28"/>
        </w:rPr>
      </w:pPr>
      <w:r>
        <w:rPr>
          <w:bCs/>
          <w:sz w:val="28"/>
          <w:szCs w:val="28"/>
        </w:rPr>
        <w:t>оптовая и розничная</w:t>
      </w:r>
      <w:r w:rsidR="00215B62">
        <w:rPr>
          <w:bCs/>
          <w:sz w:val="28"/>
          <w:szCs w:val="28"/>
        </w:rPr>
        <w:t xml:space="preserve"> </w:t>
      </w:r>
      <w:r>
        <w:rPr>
          <w:bCs/>
          <w:sz w:val="28"/>
          <w:szCs w:val="28"/>
        </w:rPr>
        <w:t>торговля</w:t>
      </w:r>
      <w:r w:rsidR="00215B62">
        <w:rPr>
          <w:bCs/>
          <w:sz w:val="28"/>
          <w:szCs w:val="28"/>
        </w:rPr>
        <w:t>;</w:t>
      </w:r>
    </w:p>
    <w:p w:rsidR="00215B62" w:rsidRPr="00052456" w:rsidRDefault="00215B62" w:rsidP="00701733">
      <w:pPr>
        <w:numPr>
          <w:ilvl w:val="1"/>
          <w:numId w:val="2"/>
        </w:numPr>
        <w:tabs>
          <w:tab w:val="clear" w:pos="1931"/>
          <w:tab w:val="num" w:pos="720"/>
          <w:tab w:val="left" w:pos="993"/>
        </w:tabs>
        <w:ind w:left="720" w:firstLine="0"/>
        <w:jc w:val="both"/>
        <w:rPr>
          <w:sz w:val="28"/>
          <w:szCs w:val="28"/>
        </w:rPr>
      </w:pPr>
      <w:r>
        <w:rPr>
          <w:bCs/>
          <w:sz w:val="28"/>
          <w:szCs w:val="28"/>
        </w:rPr>
        <w:t>деятельность библиотек, архивов, учреждений клубного типа;</w:t>
      </w:r>
    </w:p>
    <w:p w:rsidR="00215B62" w:rsidRPr="007B2586" w:rsidRDefault="00215B62" w:rsidP="00701733">
      <w:pPr>
        <w:numPr>
          <w:ilvl w:val="1"/>
          <w:numId w:val="2"/>
        </w:numPr>
        <w:tabs>
          <w:tab w:val="clear" w:pos="1931"/>
          <w:tab w:val="num" w:pos="0"/>
          <w:tab w:val="left" w:pos="993"/>
        </w:tabs>
        <w:ind w:left="0" w:firstLine="720"/>
        <w:jc w:val="both"/>
        <w:rPr>
          <w:sz w:val="28"/>
          <w:szCs w:val="28"/>
        </w:rPr>
      </w:pPr>
      <w:r>
        <w:rPr>
          <w:bCs/>
          <w:sz w:val="28"/>
          <w:szCs w:val="28"/>
        </w:rPr>
        <w:t>прочая деятельность по организации отдыха и развлечений, не включенная в другие группировки.</w:t>
      </w:r>
    </w:p>
    <w:p w:rsidR="00C8039F" w:rsidRPr="001164FA" w:rsidRDefault="00C8039F" w:rsidP="00C8039F">
      <w:pPr>
        <w:ind w:firstLine="709"/>
        <w:jc w:val="both"/>
        <w:rPr>
          <w:sz w:val="28"/>
          <w:szCs w:val="28"/>
        </w:rPr>
      </w:pPr>
      <w:r>
        <w:rPr>
          <w:sz w:val="28"/>
          <w:szCs w:val="28"/>
        </w:rPr>
        <w:t>6</w:t>
      </w:r>
      <w:r w:rsidRPr="001164FA">
        <w:rPr>
          <w:sz w:val="28"/>
          <w:szCs w:val="28"/>
        </w:rPr>
        <w:t>. Субсидии не предоставляются субъектам:</w:t>
      </w:r>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н</w:t>
      </w:r>
      <w:r w:rsidRPr="00014B85">
        <w:rPr>
          <w:sz w:val="28"/>
          <w:szCs w:val="28"/>
        </w:rPr>
        <w:t>аходящимся в стадии реорганизации, ликвидации или банкротства в соответствии с законодательством Российской Федерации;</w:t>
      </w:r>
      <w:proofErr w:type="gramEnd"/>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и</w:t>
      </w:r>
      <w:r w:rsidRPr="00014B85">
        <w:rPr>
          <w:sz w:val="28"/>
          <w:szCs w:val="28"/>
        </w:rPr>
        <w:t>меющим задолженность по налоговым пла</w:t>
      </w:r>
      <w:r w:rsidR="00701733">
        <w:rPr>
          <w:sz w:val="28"/>
          <w:szCs w:val="28"/>
        </w:rPr>
        <w:t>тежам в бюджеты всех уровней</w:t>
      </w:r>
      <w:r w:rsidR="002B6D44" w:rsidRPr="00701733">
        <w:rPr>
          <w:color w:val="0070C0"/>
          <w:sz w:val="28"/>
          <w:szCs w:val="28"/>
        </w:rPr>
        <w:t xml:space="preserve"> и в государственные</w:t>
      </w:r>
      <w:r w:rsidRPr="00701733">
        <w:rPr>
          <w:color w:val="0070C0"/>
          <w:sz w:val="28"/>
          <w:szCs w:val="28"/>
        </w:rPr>
        <w:t xml:space="preserve"> </w:t>
      </w:r>
      <w:r w:rsidRPr="00014B85">
        <w:rPr>
          <w:sz w:val="28"/>
          <w:szCs w:val="28"/>
        </w:rPr>
        <w:t>внебюджетные фонды;</w:t>
      </w:r>
      <w:proofErr w:type="gramEnd"/>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r>
        <w:rPr>
          <w:sz w:val="28"/>
          <w:szCs w:val="28"/>
        </w:rPr>
        <w:t>н</w:t>
      </w:r>
      <w:r w:rsidRPr="00014B85">
        <w:rPr>
          <w:sz w:val="28"/>
          <w:szCs w:val="28"/>
        </w:rPr>
        <w:t xml:space="preserve">е </w:t>
      </w:r>
      <w:proofErr w:type="gramStart"/>
      <w:r w:rsidRPr="00014B85">
        <w:rPr>
          <w:sz w:val="28"/>
          <w:szCs w:val="28"/>
        </w:rPr>
        <w:t>зарегистрированным</w:t>
      </w:r>
      <w:proofErr w:type="gramEnd"/>
      <w:r w:rsidRPr="00014B85">
        <w:rPr>
          <w:sz w:val="28"/>
          <w:szCs w:val="28"/>
        </w:rPr>
        <w:t xml:space="preserve"> на территории </w:t>
      </w:r>
      <w:r>
        <w:rPr>
          <w:sz w:val="28"/>
          <w:szCs w:val="28"/>
        </w:rPr>
        <w:t>муниципального образования город Новотроицк;</w:t>
      </w:r>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roofErr w:type="gramEnd"/>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кредитными организациями,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w:t>
      </w:r>
      <w:proofErr w:type="gramEnd"/>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участниками соглашений о разделе продукции;</w:t>
      </w:r>
      <w:proofErr w:type="gramEnd"/>
    </w:p>
    <w:p w:rsidR="00C8039F" w:rsidRPr="00014B85"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C8039F" w:rsidRDefault="00C8039F" w:rsidP="00C8039F">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w:t>
      </w:r>
      <w:proofErr w:type="gramEnd"/>
      <w:r w:rsidRPr="00014B85">
        <w:rPr>
          <w:sz w:val="28"/>
          <w:szCs w:val="28"/>
        </w:rPr>
        <w:t xml:space="preserve"> предпринимательскую деятельность в сфере игорного бизнеса</w:t>
      </w:r>
      <w:r>
        <w:rPr>
          <w:sz w:val="28"/>
          <w:szCs w:val="28"/>
        </w:rPr>
        <w:t>;</w:t>
      </w:r>
    </w:p>
    <w:p w:rsidR="00C8039F" w:rsidRPr="001164FA" w:rsidRDefault="00C8039F" w:rsidP="00C8039F">
      <w:pPr>
        <w:numPr>
          <w:ilvl w:val="0"/>
          <w:numId w:val="3"/>
        </w:numPr>
        <w:tabs>
          <w:tab w:val="clear" w:pos="1920"/>
          <w:tab w:val="num" w:pos="993"/>
        </w:tabs>
        <w:autoSpaceDE w:val="0"/>
        <w:autoSpaceDN w:val="0"/>
        <w:adjustRightInd w:val="0"/>
        <w:ind w:left="0" w:firstLine="700"/>
        <w:jc w:val="both"/>
        <w:outlineLvl w:val="0"/>
        <w:rPr>
          <w:sz w:val="28"/>
          <w:szCs w:val="28"/>
        </w:rPr>
      </w:pPr>
      <w:r w:rsidRPr="001164FA">
        <w:rPr>
          <w:sz w:val="28"/>
          <w:szCs w:val="28"/>
        </w:rPr>
        <w:t>для возмещения процентов, начисленных и уплаченных по просроченной ссудной задолженности.</w:t>
      </w:r>
    </w:p>
    <w:p w:rsidR="00C8039F" w:rsidRPr="001164FA" w:rsidRDefault="00C8039F" w:rsidP="00C8039F">
      <w:pPr>
        <w:shd w:val="clear" w:color="auto" w:fill="FFFFFF"/>
        <w:ind w:firstLine="709"/>
        <w:jc w:val="both"/>
        <w:rPr>
          <w:sz w:val="28"/>
          <w:szCs w:val="28"/>
        </w:rPr>
      </w:pPr>
      <w:r>
        <w:rPr>
          <w:sz w:val="28"/>
          <w:szCs w:val="28"/>
        </w:rPr>
        <w:t>7</w:t>
      </w:r>
      <w:r w:rsidRPr="001164FA">
        <w:rPr>
          <w:sz w:val="28"/>
          <w:szCs w:val="28"/>
        </w:rPr>
        <w:t>. Причинами отказа в предоставлении субсидий являются:</w:t>
      </w:r>
    </w:p>
    <w:p w:rsidR="00C8039F" w:rsidRPr="00014B85" w:rsidRDefault="00C8039F" w:rsidP="00C8039F">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установление факта представления субъектом недостоверных сведений;</w:t>
      </w:r>
    </w:p>
    <w:p w:rsidR="00C8039F" w:rsidRDefault="00C8039F" w:rsidP="00C8039F">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несоответствие субъекта условиям</w:t>
      </w:r>
      <w:r>
        <w:rPr>
          <w:sz w:val="28"/>
          <w:szCs w:val="28"/>
        </w:rPr>
        <w:t xml:space="preserve"> предоставления субсидии;</w:t>
      </w:r>
    </w:p>
    <w:p w:rsidR="00C8039F" w:rsidRDefault="00C8039F" w:rsidP="00C8039F">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1164FA">
        <w:rPr>
          <w:sz w:val="28"/>
          <w:szCs w:val="28"/>
        </w:rPr>
        <w:t xml:space="preserve">принятие ранее в отношении заявителя – субъекта решения о предоставлении аналогичных субсидий, </w:t>
      </w:r>
      <w:proofErr w:type="gramStart"/>
      <w:r w:rsidRPr="001164FA">
        <w:rPr>
          <w:sz w:val="28"/>
          <w:szCs w:val="28"/>
        </w:rPr>
        <w:t>сроки</w:t>
      </w:r>
      <w:proofErr w:type="gramEnd"/>
      <w:r w:rsidRPr="001164FA">
        <w:rPr>
          <w:sz w:val="28"/>
          <w:szCs w:val="28"/>
        </w:rPr>
        <w:t xml:space="preserve"> предоставления которых не истекли;</w:t>
      </w:r>
    </w:p>
    <w:p w:rsidR="00C8039F" w:rsidRPr="001164FA" w:rsidRDefault="00C8039F" w:rsidP="00C8039F">
      <w:pPr>
        <w:ind w:firstLine="709"/>
        <w:jc w:val="both"/>
        <w:rPr>
          <w:sz w:val="28"/>
          <w:szCs w:val="28"/>
        </w:rPr>
      </w:pPr>
      <w:r>
        <w:rPr>
          <w:sz w:val="28"/>
          <w:szCs w:val="28"/>
        </w:rPr>
        <w:t>8</w:t>
      </w:r>
      <w:r w:rsidRPr="001164FA">
        <w:rPr>
          <w:sz w:val="28"/>
          <w:szCs w:val="28"/>
        </w:rPr>
        <w:t>. Причинами возврата документов на доработку являются:</w:t>
      </w:r>
    </w:p>
    <w:p w:rsidR="00C8039F" w:rsidRPr="00D66EB3" w:rsidRDefault="00C8039F" w:rsidP="00C8039F">
      <w:pPr>
        <w:numPr>
          <w:ilvl w:val="0"/>
          <w:numId w:val="5"/>
        </w:numPr>
        <w:tabs>
          <w:tab w:val="clear" w:pos="1929"/>
          <w:tab w:val="num" w:pos="993"/>
        </w:tabs>
        <w:autoSpaceDE w:val="0"/>
        <w:autoSpaceDN w:val="0"/>
        <w:adjustRightInd w:val="0"/>
        <w:ind w:left="0" w:firstLine="709"/>
        <w:jc w:val="both"/>
        <w:outlineLvl w:val="0"/>
        <w:rPr>
          <w:sz w:val="28"/>
          <w:szCs w:val="28"/>
        </w:rPr>
      </w:pPr>
      <w:proofErr w:type="gramStart"/>
      <w:r w:rsidRPr="00D66EB3">
        <w:rPr>
          <w:sz w:val="28"/>
          <w:szCs w:val="28"/>
        </w:rPr>
        <w:lastRenderedPageBreak/>
        <w:t>представление документов, определенных в пункте 10 настоящего Порядка, не в полном объеме либо не соответствующих по оформлению установленной форме;</w:t>
      </w:r>
      <w:proofErr w:type="gramEnd"/>
    </w:p>
    <w:p w:rsidR="00C8039F" w:rsidRPr="001164FA" w:rsidRDefault="00C8039F" w:rsidP="00C8039F">
      <w:pPr>
        <w:widowControl w:val="0"/>
        <w:numPr>
          <w:ilvl w:val="0"/>
          <w:numId w:val="5"/>
        </w:numPr>
        <w:tabs>
          <w:tab w:val="clear" w:pos="1929"/>
          <w:tab w:val="num" w:pos="993"/>
        </w:tabs>
        <w:overflowPunct w:val="0"/>
        <w:autoSpaceDE w:val="0"/>
        <w:autoSpaceDN w:val="0"/>
        <w:adjustRightInd w:val="0"/>
        <w:ind w:left="0" w:firstLine="709"/>
        <w:jc w:val="both"/>
        <w:textAlignment w:val="baseline"/>
        <w:rPr>
          <w:sz w:val="28"/>
          <w:szCs w:val="28"/>
        </w:rPr>
      </w:pPr>
      <w:r>
        <w:rPr>
          <w:sz w:val="28"/>
          <w:szCs w:val="28"/>
        </w:rPr>
        <w:t>зап</w:t>
      </w:r>
      <w:r w:rsidRPr="001164FA">
        <w:rPr>
          <w:sz w:val="28"/>
          <w:szCs w:val="28"/>
        </w:rPr>
        <w:t>олнение документов карандашом либо наличие приписок, зачеркнутых слов или иных, не оговоренных в них исправлений, а также серьезных повреждений, не позволяющих однозначно истолковать содержание документов.</w:t>
      </w:r>
    </w:p>
    <w:p w:rsidR="00C8039F" w:rsidRPr="001164FA" w:rsidRDefault="00C8039F" w:rsidP="00C8039F">
      <w:pPr>
        <w:ind w:firstLine="709"/>
        <w:jc w:val="both"/>
        <w:rPr>
          <w:sz w:val="28"/>
          <w:szCs w:val="28"/>
        </w:rPr>
      </w:pPr>
    </w:p>
    <w:p w:rsidR="00C8039F" w:rsidRPr="001164FA" w:rsidRDefault="00C8039F" w:rsidP="00C8039F">
      <w:pPr>
        <w:jc w:val="center"/>
        <w:rPr>
          <w:sz w:val="28"/>
          <w:szCs w:val="28"/>
        </w:rPr>
      </w:pPr>
      <w:r w:rsidRPr="001164FA">
        <w:rPr>
          <w:sz w:val="28"/>
          <w:szCs w:val="28"/>
          <w:lang w:val="en-US"/>
        </w:rPr>
        <w:t>III</w:t>
      </w:r>
      <w:r w:rsidRPr="001164FA">
        <w:rPr>
          <w:sz w:val="28"/>
          <w:szCs w:val="28"/>
        </w:rPr>
        <w:t>. Порядок предоставления субсидий</w:t>
      </w:r>
    </w:p>
    <w:p w:rsidR="00C8039F" w:rsidRPr="001164FA" w:rsidRDefault="00C8039F" w:rsidP="00C8039F">
      <w:pPr>
        <w:ind w:firstLine="540"/>
        <w:jc w:val="center"/>
        <w:rPr>
          <w:sz w:val="28"/>
          <w:szCs w:val="28"/>
        </w:rPr>
      </w:pPr>
    </w:p>
    <w:p w:rsidR="00C8039F" w:rsidRPr="001164FA" w:rsidRDefault="00C8039F" w:rsidP="00C8039F">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w:t>
      </w:r>
      <w:r w:rsidRPr="001164FA">
        <w:rPr>
          <w:rFonts w:ascii="Times New Roman" w:hAnsi="Times New Roman" w:cs="Times New Roman"/>
          <w:sz w:val="28"/>
          <w:szCs w:val="28"/>
        </w:rPr>
        <w:t xml:space="preserve">. Организатором проведения отбора субъектов в целях предоставления им субсидий является </w:t>
      </w:r>
      <w:r>
        <w:rPr>
          <w:rFonts w:ascii="Times New Roman" w:hAnsi="Times New Roman" w:cs="Times New Roman"/>
          <w:sz w:val="28"/>
          <w:szCs w:val="28"/>
        </w:rPr>
        <w:t xml:space="preserve">отдел </w:t>
      </w:r>
      <w:r w:rsidR="00215B62">
        <w:rPr>
          <w:rFonts w:ascii="Times New Roman" w:hAnsi="Times New Roman" w:cs="Times New Roman"/>
          <w:sz w:val="28"/>
          <w:szCs w:val="28"/>
        </w:rPr>
        <w:t xml:space="preserve">перспективного развития и экономического мониторинга </w:t>
      </w:r>
      <w:r w:rsidRPr="00116C6E">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 город Новотроицк.</w:t>
      </w:r>
    </w:p>
    <w:p w:rsidR="00C8039F" w:rsidRPr="001164FA" w:rsidRDefault="00C8039F" w:rsidP="00C8039F">
      <w:pPr>
        <w:pStyle w:val="ConsPlusNormal"/>
        <w:widowControl/>
        <w:ind w:firstLine="709"/>
        <w:jc w:val="both"/>
        <w:rPr>
          <w:rFonts w:ascii="Times New Roman" w:hAnsi="Times New Roman" w:cs="Times New Roman"/>
          <w:sz w:val="28"/>
          <w:szCs w:val="28"/>
        </w:rPr>
      </w:pPr>
      <w:r w:rsidRPr="00CA444E">
        <w:rPr>
          <w:rFonts w:ascii="Times New Roman" w:hAnsi="Times New Roman" w:cs="Times New Roman"/>
          <w:sz w:val="28"/>
          <w:szCs w:val="28"/>
        </w:rPr>
        <w:t xml:space="preserve">10. Для получения субсидий субъекты представляют в </w:t>
      </w:r>
      <w:r w:rsidR="00215B62">
        <w:rPr>
          <w:rFonts w:ascii="Times New Roman" w:hAnsi="Times New Roman" w:cs="Times New Roman"/>
          <w:sz w:val="28"/>
          <w:szCs w:val="28"/>
        </w:rPr>
        <w:t>отдел перспективного развития и экономического мониторинга</w:t>
      </w:r>
      <w:r>
        <w:rPr>
          <w:rFonts w:ascii="Times New Roman" w:hAnsi="Times New Roman" w:cs="Times New Roman"/>
          <w:sz w:val="28"/>
          <w:szCs w:val="28"/>
        </w:rPr>
        <w:t xml:space="preserve"> </w:t>
      </w:r>
      <w:r w:rsidRPr="00116C6E">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 город Новотроицк (каб.</w:t>
      </w:r>
      <w:r w:rsidR="00215B62">
        <w:rPr>
          <w:rFonts w:ascii="Times New Roman" w:hAnsi="Times New Roman" w:cs="Times New Roman"/>
          <w:sz w:val="28"/>
          <w:szCs w:val="28"/>
        </w:rPr>
        <w:t>46,49</w:t>
      </w:r>
      <w:r>
        <w:rPr>
          <w:rFonts w:ascii="Times New Roman" w:hAnsi="Times New Roman" w:cs="Times New Roman"/>
          <w:sz w:val="28"/>
          <w:szCs w:val="28"/>
        </w:rPr>
        <w:t>):</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заявление о предоставлении субсидий по форме согласно приложению № 1 к  настоящему Порядку</w:t>
      </w:r>
      <w:r>
        <w:rPr>
          <w:sz w:val="28"/>
          <w:szCs w:val="28"/>
        </w:rPr>
        <w:t>;</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анкет</w:t>
      </w:r>
      <w:r>
        <w:rPr>
          <w:sz w:val="28"/>
          <w:szCs w:val="28"/>
        </w:rPr>
        <w:t>у</w:t>
      </w:r>
      <w:r w:rsidRPr="001164FA">
        <w:rPr>
          <w:sz w:val="28"/>
          <w:szCs w:val="28"/>
        </w:rPr>
        <w:t xml:space="preserve"> субъекта по форме согласно приложению № 2 к настоящему Порядку;</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свидетельства о государственной регистрации юридического лица или физического лица в качестве индивидуального предпринимателя, заверенн</w:t>
      </w:r>
      <w:r>
        <w:rPr>
          <w:sz w:val="28"/>
          <w:szCs w:val="28"/>
        </w:rPr>
        <w:t>ую</w:t>
      </w:r>
      <w:r w:rsidRPr="001164FA">
        <w:rPr>
          <w:sz w:val="28"/>
          <w:szCs w:val="28"/>
        </w:rPr>
        <w:t xml:space="preserve"> субъектом;</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свидетельства о постановке на учет в налоговом органе, заверенн</w:t>
      </w:r>
      <w:r>
        <w:rPr>
          <w:sz w:val="28"/>
          <w:szCs w:val="28"/>
        </w:rPr>
        <w:t>ую</w:t>
      </w:r>
      <w:r w:rsidRPr="001164FA">
        <w:rPr>
          <w:sz w:val="28"/>
          <w:szCs w:val="28"/>
        </w:rPr>
        <w:t xml:space="preserve"> субъектом;</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выписк</w:t>
      </w:r>
      <w:r>
        <w:rPr>
          <w:sz w:val="28"/>
          <w:szCs w:val="28"/>
        </w:rPr>
        <w:t>у</w:t>
      </w:r>
      <w:r w:rsidRPr="001164FA">
        <w:rPr>
          <w:sz w:val="28"/>
          <w:szCs w:val="28"/>
        </w:rPr>
        <w:t xml:space="preserve"> из Единого государственного реестра юридических лиц или выписка из Единого государственного реестра индивидуальных предпринимателей, содержащ</w:t>
      </w:r>
      <w:r>
        <w:rPr>
          <w:sz w:val="28"/>
          <w:szCs w:val="28"/>
        </w:rPr>
        <w:t>ую</w:t>
      </w:r>
      <w:r w:rsidRPr="001164FA">
        <w:rPr>
          <w:sz w:val="28"/>
          <w:szCs w:val="28"/>
        </w:rPr>
        <w:t xml:space="preserve"> сведения об основном виде экономической деятельности в соответствии с Общероссийским </w:t>
      </w:r>
      <w:hyperlink r:id="rId11" w:history="1">
        <w:r w:rsidRPr="001164FA">
          <w:rPr>
            <w:sz w:val="28"/>
            <w:szCs w:val="28"/>
          </w:rPr>
          <w:t>классификатором</w:t>
        </w:r>
      </w:hyperlink>
      <w:r w:rsidRPr="001164FA">
        <w:rPr>
          <w:sz w:val="28"/>
          <w:szCs w:val="28"/>
        </w:rPr>
        <w:t xml:space="preserve"> видов экономической деятельности, полученн</w:t>
      </w:r>
      <w:r>
        <w:rPr>
          <w:sz w:val="28"/>
          <w:szCs w:val="28"/>
        </w:rPr>
        <w:t>ую</w:t>
      </w:r>
      <w:r w:rsidRPr="001164FA">
        <w:rPr>
          <w:sz w:val="28"/>
          <w:szCs w:val="28"/>
        </w:rPr>
        <w:t xml:space="preserve"> не ранее чем за один месяц до даты подачи заявления;</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копии учредительных документов (для юридических лиц), заверенные субъектом;</w:t>
      </w:r>
    </w:p>
    <w:p w:rsidR="00C8039F" w:rsidRPr="001164FA" w:rsidRDefault="00C8039F" w:rsidP="00701733">
      <w:pPr>
        <w:numPr>
          <w:ilvl w:val="0"/>
          <w:numId w:val="6"/>
        </w:numPr>
        <w:tabs>
          <w:tab w:val="clear" w:pos="1929"/>
          <w:tab w:val="num" w:pos="993"/>
        </w:tabs>
        <w:autoSpaceDE w:val="0"/>
        <w:autoSpaceDN w:val="0"/>
        <w:adjustRightInd w:val="0"/>
        <w:ind w:left="0" w:firstLine="709"/>
        <w:jc w:val="both"/>
        <w:textAlignment w:val="baseline"/>
        <w:outlineLvl w:val="0"/>
        <w:rPr>
          <w:sz w:val="28"/>
          <w:szCs w:val="28"/>
        </w:rPr>
      </w:pPr>
      <w:r w:rsidRPr="001164FA">
        <w:rPr>
          <w:sz w:val="28"/>
          <w:szCs w:val="28"/>
        </w:rPr>
        <w:t>справк</w:t>
      </w:r>
      <w:r>
        <w:rPr>
          <w:sz w:val="28"/>
          <w:szCs w:val="28"/>
        </w:rPr>
        <w:t>у</w:t>
      </w:r>
      <w:r w:rsidRPr="001164FA">
        <w:rPr>
          <w:sz w:val="28"/>
          <w:szCs w:val="28"/>
        </w:rPr>
        <w:t xml:space="preserve"> о средней численности работников субъекта за предшествующий календарный год, подписанн</w:t>
      </w:r>
      <w:r>
        <w:rPr>
          <w:sz w:val="28"/>
          <w:szCs w:val="28"/>
        </w:rPr>
        <w:t>ую</w:t>
      </w:r>
      <w:r w:rsidRPr="001164FA">
        <w:rPr>
          <w:sz w:val="28"/>
          <w:szCs w:val="28"/>
        </w:rPr>
        <w:t xml:space="preserve"> руководителем, главным бухгалтером </w:t>
      </w:r>
      <w:r w:rsidR="00A4658D" w:rsidRPr="00701733">
        <w:rPr>
          <w:color w:val="0070C0"/>
          <w:sz w:val="28"/>
          <w:szCs w:val="28"/>
        </w:rPr>
        <w:t>(при наличии)</w:t>
      </w:r>
      <w:r w:rsidR="00A4658D">
        <w:rPr>
          <w:sz w:val="28"/>
          <w:szCs w:val="28"/>
        </w:rPr>
        <w:t xml:space="preserve"> </w:t>
      </w:r>
      <w:r w:rsidRPr="001164FA">
        <w:rPr>
          <w:sz w:val="28"/>
          <w:szCs w:val="28"/>
        </w:rPr>
        <w:t>и заверенн</w:t>
      </w:r>
      <w:r>
        <w:rPr>
          <w:sz w:val="28"/>
          <w:szCs w:val="28"/>
        </w:rPr>
        <w:t>ую</w:t>
      </w:r>
      <w:r w:rsidRPr="001164FA">
        <w:rPr>
          <w:sz w:val="28"/>
          <w:szCs w:val="28"/>
        </w:rPr>
        <w:t xml:space="preserve"> печатью субъекта</w:t>
      </w:r>
      <w:r>
        <w:rPr>
          <w:sz w:val="28"/>
          <w:szCs w:val="28"/>
        </w:rPr>
        <w:t>, в</w:t>
      </w:r>
      <w:r w:rsidRPr="001164FA">
        <w:rPr>
          <w:sz w:val="28"/>
          <w:szCs w:val="28"/>
        </w:rPr>
        <w:t xml:space="preserve"> случае если с момента создания организации или регистрации индивидуального предпринимателя и крестьянского (фермерского) хозяйства прошло менее одного года, справка представляется за период, прошедший со дня их государственной регистрации;</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справк</w:t>
      </w:r>
      <w:r>
        <w:rPr>
          <w:sz w:val="28"/>
          <w:szCs w:val="28"/>
        </w:rPr>
        <w:t>у</w:t>
      </w:r>
      <w:r w:rsidRPr="001164FA">
        <w:rPr>
          <w:sz w:val="28"/>
          <w:szCs w:val="28"/>
        </w:rPr>
        <w:t xml:space="preserve"> о размере выручки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за фактически отработанное время, подписанн</w:t>
      </w:r>
      <w:r>
        <w:rPr>
          <w:sz w:val="28"/>
          <w:szCs w:val="28"/>
        </w:rPr>
        <w:t>ую</w:t>
      </w:r>
      <w:r w:rsidRPr="001164FA">
        <w:rPr>
          <w:sz w:val="28"/>
          <w:szCs w:val="28"/>
        </w:rPr>
        <w:t xml:space="preserve"> руководителем, главным бухгалтером</w:t>
      </w:r>
      <w:r w:rsidR="00A4658D">
        <w:rPr>
          <w:sz w:val="28"/>
          <w:szCs w:val="28"/>
        </w:rPr>
        <w:t xml:space="preserve"> </w:t>
      </w:r>
      <w:r w:rsidR="00A4658D" w:rsidRPr="00701733">
        <w:rPr>
          <w:color w:val="0070C0"/>
          <w:sz w:val="28"/>
          <w:szCs w:val="28"/>
        </w:rPr>
        <w:t xml:space="preserve">(при наличии) </w:t>
      </w:r>
      <w:r w:rsidRPr="00701733">
        <w:rPr>
          <w:color w:val="0070C0"/>
          <w:sz w:val="28"/>
          <w:szCs w:val="28"/>
        </w:rPr>
        <w:t xml:space="preserve"> </w:t>
      </w:r>
      <w:r w:rsidRPr="001164FA">
        <w:rPr>
          <w:sz w:val="28"/>
          <w:szCs w:val="28"/>
        </w:rPr>
        <w:t>и заверенн</w:t>
      </w:r>
      <w:r>
        <w:rPr>
          <w:sz w:val="28"/>
          <w:szCs w:val="28"/>
        </w:rPr>
        <w:t>ую</w:t>
      </w:r>
      <w:r w:rsidRPr="001164FA">
        <w:rPr>
          <w:sz w:val="28"/>
          <w:szCs w:val="28"/>
        </w:rPr>
        <w:t xml:space="preserve"> печатью субъекта. В случае если с момента создания организации или регистрации индивидуального предпринимателя и крестьянского </w:t>
      </w:r>
      <w:r w:rsidRPr="001164FA">
        <w:rPr>
          <w:sz w:val="28"/>
          <w:szCs w:val="28"/>
        </w:rPr>
        <w:lastRenderedPageBreak/>
        <w:t>(фермерского) хозяйства прошло менее одного года, справка представляется за период, прошедший со дня их государственной регистрации;</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proofErr w:type="gramStart"/>
      <w:r w:rsidRPr="001164FA">
        <w:rPr>
          <w:sz w:val="28"/>
          <w:szCs w:val="28"/>
        </w:rPr>
        <w:t>справк</w:t>
      </w:r>
      <w:r>
        <w:rPr>
          <w:sz w:val="28"/>
          <w:szCs w:val="28"/>
        </w:rPr>
        <w:t>у</w:t>
      </w:r>
      <w:r w:rsidRPr="001164FA">
        <w:rPr>
          <w:sz w:val="28"/>
          <w:szCs w:val="28"/>
        </w:rPr>
        <w:t xml:space="preserve"> об отсутствии у субъекта задолженности по налогам, сборам и иным обязательным платежам в бюджетную систему Российской Федерации по форме № 39-1, заверенн</w:t>
      </w:r>
      <w:r>
        <w:rPr>
          <w:sz w:val="28"/>
          <w:szCs w:val="28"/>
        </w:rPr>
        <w:t>ую</w:t>
      </w:r>
      <w:r w:rsidRPr="001164FA">
        <w:rPr>
          <w:sz w:val="28"/>
          <w:szCs w:val="28"/>
        </w:rPr>
        <w:t xml:space="preserve"> налоговым органом, полученн</w:t>
      </w:r>
      <w:r>
        <w:rPr>
          <w:sz w:val="28"/>
          <w:szCs w:val="28"/>
        </w:rPr>
        <w:t>ую</w:t>
      </w:r>
      <w:r w:rsidRPr="001164FA">
        <w:rPr>
          <w:sz w:val="28"/>
          <w:szCs w:val="28"/>
        </w:rPr>
        <w:t xml:space="preserve"> не ранее чем за один месяц до даты подачи заявления, для вновь зарегистрированных субъектов – документ об отказе налогового органа в выдаче справки по причине отсутствия информации о субъекте;</w:t>
      </w:r>
      <w:proofErr w:type="gramEnd"/>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справки об отсутствии у субъекта задолженности по обязательным платежам в государственные внебюджетные фонды (Фонд социального страхования и Пенсионный фонд Российской Федерации), полученные не ранее чем за один месяц до даты подачи заявления;</w:t>
      </w:r>
    </w:p>
    <w:p w:rsidR="00C8039F" w:rsidRPr="001164FA" w:rsidRDefault="00C8039F" w:rsidP="00701733">
      <w:pPr>
        <w:widowControl w:val="0"/>
        <w:numPr>
          <w:ilvl w:val="0"/>
          <w:numId w:val="6"/>
        </w:numPr>
        <w:tabs>
          <w:tab w:val="clear" w:pos="1929"/>
          <w:tab w:val="left" w:pos="993"/>
          <w:tab w:val="num" w:pos="1134"/>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кредитного договора, графика погашения кредита и уплаты процентов по нему, заверенные банком;</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proofErr w:type="gramStart"/>
      <w:r w:rsidRPr="001164FA">
        <w:rPr>
          <w:sz w:val="28"/>
          <w:szCs w:val="28"/>
        </w:rPr>
        <w:t>выписки из ссудного и (или) расчетного счетов, подтверждающие фактическое перечисление и гашение кредита, заверенные банком;</w:t>
      </w:r>
      <w:proofErr w:type="gramEnd"/>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 xml:space="preserve">копии платежных поручений (ордеров) и выписок, подтверждающих уплату начисленных по кредиту процентов, заверенные банком и субъектом;  </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копи</w:t>
      </w:r>
      <w:r>
        <w:rPr>
          <w:sz w:val="28"/>
          <w:szCs w:val="28"/>
        </w:rPr>
        <w:t>ю</w:t>
      </w:r>
      <w:r w:rsidRPr="001164FA">
        <w:rPr>
          <w:sz w:val="28"/>
          <w:szCs w:val="28"/>
        </w:rPr>
        <w:t xml:space="preserve"> реестра акционеров (для акционерных обществ), заверенн</w:t>
      </w:r>
      <w:r>
        <w:rPr>
          <w:sz w:val="28"/>
          <w:szCs w:val="28"/>
        </w:rPr>
        <w:t>ую</w:t>
      </w:r>
      <w:r w:rsidRPr="001164FA">
        <w:rPr>
          <w:sz w:val="28"/>
          <w:szCs w:val="28"/>
        </w:rPr>
        <w:t xml:space="preserve"> субъектом;</w:t>
      </w:r>
    </w:p>
    <w:p w:rsidR="00C8039F" w:rsidRPr="001164FA"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 xml:space="preserve">расчет размера субсидий на уплату процентов по кредиту согласно приложению № </w:t>
      </w:r>
      <w:r>
        <w:rPr>
          <w:sz w:val="28"/>
          <w:szCs w:val="28"/>
        </w:rPr>
        <w:t>3</w:t>
      </w:r>
      <w:r w:rsidRPr="001164FA">
        <w:rPr>
          <w:sz w:val="28"/>
          <w:szCs w:val="28"/>
        </w:rPr>
        <w:t xml:space="preserve"> к настоящему Порядку;</w:t>
      </w:r>
    </w:p>
    <w:p w:rsidR="00C8039F"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справк</w:t>
      </w:r>
      <w:r>
        <w:rPr>
          <w:sz w:val="28"/>
          <w:szCs w:val="28"/>
        </w:rPr>
        <w:t>у</w:t>
      </w:r>
      <w:r w:rsidRPr="001164FA">
        <w:rPr>
          <w:sz w:val="28"/>
          <w:szCs w:val="28"/>
        </w:rPr>
        <w:t xml:space="preserve"> из кредитной организации об открытии (наличии) у субъекта счета с реквизитами банка (наименование, БИК, корреспондентский счет) и реквизитами получателя поддержки (полное наименование, ИНН, тип счета, номер счета) для перечисления субсидий. </w:t>
      </w:r>
    </w:p>
    <w:p w:rsidR="00C8039F" w:rsidRPr="001164FA" w:rsidRDefault="00C8039F" w:rsidP="00701733">
      <w:pPr>
        <w:widowControl w:val="0"/>
        <w:numPr>
          <w:ilvl w:val="0"/>
          <w:numId w:val="6"/>
        </w:numPr>
        <w:tabs>
          <w:tab w:val="clear" w:pos="1929"/>
          <w:tab w:val="left" w:pos="993"/>
          <w:tab w:val="num" w:pos="1134"/>
        </w:tabs>
        <w:overflowPunct w:val="0"/>
        <w:autoSpaceDE w:val="0"/>
        <w:autoSpaceDN w:val="0"/>
        <w:adjustRightInd w:val="0"/>
        <w:ind w:left="0" w:firstLine="709"/>
        <w:jc w:val="both"/>
        <w:textAlignment w:val="baseline"/>
        <w:rPr>
          <w:sz w:val="28"/>
          <w:szCs w:val="28"/>
        </w:rPr>
      </w:pPr>
      <w:r w:rsidRPr="001164FA">
        <w:rPr>
          <w:sz w:val="28"/>
          <w:szCs w:val="28"/>
        </w:rPr>
        <w:t>копии документов, подтверждающих использование кредита по целевому назначению (перечень представленных документов может содержать не все указанные далее документы), заверенные субъектом;</w:t>
      </w:r>
    </w:p>
    <w:p w:rsidR="00C8039F" w:rsidRPr="001164FA" w:rsidRDefault="00C8039F" w:rsidP="00701733">
      <w:pPr>
        <w:widowControl w:val="0"/>
        <w:numPr>
          <w:ilvl w:val="0"/>
          <w:numId w:val="6"/>
        </w:numPr>
        <w:tabs>
          <w:tab w:val="clear" w:pos="1929"/>
          <w:tab w:val="left" w:pos="993"/>
          <w:tab w:val="num" w:pos="1134"/>
        </w:tabs>
        <w:overflowPunct w:val="0"/>
        <w:autoSpaceDE w:val="0"/>
        <w:autoSpaceDN w:val="0"/>
        <w:adjustRightInd w:val="0"/>
        <w:ind w:left="0" w:firstLine="709"/>
        <w:jc w:val="both"/>
        <w:textAlignment w:val="baseline"/>
        <w:rPr>
          <w:sz w:val="28"/>
          <w:szCs w:val="28"/>
        </w:rPr>
      </w:pPr>
      <w:r w:rsidRPr="001164FA">
        <w:rPr>
          <w:sz w:val="28"/>
          <w:szCs w:val="28"/>
        </w:rPr>
        <w:t>копии платежных поручений и выписок, подтверждающих оплату сырья, материалов, имущества, работ и услуг;</w:t>
      </w:r>
    </w:p>
    <w:p w:rsidR="00C8039F" w:rsidRDefault="00C8039F" w:rsidP="00701733">
      <w:pPr>
        <w:widowControl w:val="0"/>
        <w:numPr>
          <w:ilvl w:val="0"/>
          <w:numId w:val="6"/>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копии договоров на поставку, счета-фактуры, товарные накладные, акты выполненных работ.</w:t>
      </w:r>
    </w:p>
    <w:p w:rsidR="00C8039F" w:rsidRPr="001164FA" w:rsidRDefault="00C8039F" w:rsidP="00C8039F">
      <w:pPr>
        <w:tabs>
          <w:tab w:val="left" w:pos="709"/>
        </w:tabs>
        <w:ind w:firstLine="709"/>
        <w:jc w:val="both"/>
        <w:rPr>
          <w:sz w:val="28"/>
          <w:szCs w:val="28"/>
        </w:rPr>
      </w:pPr>
      <w:r w:rsidRPr="001164FA">
        <w:rPr>
          <w:sz w:val="28"/>
          <w:szCs w:val="28"/>
        </w:rPr>
        <w:t xml:space="preserve">В случае изменения расчетного счета или реквизитов субъект должен </w:t>
      </w:r>
      <w:r>
        <w:rPr>
          <w:sz w:val="28"/>
          <w:szCs w:val="28"/>
        </w:rPr>
        <w:t>уведомить администрацию муниципального образования город Новотроицк</w:t>
      </w:r>
      <w:r w:rsidRPr="001164FA">
        <w:rPr>
          <w:sz w:val="28"/>
          <w:szCs w:val="28"/>
        </w:rPr>
        <w:t xml:space="preserve"> и направить новую справку в течение 5 рабочих дней.</w:t>
      </w:r>
    </w:p>
    <w:p w:rsidR="00C8039F" w:rsidRPr="001164FA" w:rsidRDefault="00C8039F" w:rsidP="00C8039F">
      <w:pPr>
        <w:ind w:firstLine="709"/>
        <w:jc w:val="both"/>
        <w:rPr>
          <w:sz w:val="28"/>
          <w:szCs w:val="28"/>
        </w:rPr>
      </w:pPr>
      <w:r w:rsidRPr="001164FA">
        <w:rPr>
          <w:sz w:val="28"/>
          <w:szCs w:val="28"/>
        </w:rPr>
        <w:t xml:space="preserve">В случае внесения изменений в учредительные и регистрационные документы (реорганизация, изменение реквизитов и других характеристик, определяющих участие в реестре) субъект в течение 15 рабочих дней представляет в </w:t>
      </w:r>
      <w:r w:rsidR="00215B62">
        <w:rPr>
          <w:sz w:val="28"/>
          <w:szCs w:val="28"/>
        </w:rPr>
        <w:t>отдел перспективного развития и экономического мониторинга</w:t>
      </w:r>
      <w:r w:rsidR="00215B62" w:rsidRPr="00116C6E">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1164FA">
        <w:rPr>
          <w:sz w:val="28"/>
          <w:szCs w:val="28"/>
        </w:rPr>
        <w:t xml:space="preserve"> копии соответствующих документов.</w:t>
      </w:r>
    </w:p>
    <w:p w:rsidR="00C8039F" w:rsidRPr="001164FA" w:rsidRDefault="00C8039F" w:rsidP="00C8039F">
      <w:pPr>
        <w:ind w:firstLine="709"/>
        <w:jc w:val="both"/>
        <w:rPr>
          <w:sz w:val="28"/>
          <w:szCs w:val="28"/>
        </w:rPr>
      </w:pPr>
      <w:r w:rsidRPr="001164FA">
        <w:rPr>
          <w:sz w:val="28"/>
          <w:szCs w:val="28"/>
        </w:rPr>
        <w:t xml:space="preserve">При изменении условий кредитного договора субъект обязан в течение 15 рабочих дней представить в </w:t>
      </w:r>
      <w:r w:rsidR="00215B62">
        <w:rPr>
          <w:sz w:val="28"/>
          <w:szCs w:val="28"/>
        </w:rPr>
        <w:t>отдел перспективного развития и экономического мониторинга</w:t>
      </w:r>
      <w:r w:rsidR="00215B62" w:rsidRPr="00116C6E">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1164FA">
        <w:rPr>
          <w:sz w:val="28"/>
          <w:szCs w:val="28"/>
        </w:rPr>
        <w:t xml:space="preserve"> заверенные банком копию дополнительного соглашения и уточненный график погашения кредита и процентов (в случае его изменения).</w:t>
      </w:r>
    </w:p>
    <w:p w:rsidR="00C8039F" w:rsidRPr="001164FA" w:rsidRDefault="00C8039F" w:rsidP="00C8039F">
      <w:pPr>
        <w:ind w:firstLine="709"/>
        <w:jc w:val="both"/>
        <w:rPr>
          <w:sz w:val="28"/>
          <w:szCs w:val="28"/>
        </w:rPr>
      </w:pPr>
      <w:r w:rsidRPr="001164FA">
        <w:rPr>
          <w:sz w:val="28"/>
          <w:szCs w:val="28"/>
        </w:rPr>
        <w:lastRenderedPageBreak/>
        <w:t xml:space="preserve">Пакет документов, представляемый в </w:t>
      </w:r>
      <w:r w:rsidR="00215B62">
        <w:rPr>
          <w:sz w:val="28"/>
          <w:szCs w:val="28"/>
        </w:rPr>
        <w:t>отдел перспективного развития и экономического мониторинга</w:t>
      </w:r>
      <w:r>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1164FA">
        <w:rPr>
          <w:sz w:val="28"/>
          <w:szCs w:val="28"/>
        </w:rPr>
        <w:t>, должен быть прошит, пронумерован и заверен субъектом.</w:t>
      </w:r>
    </w:p>
    <w:p w:rsidR="00C8039F" w:rsidRDefault="00C8039F" w:rsidP="00C8039F">
      <w:pPr>
        <w:ind w:firstLine="709"/>
        <w:jc w:val="both"/>
        <w:rPr>
          <w:sz w:val="28"/>
          <w:szCs w:val="28"/>
        </w:rPr>
      </w:pPr>
      <w:r>
        <w:rPr>
          <w:sz w:val="28"/>
          <w:szCs w:val="28"/>
        </w:rPr>
        <w:t>11</w:t>
      </w:r>
      <w:r w:rsidRPr="001164FA">
        <w:rPr>
          <w:sz w:val="28"/>
          <w:szCs w:val="28"/>
        </w:rPr>
        <w:t>. Субъект несет полную ответственность за достоверность представленных документов.</w:t>
      </w:r>
    </w:p>
    <w:p w:rsidR="008E6A50" w:rsidRPr="001164FA" w:rsidRDefault="008E6A50" w:rsidP="008E6A50">
      <w:pPr>
        <w:ind w:firstLine="709"/>
        <w:jc w:val="both"/>
        <w:rPr>
          <w:sz w:val="28"/>
          <w:szCs w:val="28"/>
        </w:rPr>
      </w:pPr>
      <w:r>
        <w:rPr>
          <w:sz w:val="28"/>
          <w:szCs w:val="28"/>
        </w:rPr>
        <w:t xml:space="preserve">12. </w:t>
      </w:r>
      <w:r w:rsidRPr="008E6A50">
        <w:rPr>
          <w:sz w:val="28"/>
          <w:szCs w:val="28"/>
        </w:rPr>
        <w:t xml:space="preserve">Прием документов, указанных в </w:t>
      </w:r>
      <w:hyperlink w:anchor="Par74" w:history="1">
        <w:r w:rsidRPr="008E6A50">
          <w:rPr>
            <w:sz w:val="28"/>
            <w:szCs w:val="28"/>
          </w:rPr>
          <w:t xml:space="preserve">пункте </w:t>
        </w:r>
        <w:r>
          <w:rPr>
            <w:sz w:val="28"/>
            <w:szCs w:val="28"/>
          </w:rPr>
          <w:t>10</w:t>
        </w:r>
      </w:hyperlink>
      <w:r w:rsidRPr="008E6A50">
        <w:rPr>
          <w:sz w:val="28"/>
          <w:szCs w:val="28"/>
        </w:rPr>
        <w:t xml:space="preserve"> настоящего Порядка, начинается со следующего дня после размещения информационного сообщения о начале приема документов на официальном сайте муниципального образования город Новотроицк, но не позднее 1 ноября текущего финансового года. Заявки на участие в конкурсном отборе по </w:t>
      </w:r>
      <w:r>
        <w:rPr>
          <w:sz w:val="28"/>
          <w:szCs w:val="28"/>
        </w:rPr>
        <w:t>предоставлению</w:t>
      </w:r>
      <w:r w:rsidRPr="00E765F9">
        <w:rPr>
          <w:sz w:val="28"/>
          <w:szCs w:val="28"/>
        </w:rPr>
        <w:t xml:space="preserve"> субсидий субъектам малого и среднего</w:t>
      </w:r>
      <w:r>
        <w:rPr>
          <w:sz w:val="28"/>
          <w:szCs w:val="28"/>
        </w:rPr>
        <w:t xml:space="preserve"> </w:t>
      </w:r>
      <w:r w:rsidRPr="00E765F9">
        <w:rPr>
          <w:sz w:val="28"/>
          <w:szCs w:val="28"/>
        </w:rPr>
        <w:t>предпринимательства на возмещение</w:t>
      </w:r>
      <w:r>
        <w:rPr>
          <w:sz w:val="28"/>
          <w:szCs w:val="28"/>
        </w:rPr>
        <w:t xml:space="preserve"> </w:t>
      </w:r>
      <w:r w:rsidRPr="00E765F9">
        <w:rPr>
          <w:sz w:val="28"/>
          <w:szCs w:val="28"/>
        </w:rPr>
        <w:t>части затрат, связанных с уплатой процентов по кредитам</w:t>
      </w:r>
      <w:r w:rsidRPr="008E6A50">
        <w:rPr>
          <w:sz w:val="28"/>
          <w:szCs w:val="28"/>
        </w:rPr>
        <w:t>, поданные после окончания срока их приема, не принимаются.</w:t>
      </w:r>
    </w:p>
    <w:p w:rsidR="00C8039F" w:rsidRPr="001164FA" w:rsidRDefault="008E6A50" w:rsidP="00C8039F">
      <w:pPr>
        <w:ind w:firstLine="709"/>
        <w:jc w:val="both"/>
        <w:rPr>
          <w:sz w:val="28"/>
          <w:szCs w:val="28"/>
        </w:rPr>
      </w:pPr>
      <w:r>
        <w:rPr>
          <w:sz w:val="28"/>
          <w:szCs w:val="28"/>
        </w:rPr>
        <w:t>13</w:t>
      </w:r>
      <w:r w:rsidR="00C8039F" w:rsidRPr="001164FA">
        <w:rPr>
          <w:sz w:val="28"/>
          <w:szCs w:val="28"/>
        </w:rPr>
        <w:t xml:space="preserve">. Документы субъектов, поступившие в </w:t>
      </w:r>
      <w:r w:rsidR="00215B62">
        <w:rPr>
          <w:sz w:val="28"/>
          <w:szCs w:val="28"/>
        </w:rPr>
        <w:t>отдел перспективного развития и экономического мониторинга</w:t>
      </w:r>
      <w:r w:rsidR="00215B62" w:rsidRPr="00116C6E">
        <w:rPr>
          <w:sz w:val="28"/>
          <w:szCs w:val="28"/>
        </w:rPr>
        <w:t xml:space="preserve"> </w:t>
      </w:r>
      <w:r w:rsidR="00C8039F" w:rsidRPr="00116C6E">
        <w:rPr>
          <w:sz w:val="28"/>
          <w:szCs w:val="28"/>
        </w:rPr>
        <w:t>администрации м</w:t>
      </w:r>
      <w:r w:rsidR="00C8039F">
        <w:rPr>
          <w:sz w:val="28"/>
          <w:szCs w:val="28"/>
        </w:rPr>
        <w:t>униципального образования город Новотроицк</w:t>
      </w:r>
      <w:r w:rsidR="00C8039F" w:rsidRPr="001164FA">
        <w:rPr>
          <w:sz w:val="28"/>
          <w:szCs w:val="28"/>
        </w:rPr>
        <w:t>, подлежат регистрации. Журнал регистрации должен быть прошнурован, пронумерован и скреплен печатью</w:t>
      </w:r>
      <w:r w:rsidR="00C8039F">
        <w:rPr>
          <w:sz w:val="28"/>
          <w:szCs w:val="28"/>
        </w:rPr>
        <w:t>.</w:t>
      </w:r>
    </w:p>
    <w:p w:rsidR="00C8039F" w:rsidRDefault="00C8039F" w:rsidP="00C8039F">
      <w:pPr>
        <w:spacing w:line="233" w:lineRule="auto"/>
        <w:ind w:firstLine="709"/>
        <w:jc w:val="both"/>
        <w:rPr>
          <w:sz w:val="28"/>
          <w:szCs w:val="28"/>
        </w:rPr>
      </w:pPr>
      <w:r w:rsidRPr="001164FA">
        <w:rPr>
          <w:sz w:val="28"/>
          <w:szCs w:val="28"/>
        </w:rPr>
        <w:t>1</w:t>
      </w:r>
      <w:r w:rsidR="008E6A50">
        <w:rPr>
          <w:sz w:val="28"/>
          <w:szCs w:val="28"/>
        </w:rPr>
        <w:t>4</w:t>
      </w:r>
      <w:r w:rsidRPr="001164FA">
        <w:rPr>
          <w:sz w:val="28"/>
          <w:szCs w:val="28"/>
        </w:rPr>
        <w:t xml:space="preserve">. После регистрации </w:t>
      </w:r>
      <w:r w:rsidR="00215B62">
        <w:rPr>
          <w:sz w:val="28"/>
          <w:szCs w:val="28"/>
        </w:rPr>
        <w:t>отдел перспективного развития и экономического мониторинга</w:t>
      </w:r>
      <w:r w:rsidR="00215B62" w:rsidRPr="00116C6E">
        <w:rPr>
          <w:sz w:val="28"/>
          <w:szCs w:val="28"/>
        </w:rPr>
        <w:t xml:space="preserve"> </w:t>
      </w:r>
      <w:r w:rsidRPr="00116C6E">
        <w:rPr>
          <w:sz w:val="28"/>
          <w:szCs w:val="28"/>
        </w:rPr>
        <w:t>администрации м</w:t>
      </w:r>
      <w:r>
        <w:rPr>
          <w:sz w:val="28"/>
          <w:szCs w:val="28"/>
        </w:rPr>
        <w:t xml:space="preserve">униципального образования город Новотроицк, </w:t>
      </w:r>
      <w:r w:rsidRPr="001164FA">
        <w:rPr>
          <w:sz w:val="28"/>
          <w:szCs w:val="28"/>
        </w:rPr>
        <w:t xml:space="preserve">в течение </w:t>
      </w:r>
      <w:r>
        <w:rPr>
          <w:sz w:val="28"/>
          <w:szCs w:val="28"/>
        </w:rPr>
        <w:t>20</w:t>
      </w:r>
      <w:r w:rsidRPr="001164FA">
        <w:rPr>
          <w:sz w:val="28"/>
          <w:szCs w:val="28"/>
        </w:rPr>
        <w:t xml:space="preserve"> </w:t>
      </w:r>
      <w:r w:rsidR="00215B62">
        <w:rPr>
          <w:sz w:val="28"/>
          <w:szCs w:val="28"/>
        </w:rPr>
        <w:t>рабочих</w:t>
      </w:r>
      <w:r w:rsidRPr="001164FA">
        <w:rPr>
          <w:sz w:val="28"/>
          <w:szCs w:val="28"/>
        </w:rPr>
        <w:t xml:space="preserve"> дней</w:t>
      </w:r>
      <w:r>
        <w:rPr>
          <w:sz w:val="28"/>
          <w:szCs w:val="28"/>
        </w:rPr>
        <w:t xml:space="preserve"> проводит </w:t>
      </w:r>
      <w:r w:rsidRPr="001164FA">
        <w:rPr>
          <w:sz w:val="28"/>
          <w:szCs w:val="28"/>
        </w:rPr>
        <w:t xml:space="preserve">экспертизу документов,  </w:t>
      </w:r>
      <w:r w:rsidRPr="002922C9">
        <w:rPr>
          <w:sz w:val="28"/>
          <w:szCs w:val="28"/>
        </w:rPr>
        <w:t xml:space="preserve">указанных в пункте </w:t>
      </w:r>
      <w:r>
        <w:rPr>
          <w:sz w:val="28"/>
          <w:szCs w:val="28"/>
        </w:rPr>
        <w:t>10</w:t>
      </w:r>
      <w:r w:rsidRPr="002922C9">
        <w:rPr>
          <w:sz w:val="28"/>
          <w:szCs w:val="28"/>
        </w:rPr>
        <w:t xml:space="preserve"> настоящего Порядка, на их соответствие</w:t>
      </w:r>
      <w:r>
        <w:rPr>
          <w:sz w:val="28"/>
          <w:szCs w:val="28"/>
        </w:rPr>
        <w:t>:</w:t>
      </w:r>
    </w:p>
    <w:p w:rsidR="00C8039F" w:rsidRPr="001164FA" w:rsidRDefault="00C8039F" w:rsidP="00C02210">
      <w:pPr>
        <w:widowControl w:val="0"/>
        <w:numPr>
          <w:ilvl w:val="0"/>
          <w:numId w:val="7"/>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деятельности, осуществляемой субъектом, приоритетным направлениям;</w:t>
      </w:r>
    </w:p>
    <w:p w:rsidR="00C8039F" w:rsidRPr="001164FA" w:rsidRDefault="00C8039F" w:rsidP="00C02210">
      <w:pPr>
        <w:widowControl w:val="0"/>
        <w:numPr>
          <w:ilvl w:val="0"/>
          <w:numId w:val="7"/>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 xml:space="preserve">наличия и соответствия документов, представленных </w:t>
      </w:r>
      <w:proofErr w:type="gramStart"/>
      <w:r w:rsidRPr="001164FA">
        <w:rPr>
          <w:sz w:val="28"/>
          <w:szCs w:val="28"/>
        </w:rPr>
        <w:t>согласно                      пунк</w:t>
      </w:r>
      <w:r>
        <w:rPr>
          <w:sz w:val="28"/>
          <w:szCs w:val="28"/>
        </w:rPr>
        <w:t>та</w:t>
      </w:r>
      <w:proofErr w:type="gramEnd"/>
      <w:r>
        <w:rPr>
          <w:sz w:val="28"/>
          <w:szCs w:val="28"/>
        </w:rPr>
        <w:t xml:space="preserve"> </w:t>
      </w:r>
      <w:r w:rsidRPr="001164FA">
        <w:rPr>
          <w:sz w:val="28"/>
          <w:szCs w:val="28"/>
        </w:rPr>
        <w:t>10 настоящего Порядка;</w:t>
      </w:r>
    </w:p>
    <w:p w:rsidR="00C8039F" w:rsidRDefault="00C8039F" w:rsidP="00C02210">
      <w:pPr>
        <w:widowControl w:val="0"/>
        <w:numPr>
          <w:ilvl w:val="0"/>
          <w:numId w:val="7"/>
        </w:numPr>
        <w:tabs>
          <w:tab w:val="clear" w:pos="1929"/>
          <w:tab w:val="num" w:pos="993"/>
        </w:tabs>
        <w:overflowPunct w:val="0"/>
        <w:autoSpaceDE w:val="0"/>
        <w:autoSpaceDN w:val="0"/>
        <w:adjustRightInd w:val="0"/>
        <w:ind w:left="0" w:firstLine="709"/>
        <w:jc w:val="both"/>
        <w:textAlignment w:val="baseline"/>
        <w:rPr>
          <w:sz w:val="28"/>
          <w:szCs w:val="28"/>
        </w:rPr>
      </w:pPr>
      <w:r w:rsidRPr="001164FA">
        <w:rPr>
          <w:sz w:val="28"/>
          <w:szCs w:val="28"/>
        </w:rPr>
        <w:t>правильности расчета размера субсидий субъектам малого и среднего предпринимательства на уплату процентов по кредиту, привлеченному в российских кредитных организациях</w:t>
      </w:r>
      <w:r>
        <w:rPr>
          <w:sz w:val="28"/>
          <w:szCs w:val="28"/>
        </w:rPr>
        <w:t>.</w:t>
      </w:r>
    </w:p>
    <w:p w:rsidR="00C8039F" w:rsidRDefault="00C8039F" w:rsidP="00C8039F">
      <w:pPr>
        <w:spacing w:line="233" w:lineRule="auto"/>
        <w:ind w:firstLine="709"/>
        <w:jc w:val="both"/>
        <w:rPr>
          <w:sz w:val="28"/>
          <w:szCs w:val="28"/>
        </w:rPr>
      </w:pPr>
      <w:r>
        <w:rPr>
          <w:sz w:val="28"/>
          <w:szCs w:val="28"/>
        </w:rPr>
        <w:t>После проведения экспертизы</w:t>
      </w:r>
      <w:r w:rsidRPr="002922C9">
        <w:rPr>
          <w:sz w:val="28"/>
          <w:szCs w:val="28"/>
        </w:rPr>
        <w:t xml:space="preserve"> составля</w:t>
      </w:r>
      <w:r>
        <w:rPr>
          <w:sz w:val="28"/>
          <w:szCs w:val="28"/>
        </w:rPr>
        <w:t>ется заключение.</w:t>
      </w:r>
    </w:p>
    <w:p w:rsidR="00C8039F" w:rsidRPr="00014B85" w:rsidRDefault="00C8039F" w:rsidP="00C8039F">
      <w:pPr>
        <w:pStyle w:val="ConsPlusNormal"/>
        <w:widowControl/>
        <w:ind w:firstLine="700"/>
        <w:jc w:val="both"/>
        <w:rPr>
          <w:rFonts w:ascii="Times New Roman" w:hAnsi="Times New Roman" w:cs="Times New Roman"/>
          <w:sz w:val="28"/>
          <w:szCs w:val="28"/>
        </w:rPr>
      </w:pPr>
      <w:r w:rsidRPr="00CA17B5">
        <w:rPr>
          <w:rFonts w:ascii="Times New Roman" w:hAnsi="Times New Roman" w:cs="Times New Roman"/>
          <w:sz w:val="28"/>
          <w:szCs w:val="28"/>
        </w:rPr>
        <w:t xml:space="preserve">Документы, составленные с нарушением установленного </w:t>
      </w:r>
      <w:r>
        <w:rPr>
          <w:rFonts w:ascii="Times New Roman" w:hAnsi="Times New Roman" w:cs="Times New Roman"/>
          <w:sz w:val="28"/>
          <w:szCs w:val="28"/>
        </w:rPr>
        <w:t>П</w:t>
      </w:r>
      <w:r w:rsidRPr="00CA17B5">
        <w:rPr>
          <w:rFonts w:ascii="Times New Roman" w:hAnsi="Times New Roman" w:cs="Times New Roman"/>
          <w:sz w:val="28"/>
          <w:szCs w:val="28"/>
        </w:rPr>
        <w:t>орядка, возвращаются субъекту с предложением об устранении</w:t>
      </w:r>
      <w:r w:rsidRPr="00014B85">
        <w:rPr>
          <w:rFonts w:ascii="Times New Roman" w:hAnsi="Times New Roman" w:cs="Times New Roman"/>
          <w:sz w:val="28"/>
          <w:szCs w:val="28"/>
        </w:rPr>
        <w:t xml:space="preserve"> недостатков. </w:t>
      </w:r>
      <w:r>
        <w:rPr>
          <w:rFonts w:ascii="Times New Roman" w:hAnsi="Times New Roman" w:cs="Times New Roman"/>
          <w:sz w:val="28"/>
          <w:szCs w:val="28"/>
        </w:rPr>
        <w:t>О возврате документов субъект уведомляется письменно в течение 5</w:t>
      </w:r>
      <w:r w:rsidR="00215B62">
        <w:rPr>
          <w:rFonts w:ascii="Times New Roman" w:hAnsi="Times New Roman" w:cs="Times New Roman"/>
          <w:sz w:val="28"/>
          <w:szCs w:val="28"/>
        </w:rPr>
        <w:t xml:space="preserve">рабочих </w:t>
      </w:r>
      <w:r>
        <w:rPr>
          <w:rFonts w:ascii="Times New Roman" w:hAnsi="Times New Roman" w:cs="Times New Roman"/>
          <w:sz w:val="28"/>
          <w:szCs w:val="28"/>
        </w:rPr>
        <w:t xml:space="preserve"> дней со дня принятия такого решения</w:t>
      </w:r>
      <w:r w:rsidRPr="00014B85">
        <w:rPr>
          <w:rFonts w:ascii="Times New Roman" w:hAnsi="Times New Roman" w:cs="Times New Roman"/>
          <w:sz w:val="28"/>
          <w:szCs w:val="28"/>
        </w:rPr>
        <w:t xml:space="preserve">. </w:t>
      </w:r>
    </w:p>
    <w:p w:rsidR="00A4658D" w:rsidRDefault="008E6A50" w:rsidP="00A4658D">
      <w:pPr>
        <w:ind w:firstLine="709"/>
        <w:jc w:val="both"/>
        <w:rPr>
          <w:sz w:val="28"/>
          <w:szCs w:val="28"/>
        </w:rPr>
      </w:pPr>
      <w:r>
        <w:rPr>
          <w:sz w:val="28"/>
          <w:szCs w:val="28"/>
        </w:rPr>
        <w:t>15</w:t>
      </w:r>
      <w:r w:rsidR="00C8039F">
        <w:rPr>
          <w:sz w:val="28"/>
          <w:szCs w:val="28"/>
        </w:rPr>
        <w:t xml:space="preserve">. </w:t>
      </w:r>
      <w:proofErr w:type="gramStart"/>
      <w:r w:rsidR="00C8039F" w:rsidRPr="001164FA">
        <w:rPr>
          <w:sz w:val="28"/>
          <w:szCs w:val="28"/>
        </w:rPr>
        <w:t>На основании по</w:t>
      </w:r>
      <w:r w:rsidR="00A4658D">
        <w:rPr>
          <w:sz w:val="28"/>
          <w:szCs w:val="28"/>
        </w:rPr>
        <w:t xml:space="preserve">дписанного протокола заседания </w:t>
      </w:r>
      <w:r w:rsidR="002B6D44">
        <w:rPr>
          <w:sz w:val="28"/>
          <w:szCs w:val="28"/>
        </w:rPr>
        <w:t>К</w:t>
      </w:r>
      <w:r w:rsidR="002B6D44" w:rsidRPr="001164FA">
        <w:rPr>
          <w:sz w:val="28"/>
          <w:szCs w:val="28"/>
        </w:rPr>
        <w:t>омисси</w:t>
      </w:r>
      <w:r w:rsidR="002B6D44">
        <w:rPr>
          <w:sz w:val="28"/>
          <w:szCs w:val="28"/>
        </w:rPr>
        <w:t>ей</w:t>
      </w:r>
      <w:r w:rsidR="002B6D44" w:rsidRPr="001164FA">
        <w:rPr>
          <w:sz w:val="28"/>
          <w:szCs w:val="28"/>
        </w:rPr>
        <w:t xml:space="preserve"> </w:t>
      </w:r>
      <w:r w:rsidR="002B6D44">
        <w:rPr>
          <w:sz w:val="28"/>
          <w:szCs w:val="28"/>
        </w:rPr>
        <w:t xml:space="preserve">по реализации мероприятий поддержки субъектов малого и среднего предпринимательства администрация муниципального образования город Новотроицк (далее Комиссия) </w:t>
      </w:r>
      <w:r w:rsidR="00C8039F">
        <w:rPr>
          <w:sz w:val="28"/>
          <w:szCs w:val="28"/>
        </w:rPr>
        <w:t>администрация муниципального образования город Новотроицк в</w:t>
      </w:r>
      <w:r w:rsidR="00C8039F" w:rsidRPr="001164FA">
        <w:rPr>
          <w:sz w:val="28"/>
          <w:szCs w:val="28"/>
        </w:rPr>
        <w:t xml:space="preserve"> течение 30 рабочих дней со дня его опубликования заключает </w:t>
      </w:r>
      <w:r>
        <w:rPr>
          <w:color w:val="0070C0"/>
          <w:sz w:val="28"/>
          <w:szCs w:val="28"/>
        </w:rPr>
        <w:t>договор</w:t>
      </w:r>
      <w:r w:rsidR="00A4658D" w:rsidRPr="001164FA">
        <w:rPr>
          <w:sz w:val="28"/>
          <w:szCs w:val="28"/>
        </w:rPr>
        <w:t xml:space="preserve"> о предоставлении субсидий с субъектами</w:t>
      </w:r>
      <w:r w:rsidR="00A4658D">
        <w:rPr>
          <w:sz w:val="28"/>
          <w:szCs w:val="28"/>
        </w:rPr>
        <w:t xml:space="preserve">, в отношении которых принято решение о предоставлении поддержки. </w:t>
      </w:r>
      <w:proofErr w:type="gramEnd"/>
    </w:p>
    <w:p w:rsidR="00A4658D" w:rsidRPr="00C02210" w:rsidRDefault="008E6A50" w:rsidP="00A4658D">
      <w:pPr>
        <w:ind w:firstLine="709"/>
        <w:jc w:val="both"/>
        <w:rPr>
          <w:color w:val="0070C0"/>
          <w:sz w:val="28"/>
          <w:szCs w:val="28"/>
        </w:rPr>
      </w:pPr>
      <w:r>
        <w:rPr>
          <w:color w:val="0070C0"/>
          <w:sz w:val="28"/>
          <w:szCs w:val="28"/>
        </w:rPr>
        <w:t>Договор</w:t>
      </w:r>
      <w:r w:rsidR="00A4658D" w:rsidRPr="00C02210">
        <w:rPr>
          <w:color w:val="0070C0"/>
          <w:sz w:val="28"/>
          <w:szCs w:val="28"/>
        </w:rPr>
        <w:t xml:space="preserve"> о предоставлении субсидии должно содержать:</w:t>
      </w:r>
    </w:p>
    <w:p w:rsidR="00A4658D" w:rsidRPr="00C02210" w:rsidRDefault="00A4658D" w:rsidP="00C02210">
      <w:pPr>
        <w:pStyle w:val="aff0"/>
        <w:numPr>
          <w:ilvl w:val="0"/>
          <w:numId w:val="32"/>
        </w:numPr>
        <w:tabs>
          <w:tab w:val="left" w:pos="993"/>
        </w:tabs>
        <w:ind w:left="0" w:firstLine="709"/>
        <w:jc w:val="both"/>
        <w:rPr>
          <w:color w:val="0070C0"/>
          <w:sz w:val="28"/>
          <w:szCs w:val="28"/>
        </w:rPr>
      </w:pPr>
      <w:r w:rsidRPr="00C02210">
        <w:rPr>
          <w:color w:val="0070C0"/>
          <w:sz w:val="28"/>
          <w:szCs w:val="28"/>
        </w:rPr>
        <w:t>сведения о размере субсидии;</w:t>
      </w:r>
    </w:p>
    <w:p w:rsidR="00A4658D" w:rsidRPr="00C02210" w:rsidRDefault="00A4658D" w:rsidP="00C02210">
      <w:pPr>
        <w:pStyle w:val="aff0"/>
        <w:numPr>
          <w:ilvl w:val="0"/>
          <w:numId w:val="32"/>
        </w:numPr>
        <w:tabs>
          <w:tab w:val="left" w:pos="993"/>
        </w:tabs>
        <w:ind w:left="0" w:firstLine="709"/>
        <w:jc w:val="both"/>
        <w:rPr>
          <w:color w:val="0070C0"/>
          <w:sz w:val="28"/>
          <w:szCs w:val="28"/>
        </w:rPr>
      </w:pPr>
      <w:r w:rsidRPr="00C02210">
        <w:rPr>
          <w:color w:val="0070C0"/>
          <w:sz w:val="28"/>
          <w:szCs w:val="28"/>
        </w:rPr>
        <w:t xml:space="preserve">целевое назначение субсидии; </w:t>
      </w:r>
    </w:p>
    <w:p w:rsidR="00A4658D" w:rsidRPr="00C02210" w:rsidRDefault="00A4658D" w:rsidP="00C02210">
      <w:pPr>
        <w:pStyle w:val="aff0"/>
        <w:numPr>
          <w:ilvl w:val="0"/>
          <w:numId w:val="32"/>
        </w:numPr>
        <w:tabs>
          <w:tab w:val="left" w:pos="993"/>
        </w:tabs>
        <w:ind w:left="0" w:firstLine="709"/>
        <w:jc w:val="both"/>
        <w:rPr>
          <w:color w:val="0070C0"/>
          <w:sz w:val="28"/>
          <w:szCs w:val="28"/>
        </w:rPr>
      </w:pPr>
      <w:r w:rsidRPr="00C02210">
        <w:rPr>
          <w:color w:val="0070C0"/>
          <w:sz w:val="28"/>
          <w:szCs w:val="28"/>
        </w:rPr>
        <w:t>согласие получателя субсидии на осуществление  администрацией муниципального образования город Новотроицк и органами муниципального финансового контроля проверок соблюдения получателем субсидии условий, целей и порядка ее предоставления;</w:t>
      </w:r>
    </w:p>
    <w:p w:rsidR="00A4658D" w:rsidRPr="00C02210" w:rsidRDefault="00A4658D" w:rsidP="00C02210">
      <w:pPr>
        <w:pStyle w:val="aff0"/>
        <w:numPr>
          <w:ilvl w:val="0"/>
          <w:numId w:val="32"/>
        </w:numPr>
        <w:tabs>
          <w:tab w:val="left" w:pos="993"/>
        </w:tabs>
        <w:ind w:left="0" w:firstLine="698"/>
        <w:jc w:val="both"/>
        <w:rPr>
          <w:color w:val="0070C0"/>
          <w:sz w:val="28"/>
          <w:szCs w:val="28"/>
        </w:rPr>
      </w:pPr>
      <w:r w:rsidRPr="00C02210">
        <w:rPr>
          <w:color w:val="0070C0"/>
          <w:sz w:val="28"/>
          <w:szCs w:val="28"/>
        </w:rPr>
        <w:lastRenderedPageBreak/>
        <w:t>порядок возврата в местный бюджет субсидии в случае ее нецелевого использования, а также использования с нарушением условий, установленных при предоставлении субсидии;</w:t>
      </w:r>
    </w:p>
    <w:p w:rsidR="00A4658D" w:rsidRPr="00C02210" w:rsidRDefault="00A4658D" w:rsidP="00C02210">
      <w:pPr>
        <w:pStyle w:val="aff0"/>
        <w:numPr>
          <w:ilvl w:val="0"/>
          <w:numId w:val="32"/>
        </w:numPr>
        <w:tabs>
          <w:tab w:val="left" w:pos="993"/>
        </w:tabs>
        <w:ind w:left="0" w:firstLine="709"/>
        <w:jc w:val="both"/>
        <w:rPr>
          <w:color w:val="0070C0"/>
          <w:sz w:val="28"/>
          <w:szCs w:val="28"/>
        </w:rPr>
      </w:pPr>
      <w:r w:rsidRPr="00C02210">
        <w:rPr>
          <w:color w:val="0070C0"/>
          <w:sz w:val="28"/>
          <w:szCs w:val="28"/>
        </w:rPr>
        <w:t>порядок, форму и сроки предоставления отчетности об использовании субсидии;</w:t>
      </w:r>
    </w:p>
    <w:p w:rsidR="00A4658D" w:rsidRPr="00C02210" w:rsidRDefault="00A4658D" w:rsidP="00C02210">
      <w:pPr>
        <w:pStyle w:val="aff0"/>
        <w:numPr>
          <w:ilvl w:val="0"/>
          <w:numId w:val="32"/>
        </w:numPr>
        <w:tabs>
          <w:tab w:val="left" w:pos="993"/>
        </w:tabs>
        <w:ind w:hanging="720"/>
        <w:jc w:val="both"/>
        <w:rPr>
          <w:color w:val="0070C0"/>
          <w:sz w:val="28"/>
          <w:szCs w:val="28"/>
        </w:rPr>
      </w:pPr>
      <w:r w:rsidRPr="00C02210">
        <w:rPr>
          <w:color w:val="0070C0"/>
          <w:sz w:val="28"/>
          <w:szCs w:val="28"/>
        </w:rPr>
        <w:t>иные условия, определяемые по соглашению сторон.</w:t>
      </w:r>
    </w:p>
    <w:p w:rsidR="00C8039F" w:rsidRDefault="00D73C4E" w:rsidP="00A4658D">
      <w:pPr>
        <w:ind w:firstLine="709"/>
        <w:jc w:val="both"/>
        <w:rPr>
          <w:sz w:val="28"/>
          <w:szCs w:val="28"/>
        </w:rPr>
      </w:pPr>
      <w:r>
        <w:rPr>
          <w:sz w:val="28"/>
          <w:szCs w:val="28"/>
        </w:rPr>
        <w:t>16</w:t>
      </w:r>
      <w:r w:rsidR="00C8039F" w:rsidRPr="001164FA">
        <w:rPr>
          <w:sz w:val="28"/>
          <w:szCs w:val="28"/>
        </w:rPr>
        <w:t xml:space="preserve">. Субсидии перечисляются на расчетные счета субъектам в течение </w:t>
      </w:r>
      <w:r w:rsidR="00C8039F">
        <w:rPr>
          <w:sz w:val="28"/>
          <w:szCs w:val="28"/>
        </w:rPr>
        <w:t>10</w:t>
      </w:r>
      <w:r w:rsidR="00C8039F" w:rsidRPr="001164FA">
        <w:rPr>
          <w:sz w:val="28"/>
          <w:szCs w:val="28"/>
        </w:rPr>
        <w:t xml:space="preserve"> банковских дней со дня заключения </w:t>
      </w:r>
      <w:r>
        <w:rPr>
          <w:sz w:val="28"/>
          <w:szCs w:val="28"/>
        </w:rPr>
        <w:t>соглашения</w:t>
      </w:r>
      <w:r w:rsidR="00C8039F" w:rsidRPr="001164FA">
        <w:rPr>
          <w:sz w:val="28"/>
          <w:szCs w:val="28"/>
        </w:rPr>
        <w:t>.</w:t>
      </w:r>
    </w:p>
    <w:p w:rsidR="00C8039F" w:rsidRPr="00506497" w:rsidRDefault="00D73C4E" w:rsidP="00C8039F">
      <w:pPr>
        <w:ind w:firstLine="709"/>
        <w:jc w:val="both"/>
        <w:rPr>
          <w:sz w:val="28"/>
          <w:szCs w:val="28"/>
        </w:rPr>
      </w:pPr>
      <w:r>
        <w:rPr>
          <w:sz w:val="28"/>
          <w:szCs w:val="28"/>
        </w:rPr>
        <w:t>17</w:t>
      </w:r>
      <w:r w:rsidR="00C8039F">
        <w:rPr>
          <w:sz w:val="28"/>
          <w:szCs w:val="28"/>
        </w:rPr>
        <w:t xml:space="preserve">. </w:t>
      </w:r>
      <w:proofErr w:type="gramStart"/>
      <w:r w:rsidR="00C8039F" w:rsidRPr="00506497">
        <w:rPr>
          <w:sz w:val="28"/>
          <w:szCs w:val="28"/>
        </w:rPr>
        <w:t>Субъекты</w:t>
      </w:r>
      <w:r w:rsidR="00C8039F">
        <w:rPr>
          <w:sz w:val="28"/>
          <w:szCs w:val="28"/>
        </w:rPr>
        <w:t xml:space="preserve">  </w:t>
      </w:r>
      <w:r w:rsidR="00C8039F" w:rsidRPr="00506497">
        <w:rPr>
          <w:sz w:val="28"/>
          <w:szCs w:val="28"/>
        </w:rPr>
        <w:t xml:space="preserve"> предпринимательства </w:t>
      </w:r>
      <w:r w:rsidR="00C8039F">
        <w:rPr>
          <w:sz w:val="28"/>
          <w:szCs w:val="28"/>
        </w:rPr>
        <w:t xml:space="preserve">  </w:t>
      </w:r>
      <w:r w:rsidR="00C8039F" w:rsidRPr="00506497">
        <w:rPr>
          <w:sz w:val="28"/>
          <w:szCs w:val="28"/>
        </w:rPr>
        <w:t xml:space="preserve">ежеквартально, </w:t>
      </w:r>
      <w:r w:rsidR="00C8039F">
        <w:rPr>
          <w:sz w:val="28"/>
          <w:szCs w:val="28"/>
        </w:rPr>
        <w:t xml:space="preserve">  </w:t>
      </w:r>
      <w:r w:rsidR="00C8039F" w:rsidRPr="00506497">
        <w:rPr>
          <w:sz w:val="28"/>
          <w:szCs w:val="28"/>
        </w:rPr>
        <w:t xml:space="preserve"> в срок</w:t>
      </w:r>
      <w:r w:rsidR="00C8039F">
        <w:rPr>
          <w:sz w:val="28"/>
          <w:szCs w:val="28"/>
        </w:rPr>
        <w:t xml:space="preserve"> </w:t>
      </w:r>
      <w:r w:rsidR="00C8039F" w:rsidRPr="00506497">
        <w:rPr>
          <w:sz w:val="28"/>
          <w:szCs w:val="28"/>
        </w:rPr>
        <w:t xml:space="preserve"> до </w:t>
      </w:r>
      <w:r w:rsidR="00C8039F">
        <w:rPr>
          <w:sz w:val="28"/>
          <w:szCs w:val="28"/>
        </w:rPr>
        <w:t xml:space="preserve"> 15</w:t>
      </w:r>
      <w:r w:rsidR="00C8039F" w:rsidRPr="00506497">
        <w:rPr>
          <w:sz w:val="28"/>
          <w:szCs w:val="28"/>
        </w:rPr>
        <w:t xml:space="preserve"> числа месяца, следующего за отчетным, представляют в </w:t>
      </w:r>
      <w:r w:rsidR="00215B62">
        <w:rPr>
          <w:sz w:val="28"/>
          <w:szCs w:val="28"/>
        </w:rPr>
        <w:t>отдел перспективного развития и экономического мониторинга</w:t>
      </w:r>
      <w:r w:rsidR="00C8039F">
        <w:rPr>
          <w:sz w:val="28"/>
          <w:szCs w:val="28"/>
        </w:rPr>
        <w:t xml:space="preserve"> </w:t>
      </w:r>
      <w:r w:rsidR="00C8039F" w:rsidRPr="00116C6E">
        <w:rPr>
          <w:sz w:val="28"/>
          <w:szCs w:val="28"/>
        </w:rPr>
        <w:t>администрации м</w:t>
      </w:r>
      <w:r w:rsidR="00C8039F">
        <w:rPr>
          <w:sz w:val="28"/>
          <w:szCs w:val="28"/>
        </w:rPr>
        <w:t>униципального образования город Новотроицк</w:t>
      </w:r>
      <w:r w:rsidR="00C8039F" w:rsidRPr="00506497">
        <w:rPr>
          <w:sz w:val="28"/>
          <w:szCs w:val="28"/>
        </w:rPr>
        <w:t xml:space="preserve"> информацию о финансово-хозяйственной деятельности предприятия по форме согласно приложению </w:t>
      </w:r>
      <w:r w:rsidR="00C8039F">
        <w:rPr>
          <w:sz w:val="28"/>
          <w:szCs w:val="28"/>
        </w:rPr>
        <w:t>4</w:t>
      </w:r>
      <w:r w:rsidR="00C8039F" w:rsidRPr="00506497">
        <w:rPr>
          <w:sz w:val="28"/>
          <w:szCs w:val="28"/>
        </w:rPr>
        <w:t xml:space="preserve"> к настоящему Порядку. </w:t>
      </w:r>
      <w:proofErr w:type="gramEnd"/>
    </w:p>
    <w:p w:rsidR="00C8039F" w:rsidRPr="001164FA" w:rsidRDefault="00772909" w:rsidP="00C8039F">
      <w:pPr>
        <w:ind w:firstLine="709"/>
        <w:jc w:val="both"/>
        <w:outlineLvl w:val="0"/>
        <w:rPr>
          <w:sz w:val="28"/>
          <w:szCs w:val="28"/>
        </w:rPr>
      </w:pPr>
      <w:r>
        <w:rPr>
          <w:sz w:val="28"/>
          <w:szCs w:val="28"/>
        </w:rPr>
        <w:t>18</w:t>
      </w:r>
      <w:r w:rsidR="00C8039F" w:rsidRPr="001164FA">
        <w:rPr>
          <w:sz w:val="28"/>
          <w:szCs w:val="28"/>
        </w:rPr>
        <w:t>. Субсидии, предоставленные с нарушением условий, установленных настоящим Порядком, подлежат возврату</w:t>
      </w:r>
      <w:r w:rsidR="00C8039F">
        <w:rPr>
          <w:sz w:val="28"/>
          <w:szCs w:val="28"/>
        </w:rPr>
        <w:t xml:space="preserve">. </w:t>
      </w:r>
      <w:r w:rsidR="00215B62">
        <w:rPr>
          <w:sz w:val="28"/>
          <w:szCs w:val="28"/>
        </w:rPr>
        <w:t>Отдел перспективного развития и экономического мониторинга</w:t>
      </w:r>
      <w:r w:rsidR="00C8039F">
        <w:rPr>
          <w:sz w:val="28"/>
          <w:szCs w:val="28"/>
        </w:rPr>
        <w:t xml:space="preserve"> </w:t>
      </w:r>
      <w:r w:rsidR="00C8039F" w:rsidRPr="00116C6E">
        <w:rPr>
          <w:sz w:val="28"/>
          <w:szCs w:val="28"/>
        </w:rPr>
        <w:t>администрации м</w:t>
      </w:r>
      <w:r w:rsidR="00C8039F">
        <w:rPr>
          <w:sz w:val="28"/>
          <w:szCs w:val="28"/>
        </w:rPr>
        <w:t xml:space="preserve">униципального образования город Новотроицк </w:t>
      </w:r>
      <w:r w:rsidR="00C8039F" w:rsidRPr="001164FA">
        <w:rPr>
          <w:sz w:val="28"/>
          <w:szCs w:val="28"/>
        </w:rPr>
        <w:t xml:space="preserve">в месячный срок с момента выявления обстоятельств, служащих основанием для возврата субсидий, направляет субъекту письменное уведомление о возврате субсидий в </w:t>
      </w:r>
      <w:r w:rsidR="00C8039F">
        <w:rPr>
          <w:sz w:val="28"/>
          <w:szCs w:val="28"/>
        </w:rPr>
        <w:t xml:space="preserve">муниципальный </w:t>
      </w:r>
      <w:r w:rsidR="00C8039F" w:rsidRPr="001164FA">
        <w:rPr>
          <w:sz w:val="28"/>
          <w:szCs w:val="28"/>
        </w:rPr>
        <w:t>бюджет с указанием оснований ее возврата.</w:t>
      </w:r>
    </w:p>
    <w:p w:rsidR="00C8039F" w:rsidRPr="001164FA" w:rsidRDefault="00C8039F" w:rsidP="00C8039F">
      <w:pPr>
        <w:ind w:firstLine="709"/>
        <w:jc w:val="both"/>
        <w:outlineLvl w:val="0"/>
        <w:rPr>
          <w:sz w:val="28"/>
          <w:szCs w:val="28"/>
        </w:rPr>
      </w:pPr>
      <w:r w:rsidRPr="001164FA">
        <w:rPr>
          <w:sz w:val="28"/>
          <w:szCs w:val="28"/>
        </w:rPr>
        <w:t xml:space="preserve">При получении уведомления о возврате субсидии средства субсидии в течение 15 календарных дней подлежат возврату субъектом в </w:t>
      </w:r>
      <w:r>
        <w:rPr>
          <w:sz w:val="28"/>
          <w:szCs w:val="28"/>
        </w:rPr>
        <w:t xml:space="preserve">муниципальный </w:t>
      </w:r>
      <w:r w:rsidRPr="001164FA">
        <w:rPr>
          <w:sz w:val="28"/>
          <w:szCs w:val="28"/>
        </w:rPr>
        <w:t>бюджет.</w:t>
      </w:r>
    </w:p>
    <w:p w:rsidR="00C8039F" w:rsidRDefault="00C8039F" w:rsidP="00C8039F">
      <w:pPr>
        <w:ind w:firstLine="709"/>
        <w:jc w:val="both"/>
        <w:rPr>
          <w:sz w:val="28"/>
          <w:szCs w:val="28"/>
        </w:rPr>
      </w:pPr>
      <w:r w:rsidRPr="001164FA">
        <w:rPr>
          <w:sz w:val="28"/>
          <w:szCs w:val="28"/>
        </w:rPr>
        <w:t xml:space="preserve">В случае отказа субъекта от возврата указанных средств в </w:t>
      </w:r>
      <w:r>
        <w:rPr>
          <w:sz w:val="28"/>
          <w:szCs w:val="28"/>
        </w:rPr>
        <w:t>муниципальный бюдж</w:t>
      </w:r>
      <w:r w:rsidRPr="001164FA">
        <w:rPr>
          <w:sz w:val="28"/>
          <w:szCs w:val="28"/>
        </w:rPr>
        <w:t>ет их взыскание осуществляется в судебном порядке.</w:t>
      </w:r>
    </w:p>
    <w:p w:rsidR="00C8039F" w:rsidRPr="001164FA" w:rsidRDefault="00772909" w:rsidP="00C8039F">
      <w:pPr>
        <w:ind w:firstLine="709"/>
        <w:jc w:val="both"/>
        <w:rPr>
          <w:sz w:val="28"/>
          <w:szCs w:val="28"/>
        </w:rPr>
      </w:pPr>
      <w:r>
        <w:rPr>
          <w:sz w:val="28"/>
          <w:szCs w:val="28"/>
        </w:rPr>
        <w:t>19</w:t>
      </w:r>
      <w:r w:rsidR="00C8039F">
        <w:rPr>
          <w:sz w:val="28"/>
          <w:szCs w:val="28"/>
        </w:rPr>
        <w:t xml:space="preserve">. </w:t>
      </w:r>
      <w:r w:rsidR="00C8039F" w:rsidRPr="00014B85">
        <w:rPr>
          <w:sz w:val="28"/>
          <w:szCs w:val="28"/>
        </w:rPr>
        <w:t xml:space="preserve">В случае нарушения действующего законодательства либо </w:t>
      </w:r>
      <w:proofErr w:type="gramStart"/>
      <w:r w:rsidR="00C8039F" w:rsidRPr="00014B85">
        <w:rPr>
          <w:sz w:val="28"/>
          <w:szCs w:val="28"/>
        </w:rPr>
        <w:t>условий, установленных настоящим Порядком</w:t>
      </w:r>
      <w:r w:rsidR="00C8039F">
        <w:rPr>
          <w:sz w:val="28"/>
          <w:szCs w:val="28"/>
        </w:rPr>
        <w:t xml:space="preserve"> </w:t>
      </w:r>
      <w:r w:rsidR="00C8039F" w:rsidRPr="00014B85">
        <w:rPr>
          <w:sz w:val="28"/>
          <w:szCs w:val="28"/>
        </w:rPr>
        <w:t xml:space="preserve"> получатель </w:t>
      </w:r>
      <w:r w:rsidR="00C8039F">
        <w:rPr>
          <w:sz w:val="28"/>
          <w:szCs w:val="28"/>
        </w:rPr>
        <w:t xml:space="preserve">субсидии </w:t>
      </w:r>
      <w:r w:rsidR="00C8039F" w:rsidRPr="00014B85">
        <w:rPr>
          <w:sz w:val="28"/>
          <w:szCs w:val="28"/>
        </w:rPr>
        <w:t>нес</w:t>
      </w:r>
      <w:r w:rsidR="00C8039F">
        <w:rPr>
          <w:sz w:val="28"/>
          <w:szCs w:val="28"/>
        </w:rPr>
        <w:t>е</w:t>
      </w:r>
      <w:r w:rsidR="00C8039F" w:rsidRPr="00014B85">
        <w:rPr>
          <w:sz w:val="28"/>
          <w:szCs w:val="28"/>
        </w:rPr>
        <w:t>т</w:t>
      </w:r>
      <w:proofErr w:type="gramEnd"/>
      <w:r w:rsidR="00C8039F" w:rsidRPr="00014B85">
        <w:rPr>
          <w:sz w:val="28"/>
          <w:szCs w:val="28"/>
        </w:rPr>
        <w:t xml:space="preserve"> ответственность в соответствии с законодательством</w:t>
      </w:r>
      <w:r w:rsidR="00C8039F">
        <w:rPr>
          <w:sz w:val="28"/>
          <w:szCs w:val="28"/>
        </w:rPr>
        <w:t xml:space="preserve"> Российской Федерации</w:t>
      </w:r>
      <w:r w:rsidR="00C8039F" w:rsidRPr="00014B85">
        <w:rPr>
          <w:sz w:val="28"/>
          <w:szCs w:val="28"/>
        </w:rPr>
        <w:t>.</w:t>
      </w:r>
    </w:p>
    <w:p w:rsidR="00C8039F" w:rsidRDefault="00772909" w:rsidP="00C8039F">
      <w:pPr>
        <w:ind w:firstLine="709"/>
        <w:jc w:val="both"/>
        <w:rPr>
          <w:sz w:val="28"/>
          <w:szCs w:val="28"/>
        </w:rPr>
      </w:pPr>
      <w:r>
        <w:rPr>
          <w:sz w:val="28"/>
          <w:szCs w:val="28"/>
        </w:rPr>
        <w:t>20</w:t>
      </w:r>
      <w:r w:rsidR="00C8039F" w:rsidRPr="001164FA">
        <w:rPr>
          <w:sz w:val="28"/>
          <w:szCs w:val="28"/>
        </w:rPr>
        <w:t xml:space="preserve">. </w:t>
      </w:r>
      <w:proofErr w:type="gramStart"/>
      <w:r w:rsidR="00A4658D" w:rsidRPr="001164FA">
        <w:rPr>
          <w:sz w:val="28"/>
          <w:szCs w:val="28"/>
        </w:rPr>
        <w:t>Контроль за</w:t>
      </w:r>
      <w:proofErr w:type="gramEnd"/>
      <w:r w:rsidR="00A4658D" w:rsidRPr="001164FA">
        <w:rPr>
          <w:sz w:val="28"/>
          <w:szCs w:val="28"/>
        </w:rPr>
        <w:t xml:space="preserve"> соблюдением условий, установленных при предоставлении субсидий, осуществляется </w:t>
      </w:r>
      <w:r w:rsidR="00A4658D" w:rsidRPr="00C02210">
        <w:rPr>
          <w:color w:val="0070C0"/>
          <w:sz w:val="28"/>
          <w:szCs w:val="28"/>
        </w:rPr>
        <w:t>администрацией муниципального образования город Новотроицк и органами муниципального финансового контроля</w:t>
      </w:r>
      <w:r w:rsidR="00A4658D">
        <w:rPr>
          <w:sz w:val="28"/>
          <w:szCs w:val="28"/>
        </w:rPr>
        <w:t xml:space="preserve"> муниципального образования город Новотроицк.</w:t>
      </w:r>
    </w:p>
    <w:p w:rsidR="00035CDA" w:rsidRDefault="00035CDA" w:rsidP="00C8039F">
      <w:pPr>
        <w:ind w:firstLine="709"/>
        <w:jc w:val="both"/>
        <w:rPr>
          <w:sz w:val="28"/>
          <w:szCs w:val="28"/>
        </w:rPr>
      </w:pPr>
    </w:p>
    <w:p w:rsidR="00C02210" w:rsidRDefault="00C02210" w:rsidP="00C8039F">
      <w:pPr>
        <w:ind w:firstLine="709"/>
        <w:jc w:val="both"/>
        <w:rPr>
          <w:sz w:val="28"/>
          <w:szCs w:val="28"/>
        </w:rPr>
      </w:pPr>
    </w:p>
    <w:p w:rsidR="00035CDA" w:rsidRDefault="00035CDA" w:rsidP="00C8039F">
      <w:pPr>
        <w:ind w:firstLine="709"/>
        <w:jc w:val="both"/>
        <w:rPr>
          <w:sz w:val="28"/>
          <w:szCs w:val="28"/>
        </w:rPr>
      </w:pPr>
    </w:p>
    <w:p w:rsidR="00035CDA" w:rsidRDefault="00035CDA" w:rsidP="00035CDA">
      <w:pPr>
        <w:jc w:val="both"/>
        <w:rPr>
          <w:sz w:val="28"/>
          <w:szCs w:val="28"/>
        </w:rPr>
      </w:pPr>
      <w:r>
        <w:rPr>
          <w:sz w:val="28"/>
          <w:szCs w:val="28"/>
        </w:rPr>
        <w:t>Начальник отдела перспективного</w:t>
      </w:r>
    </w:p>
    <w:p w:rsidR="00035CDA" w:rsidRDefault="00035CDA" w:rsidP="00035CDA">
      <w:pPr>
        <w:jc w:val="both"/>
        <w:rPr>
          <w:sz w:val="28"/>
          <w:szCs w:val="28"/>
        </w:rPr>
      </w:pPr>
      <w:r>
        <w:rPr>
          <w:sz w:val="28"/>
          <w:szCs w:val="28"/>
        </w:rPr>
        <w:t xml:space="preserve">развития и экономического мониторинга                                      Ю.В. </w:t>
      </w:r>
      <w:proofErr w:type="spellStart"/>
      <w:r>
        <w:rPr>
          <w:sz w:val="28"/>
          <w:szCs w:val="28"/>
        </w:rPr>
        <w:t>Китова</w:t>
      </w:r>
      <w:proofErr w:type="spellEnd"/>
    </w:p>
    <w:p w:rsidR="00035CDA" w:rsidRDefault="00035CDA"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Default="00C02210" w:rsidP="00C8039F">
      <w:pPr>
        <w:ind w:firstLine="709"/>
        <w:jc w:val="both"/>
        <w:rPr>
          <w:sz w:val="28"/>
          <w:szCs w:val="28"/>
        </w:rPr>
      </w:pPr>
    </w:p>
    <w:p w:rsidR="00C02210" w:rsidRPr="001164FA" w:rsidRDefault="00C02210" w:rsidP="00240569">
      <w:pPr>
        <w:jc w:val="both"/>
        <w:rPr>
          <w:sz w:val="28"/>
          <w:szCs w:val="28"/>
        </w:rPr>
      </w:pPr>
    </w:p>
    <w:tbl>
      <w:tblPr>
        <w:tblW w:w="4536" w:type="dxa"/>
        <w:tblInd w:w="5070" w:type="dxa"/>
        <w:tblLook w:val="0000"/>
      </w:tblPr>
      <w:tblGrid>
        <w:gridCol w:w="4536"/>
      </w:tblGrid>
      <w:tr w:rsidR="00C8039F" w:rsidTr="00C02210">
        <w:trPr>
          <w:trHeight w:val="2272"/>
        </w:trPr>
        <w:tc>
          <w:tcPr>
            <w:tcW w:w="4536" w:type="dxa"/>
          </w:tcPr>
          <w:p w:rsidR="00C8039F" w:rsidRPr="000E4834" w:rsidRDefault="00C8039F" w:rsidP="000D1757">
            <w:pPr>
              <w:outlineLvl w:val="1"/>
              <w:rPr>
                <w:sz w:val="28"/>
                <w:szCs w:val="28"/>
              </w:rPr>
            </w:pPr>
            <w:r w:rsidRPr="000E4834">
              <w:rPr>
                <w:sz w:val="28"/>
                <w:szCs w:val="28"/>
              </w:rPr>
              <w:lastRenderedPageBreak/>
              <w:t xml:space="preserve">Приложение </w:t>
            </w:r>
            <w:r>
              <w:rPr>
                <w:sz w:val="28"/>
                <w:szCs w:val="28"/>
              </w:rPr>
              <w:t xml:space="preserve">№ </w:t>
            </w:r>
            <w:r w:rsidRPr="000E4834">
              <w:rPr>
                <w:sz w:val="28"/>
                <w:szCs w:val="28"/>
              </w:rPr>
              <w:t>1</w:t>
            </w:r>
          </w:p>
          <w:p w:rsidR="00C8039F" w:rsidRDefault="003E4DED" w:rsidP="000D1757">
            <w:pPr>
              <w:rPr>
                <w:sz w:val="28"/>
                <w:szCs w:val="28"/>
              </w:rPr>
            </w:pPr>
            <w:r>
              <w:rPr>
                <w:sz w:val="28"/>
                <w:szCs w:val="28"/>
              </w:rPr>
              <w:t>к П</w:t>
            </w:r>
            <w:r w:rsidR="00C8039F" w:rsidRPr="000E4834">
              <w:rPr>
                <w:sz w:val="28"/>
                <w:szCs w:val="28"/>
              </w:rPr>
              <w:t>орядку</w:t>
            </w:r>
            <w:r w:rsidR="00C8039F">
              <w:rPr>
                <w:sz w:val="28"/>
                <w:szCs w:val="28"/>
              </w:rPr>
              <w:t xml:space="preserve"> </w:t>
            </w:r>
            <w:r w:rsidR="00C8039F" w:rsidRPr="000E4834">
              <w:rPr>
                <w:sz w:val="28"/>
                <w:szCs w:val="28"/>
              </w:rPr>
              <w:t xml:space="preserve">предоставления </w:t>
            </w:r>
          </w:p>
          <w:p w:rsidR="00C8039F" w:rsidRDefault="00C8039F" w:rsidP="000D1757">
            <w:pPr>
              <w:rPr>
                <w:sz w:val="28"/>
                <w:szCs w:val="28"/>
              </w:rPr>
            </w:pPr>
            <w:r w:rsidRPr="000E4834">
              <w:rPr>
                <w:sz w:val="28"/>
                <w:szCs w:val="28"/>
              </w:rPr>
              <w:t>субсидий</w:t>
            </w:r>
            <w:r>
              <w:rPr>
                <w:sz w:val="28"/>
                <w:szCs w:val="28"/>
              </w:rPr>
              <w:t xml:space="preserve"> </w:t>
            </w:r>
            <w:r w:rsidRPr="000E4834">
              <w:rPr>
                <w:sz w:val="28"/>
                <w:szCs w:val="28"/>
              </w:rPr>
              <w:t xml:space="preserve">субъектам малого </w:t>
            </w:r>
            <w:r>
              <w:rPr>
                <w:sz w:val="28"/>
                <w:szCs w:val="28"/>
              </w:rPr>
              <w:t xml:space="preserve">и </w:t>
            </w:r>
          </w:p>
          <w:p w:rsidR="00C8039F" w:rsidRDefault="00C8039F" w:rsidP="000D1757">
            <w:pPr>
              <w:rPr>
                <w:sz w:val="28"/>
                <w:szCs w:val="28"/>
              </w:rPr>
            </w:pPr>
            <w:r>
              <w:rPr>
                <w:sz w:val="28"/>
                <w:szCs w:val="28"/>
              </w:rPr>
              <w:t xml:space="preserve">среднего предпринимательства </w:t>
            </w:r>
            <w:proofErr w:type="gramStart"/>
            <w:r w:rsidRPr="000E4834">
              <w:rPr>
                <w:sz w:val="28"/>
                <w:szCs w:val="28"/>
              </w:rPr>
              <w:t>на</w:t>
            </w:r>
            <w:proofErr w:type="gramEnd"/>
            <w:r w:rsidRPr="000E4834">
              <w:rPr>
                <w:sz w:val="28"/>
                <w:szCs w:val="28"/>
              </w:rPr>
              <w:t xml:space="preserve"> </w:t>
            </w:r>
          </w:p>
          <w:p w:rsidR="00C8039F" w:rsidRDefault="00C8039F" w:rsidP="000D1757">
            <w:pPr>
              <w:rPr>
                <w:sz w:val="28"/>
                <w:szCs w:val="28"/>
              </w:rPr>
            </w:pPr>
            <w:r w:rsidRPr="000E4834">
              <w:rPr>
                <w:sz w:val="28"/>
                <w:szCs w:val="28"/>
              </w:rPr>
              <w:t>возмещение части затрат</w:t>
            </w:r>
            <w:r>
              <w:rPr>
                <w:sz w:val="28"/>
                <w:szCs w:val="28"/>
              </w:rPr>
              <w:t>,</w:t>
            </w:r>
          </w:p>
          <w:p w:rsidR="00C8039F" w:rsidRDefault="00C8039F" w:rsidP="000D1757">
            <w:pPr>
              <w:rPr>
                <w:sz w:val="28"/>
                <w:szCs w:val="28"/>
              </w:rPr>
            </w:pPr>
            <w:r w:rsidRPr="000E4834">
              <w:rPr>
                <w:sz w:val="28"/>
                <w:szCs w:val="28"/>
              </w:rPr>
              <w:t xml:space="preserve">связанных с уплатой процентов </w:t>
            </w:r>
          </w:p>
          <w:p w:rsidR="00C8039F" w:rsidRDefault="00C8039F" w:rsidP="000D1757">
            <w:pPr>
              <w:rPr>
                <w:sz w:val="28"/>
                <w:szCs w:val="28"/>
              </w:rPr>
            </w:pPr>
            <w:r w:rsidRPr="000E4834">
              <w:rPr>
                <w:sz w:val="28"/>
                <w:szCs w:val="28"/>
              </w:rPr>
              <w:t>по кредитам</w:t>
            </w:r>
          </w:p>
        </w:tc>
      </w:tr>
    </w:tbl>
    <w:p w:rsidR="00C8039F" w:rsidRPr="001F79FC" w:rsidRDefault="00C8039F" w:rsidP="00C8039F">
      <w:pPr>
        <w:ind w:firstLine="540"/>
        <w:jc w:val="both"/>
      </w:pPr>
    </w:p>
    <w:p w:rsidR="00C8039F" w:rsidRPr="003E3696" w:rsidRDefault="00C8039F" w:rsidP="005B3D14">
      <w:pPr>
        <w:pStyle w:val="ConsPlusNonformat"/>
        <w:widowControl/>
        <w:ind w:left="3686"/>
        <w:jc w:val="both"/>
        <w:rPr>
          <w:rFonts w:ascii="Times New Roman" w:hAnsi="Times New Roman" w:cs="Times New Roman"/>
          <w:sz w:val="28"/>
          <w:szCs w:val="28"/>
        </w:rPr>
      </w:pPr>
      <w:r>
        <w:rPr>
          <w:rFonts w:ascii="Times New Roman" w:hAnsi="Times New Roman" w:cs="Times New Roman"/>
          <w:sz w:val="28"/>
          <w:szCs w:val="28"/>
        </w:rPr>
        <w:t>Заместителю главы муниципального образования город Новотроицк по управлению муниципальным имуществом, финансам и экономике</w:t>
      </w:r>
    </w:p>
    <w:p w:rsidR="00C8039F" w:rsidRPr="001F79FC" w:rsidRDefault="00C8039F" w:rsidP="005B3D14">
      <w:pPr>
        <w:pStyle w:val="ConsPlusNonformat"/>
        <w:widowControl/>
        <w:ind w:left="3686"/>
        <w:jc w:val="both"/>
        <w:rPr>
          <w:rFonts w:ascii="Times New Roman" w:hAnsi="Times New Roman" w:cs="Times New Roman"/>
          <w:sz w:val="24"/>
          <w:szCs w:val="24"/>
        </w:rPr>
      </w:pPr>
    </w:p>
    <w:p w:rsidR="00C8039F" w:rsidRDefault="00C8039F" w:rsidP="005B3D14">
      <w:pPr>
        <w:pStyle w:val="ConsPlusNonformat"/>
        <w:widowControl/>
        <w:ind w:left="3686"/>
        <w:jc w:val="both"/>
        <w:rPr>
          <w:rFonts w:ascii="Times New Roman" w:hAnsi="Times New Roman" w:cs="Times New Roman"/>
          <w:sz w:val="28"/>
          <w:szCs w:val="28"/>
        </w:rPr>
      </w:pPr>
      <w:r w:rsidRPr="003E3696">
        <w:rPr>
          <w:rFonts w:ascii="Times New Roman" w:hAnsi="Times New Roman" w:cs="Times New Roman"/>
          <w:sz w:val="28"/>
          <w:szCs w:val="28"/>
        </w:rPr>
        <w:t>Председателю комиссии</w:t>
      </w:r>
      <w:r>
        <w:rPr>
          <w:rFonts w:ascii="Times New Roman" w:hAnsi="Times New Roman" w:cs="Times New Roman"/>
          <w:sz w:val="28"/>
          <w:szCs w:val="28"/>
        </w:rPr>
        <w:t xml:space="preserve"> по реализации мероприятий поддержки субъектов </w:t>
      </w:r>
      <w:r w:rsidR="00A4658D">
        <w:rPr>
          <w:rFonts w:ascii="Times New Roman" w:hAnsi="Times New Roman" w:cs="Times New Roman"/>
          <w:sz w:val="28"/>
          <w:szCs w:val="28"/>
        </w:rPr>
        <w:t xml:space="preserve">малого и среднего </w:t>
      </w:r>
      <w:r>
        <w:rPr>
          <w:rFonts w:ascii="Times New Roman" w:hAnsi="Times New Roman" w:cs="Times New Roman"/>
          <w:sz w:val="28"/>
          <w:szCs w:val="28"/>
        </w:rPr>
        <w:t>предпринимательства</w:t>
      </w:r>
    </w:p>
    <w:p w:rsidR="00C8039F" w:rsidRPr="003E3696" w:rsidRDefault="00C8039F" w:rsidP="005B3D14">
      <w:pPr>
        <w:pStyle w:val="ConsPlusNonformat"/>
        <w:widowControl/>
        <w:ind w:left="3686"/>
        <w:jc w:val="both"/>
        <w:rPr>
          <w:rFonts w:ascii="Times New Roman" w:hAnsi="Times New Roman" w:cs="Times New Roman"/>
          <w:sz w:val="28"/>
          <w:szCs w:val="28"/>
        </w:rPr>
      </w:pPr>
      <w:r>
        <w:rPr>
          <w:rFonts w:ascii="Times New Roman" w:hAnsi="Times New Roman" w:cs="Times New Roman"/>
          <w:sz w:val="28"/>
          <w:szCs w:val="28"/>
        </w:rPr>
        <w:t>______________________________________</w:t>
      </w:r>
      <w:r w:rsidR="005B3D14">
        <w:rPr>
          <w:rFonts w:ascii="Times New Roman" w:hAnsi="Times New Roman" w:cs="Times New Roman"/>
          <w:sz w:val="28"/>
          <w:szCs w:val="28"/>
        </w:rPr>
        <w:t>_</w:t>
      </w:r>
    </w:p>
    <w:p w:rsidR="00C8039F" w:rsidRPr="001F79FC" w:rsidRDefault="00C8039F" w:rsidP="005B3D14">
      <w:pPr>
        <w:pStyle w:val="ConsPlusNonformat"/>
        <w:widowControl/>
        <w:ind w:left="3686"/>
        <w:jc w:val="both"/>
        <w:rPr>
          <w:rFonts w:ascii="Times New Roman" w:hAnsi="Times New Roman" w:cs="Times New Roman"/>
          <w:sz w:val="24"/>
          <w:szCs w:val="24"/>
        </w:rPr>
      </w:pPr>
    </w:p>
    <w:p w:rsidR="00C8039F" w:rsidRPr="003E3696" w:rsidRDefault="00C8039F" w:rsidP="005B3D14">
      <w:pPr>
        <w:pStyle w:val="ConsPlusNonformat"/>
        <w:widowControl/>
        <w:ind w:left="3686"/>
        <w:jc w:val="both"/>
        <w:rPr>
          <w:rFonts w:ascii="Times New Roman" w:hAnsi="Times New Roman" w:cs="Times New Roman"/>
          <w:sz w:val="28"/>
          <w:szCs w:val="28"/>
        </w:rPr>
      </w:pPr>
      <w:r w:rsidRPr="003E3696">
        <w:rPr>
          <w:rFonts w:ascii="Times New Roman" w:hAnsi="Times New Roman" w:cs="Times New Roman"/>
          <w:sz w:val="28"/>
          <w:szCs w:val="28"/>
        </w:rPr>
        <w:t>от ____________________________________</w:t>
      </w:r>
      <w:r w:rsidR="005B3D14">
        <w:rPr>
          <w:rFonts w:ascii="Times New Roman" w:hAnsi="Times New Roman" w:cs="Times New Roman"/>
          <w:sz w:val="28"/>
          <w:szCs w:val="28"/>
        </w:rPr>
        <w:t>_</w:t>
      </w:r>
    </w:p>
    <w:p w:rsidR="00C8039F" w:rsidRPr="001F79FC" w:rsidRDefault="00C8039F" w:rsidP="005B3D14">
      <w:pPr>
        <w:pStyle w:val="ConsPlusNonformat"/>
        <w:widowControl/>
        <w:ind w:left="3686"/>
        <w:jc w:val="both"/>
        <w:rPr>
          <w:rFonts w:ascii="Times New Roman" w:hAnsi="Times New Roman" w:cs="Times New Roman"/>
          <w:sz w:val="28"/>
          <w:szCs w:val="28"/>
        </w:rPr>
      </w:pPr>
      <w:r w:rsidRPr="001F79FC">
        <w:rPr>
          <w:rFonts w:ascii="Times New Roman" w:hAnsi="Times New Roman" w:cs="Times New Roman"/>
          <w:sz w:val="28"/>
          <w:szCs w:val="28"/>
        </w:rPr>
        <w:t>_______________________________________</w:t>
      </w:r>
    </w:p>
    <w:p w:rsidR="00C8039F" w:rsidRPr="003E3696" w:rsidRDefault="00C8039F" w:rsidP="00C8039F">
      <w:pPr>
        <w:pStyle w:val="ConsPlusNonformat"/>
        <w:widowControl/>
        <w:ind w:left="3686"/>
        <w:jc w:val="center"/>
        <w:rPr>
          <w:rFonts w:ascii="Times New Roman" w:hAnsi="Times New Roman" w:cs="Times New Roman"/>
          <w:sz w:val="24"/>
          <w:szCs w:val="24"/>
        </w:rPr>
      </w:pPr>
      <w:proofErr w:type="gramStart"/>
      <w:r w:rsidRPr="003E3696">
        <w:rPr>
          <w:rFonts w:ascii="Times New Roman" w:hAnsi="Times New Roman" w:cs="Times New Roman"/>
          <w:sz w:val="24"/>
          <w:szCs w:val="24"/>
        </w:rPr>
        <w:t>(наименование субъекта малого</w:t>
      </w:r>
      <w:proofErr w:type="gramEnd"/>
    </w:p>
    <w:p w:rsidR="00C8039F" w:rsidRPr="006E0B7A" w:rsidRDefault="00C8039F" w:rsidP="00C8039F">
      <w:pPr>
        <w:pStyle w:val="ConsPlusNonformat"/>
        <w:widowControl/>
        <w:ind w:left="3686"/>
        <w:jc w:val="center"/>
        <w:rPr>
          <w:rFonts w:ascii="Times New Roman" w:hAnsi="Times New Roman" w:cs="Times New Roman"/>
          <w:sz w:val="24"/>
          <w:szCs w:val="24"/>
        </w:rPr>
      </w:pPr>
      <w:r w:rsidRPr="00450AE5">
        <w:rPr>
          <w:rFonts w:ascii="Times New Roman" w:hAnsi="Times New Roman" w:cs="Times New Roman"/>
          <w:sz w:val="24"/>
          <w:szCs w:val="24"/>
        </w:rPr>
        <w:t>и среднего предпринимательства)</w:t>
      </w:r>
    </w:p>
    <w:p w:rsidR="00C8039F" w:rsidRDefault="00C8039F" w:rsidP="00C8039F">
      <w:pPr>
        <w:ind w:firstLine="540"/>
        <w:jc w:val="both"/>
      </w:pPr>
    </w:p>
    <w:p w:rsidR="005B3D14" w:rsidRPr="001F79FC" w:rsidRDefault="005B3D14" w:rsidP="00C8039F">
      <w:pPr>
        <w:ind w:firstLine="540"/>
        <w:jc w:val="both"/>
      </w:pPr>
    </w:p>
    <w:p w:rsidR="00C8039F" w:rsidRPr="003E3696" w:rsidRDefault="00C8039F" w:rsidP="00C8039F">
      <w:pPr>
        <w:jc w:val="center"/>
        <w:rPr>
          <w:sz w:val="28"/>
          <w:szCs w:val="28"/>
        </w:rPr>
      </w:pPr>
      <w:r w:rsidRPr="003E3696">
        <w:rPr>
          <w:sz w:val="28"/>
          <w:szCs w:val="28"/>
        </w:rPr>
        <w:t>ЗАЯВЛЕНИЕ</w:t>
      </w:r>
    </w:p>
    <w:p w:rsidR="00C8039F" w:rsidRPr="001F79FC" w:rsidRDefault="00C8039F" w:rsidP="00C8039F">
      <w:pPr>
        <w:ind w:firstLine="540"/>
        <w:jc w:val="both"/>
      </w:pPr>
    </w:p>
    <w:p w:rsidR="00C8039F" w:rsidRDefault="00C8039F" w:rsidP="00C8039F">
      <w:pPr>
        <w:ind w:firstLine="709"/>
        <w:jc w:val="both"/>
        <w:rPr>
          <w:sz w:val="28"/>
          <w:szCs w:val="28"/>
        </w:rPr>
      </w:pPr>
      <w:r w:rsidRPr="003E3696">
        <w:rPr>
          <w:sz w:val="28"/>
          <w:szCs w:val="28"/>
        </w:rPr>
        <w:t xml:space="preserve">Прошу предоставить субсидию на возмещение части затрат по </w:t>
      </w:r>
      <w:r>
        <w:rPr>
          <w:sz w:val="28"/>
          <w:szCs w:val="28"/>
        </w:rPr>
        <w:t>кредитному д</w:t>
      </w:r>
      <w:r w:rsidRPr="003E3696">
        <w:rPr>
          <w:sz w:val="28"/>
          <w:szCs w:val="28"/>
        </w:rPr>
        <w:t xml:space="preserve">оговору </w:t>
      </w:r>
      <w:proofErr w:type="gramStart"/>
      <w:r>
        <w:rPr>
          <w:sz w:val="28"/>
          <w:szCs w:val="28"/>
        </w:rPr>
        <w:t>от</w:t>
      </w:r>
      <w:proofErr w:type="gramEnd"/>
      <w:r>
        <w:rPr>
          <w:sz w:val="28"/>
          <w:szCs w:val="28"/>
        </w:rPr>
        <w:t xml:space="preserve"> _________________ №_______, полученному _________________________________________________________________,</w:t>
      </w:r>
    </w:p>
    <w:p w:rsidR="00605389" w:rsidRDefault="00C8039F" w:rsidP="00605389">
      <w:pPr>
        <w:jc w:val="both"/>
        <w:rPr>
          <w:sz w:val="28"/>
          <w:szCs w:val="28"/>
        </w:rPr>
      </w:pPr>
      <w:r w:rsidRPr="003E3696">
        <w:rPr>
          <w:sz w:val="28"/>
          <w:szCs w:val="28"/>
        </w:rPr>
        <w:t xml:space="preserve">в соответствии с постановлением </w:t>
      </w:r>
      <w:r>
        <w:rPr>
          <w:sz w:val="28"/>
          <w:szCs w:val="28"/>
        </w:rPr>
        <w:t xml:space="preserve">администрации муниципального образования город Новотроицк </w:t>
      </w:r>
      <w:proofErr w:type="gramStart"/>
      <w:r w:rsidRPr="003E3696">
        <w:rPr>
          <w:sz w:val="28"/>
          <w:szCs w:val="28"/>
        </w:rPr>
        <w:t>от</w:t>
      </w:r>
      <w:proofErr w:type="gramEnd"/>
      <w:r w:rsidRPr="003E3696">
        <w:rPr>
          <w:sz w:val="28"/>
          <w:szCs w:val="28"/>
        </w:rPr>
        <w:t xml:space="preserve"> _____________ </w:t>
      </w:r>
      <w:r>
        <w:rPr>
          <w:sz w:val="28"/>
          <w:szCs w:val="28"/>
        </w:rPr>
        <w:t>№</w:t>
      </w:r>
      <w:r w:rsidRPr="003E3696">
        <w:rPr>
          <w:sz w:val="28"/>
          <w:szCs w:val="28"/>
        </w:rPr>
        <w:t xml:space="preserve"> ________ </w:t>
      </w:r>
      <w:r>
        <w:rPr>
          <w:sz w:val="28"/>
          <w:szCs w:val="28"/>
        </w:rPr>
        <w:t>«</w:t>
      </w:r>
      <w:proofErr w:type="gramStart"/>
      <w:r w:rsidRPr="003E3696">
        <w:rPr>
          <w:sz w:val="28"/>
          <w:szCs w:val="28"/>
        </w:rPr>
        <w:t>О</w:t>
      </w:r>
      <w:r>
        <w:rPr>
          <w:sz w:val="28"/>
          <w:szCs w:val="28"/>
        </w:rPr>
        <w:t>б</w:t>
      </w:r>
      <w:proofErr w:type="gramEnd"/>
      <w:r>
        <w:rPr>
          <w:sz w:val="28"/>
          <w:szCs w:val="28"/>
        </w:rPr>
        <w:t xml:space="preserve"> утверждении Порядка предоставления субсидий в рамках программы </w:t>
      </w:r>
      <w:r w:rsidR="00605389" w:rsidRPr="00160CB9">
        <w:rPr>
          <w:sz w:val="28"/>
          <w:szCs w:val="28"/>
        </w:rPr>
        <w:t>«</w:t>
      </w:r>
      <w:r w:rsidR="00605389">
        <w:rPr>
          <w:sz w:val="28"/>
          <w:szCs w:val="28"/>
        </w:rPr>
        <w:t xml:space="preserve">Экономическое развитие  муниципального образования  город  Новотроицк </w:t>
      </w:r>
    </w:p>
    <w:p w:rsidR="00C8039F" w:rsidRDefault="00605389" w:rsidP="00605389">
      <w:pPr>
        <w:jc w:val="both"/>
        <w:rPr>
          <w:sz w:val="28"/>
          <w:szCs w:val="28"/>
        </w:rPr>
      </w:pPr>
      <w:r>
        <w:rPr>
          <w:sz w:val="28"/>
          <w:szCs w:val="28"/>
        </w:rPr>
        <w:t>на 2015-2020 годы»</w:t>
      </w:r>
      <w:r w:rsidR="00C8039F">
        <w:rPr>
          <w:sz w:val="28"/>
          <w:szCs w:val="28"/>
        </w:rPr>
        <w:t>.</w:t>
      </w:r>
    </w:p>
    <w:p w:rsidR="00C8039F" w:rsidRDefault="00C8039F" w:rsidP="005B3D14">
      <w:pPr>
        <w:ind w:firstLine="708"/>
        <w:jc w:val="both"/>
        <w:rPr>
          <w:sz w:val="28"/>
          <w:szCs w:val="28"/>
        </w:rPr>
      </w:pPr>
      <w:proofErr w:type="gramStart"/>
      <w:r w:rsidRPr="005523FC">
        <w:rPr>
          <w:sz w:val="28"/>
          <w:szCs w:val="28"/>
        </w:rPr>
        <w:t xml:space="preserve">В случае изменения расчетного счета или реквизитов </w:t>
      </w:r>
      <w:r>
        <w:rPr>
          <w:sz w:val="28"/>
          <w:szCs w:val="28"/>
        </w:rPr>
        <w:t>обязуюсь уведомить</w:t>
      </w:r>
      <w:r w:rsidRPr="005523FC">
        <w:rPr>
          <w:sz w:val="28"/>
          <w:szCs w:val="28"/>
        </w:rPr>
        <w:t xml:space="preserve"> </w:t>
      </w:r>
      <w:r>
        <w:rPr>
          <w:sz w:val="28"/>
          <w:szCs w:val="28"/>
        </w:rPr>
        <w:t>администрацию муниципального образования город Новотроицк</w:t>
      </w:r>
      <w:r w:rsidRPr="005523FC">
        <w:rPr>
          <w:sz w:val="28"/>
          <w:szCs w:val="28"/>
        </w:rPr>
        <w:t xml:space="preserve"> и направить </w:t>
      </w:r>
      <w:r>
        <w:rPr>
          <w:sz w:val="28"/>
          <w:szCs w:val="28"/>
        </w:rPr>
        <w:t>соответствующую</w:t>
      </w:r>
      <w:r w:rsidRPr="005523FC">
        <w:rPr>
          <w:sz w:val="28"/>
          <w:szCs w:val="28"/>
        </w:rPr>
        <w:t xml:space="preserve"> справку</w:t>
      </w:r>
      <w:r>
        <w:rPr>
          <w:sz w:val="28"/>
          <w:szCs w:val="28"/>
        </w:rPr>
        <w:t xml:space="preserve"> </w:t>
      </w:r>
      <w:r w:rsidRPr="005523FC">
        <w:rPr>
          <w:sz w:val="28"/>
          <w:szCs w:val="28"/>
        </w:rPr>
        <w:t>из кредитной организации об открытии (наличии) счета с реквизитами банка (наименование, БИК, корреспондентский счет) и реквизитами получателя поддержки (полное наименование, ИНН,</w:t>
      </w:r>
      <w:r>
        <w:rPr>
          <w:sz w:val="28"/>
          <w:szCs w:val="28"/>
        </w:rPr>
        <w:t xml:space="preserve"> КПП</w:t>
      </w:r>
      <w:r w:rsidRPr="005523FC">
        <w:rPr>
          <w:sz w:val="28"/>
          <w:szCs w:val="28"/>
        </w:rPr>
        <w:t xml:space="preserve"> тип счета, номер с</w:t>
      </w:r>
      <w:r>
        <w:rPr>
          <w:sz w:val="28"/>
          <w:szCs w:val="28"/>
        </w:rPr>
        <w:t>чета) для перечисления субсидии</w:t>
      </w:r>
      <w:r w:rsidRPr="005523FC">
        <w:rPr>
          <w:sz w:val="28"/>
          <w:szCs w:val="28"/>
        </w:rPr>
        <w:t xml:space="preserve"> в течени</w:t>
      </w:r>
      <w:r>
        <w:rPr>
          <w:sz w:val="28"/>
          <w:szCs w:val="28"/>
        </w:rPr>
        <w:t>е</w:t>
      </w:r>
      <w:r w:rsidRPr="005523FC">
        <w:rPr>
          <w:sz w:val="28"/>
          <w:szCs w:val="28"/>
        </w:rPr>
        <w:t xml:space="preserve"> 5 рабочих дней</w:t>
      </w:r>
      <w:r>
        <w:rPr>
          <w:sz w:val="28"/>
          <w:szCs w:val="28"/>
        </w:rPr>
        <w:t>.</w:t>
      </w:r>
      <w:proofErr w:type="gramEnd"/>
    </w:p>
    <w:p w:rsidR="00C8039F" w:rsidRPr="00BE2AA8" w:rsidRDefault="00C8039F" w:rsidP="00C8039F">
      <w:pPr>
        <w:ind w:firstLine="709"/>
        <w:jc w:val="both"/>
        <w:rPr>
          <w:sz w:val="28"/>
          <w:szCs w:val="28"/>
        </w:rPr>
      </w:pPr>
      <w:r>
        <w:rPr>
          <w:sz w:val="28"/>
          <w:szCs w:val="28"/>
        </w:rPr>
        <w:t>С</w:t>
      </w:r>
      <w:r w:rsidRPr="00BE2AA8">
        <w:rPr>
          <w:sz w:val="28"/>
          <w:szCs w:val="28"/>
        </w:rPr>
        <w:t xml:space="preserve"> порядком </w:t>
      </w:r>
      <w:r>
        <w:rPr>
          <w:sz w:val="28"/>
          <w:szCs w:val="28"/>
        </w:rPr>
        <w:t xml:space="preserve">предоставления субсидий субъектам малого и среднего предпринимательства  на возмещение части затрат, связанных с уплатой процентов по кредитам, </w:t>
      </w:r>
      <w:proofErr w:type="gramStart"/>
      <w:r w:rsidRPr="00BE2AA8">
        <w:rPr>
          <w:sz w:val="28"/>
          <w:szCs w:val="28"/>
        </w:rPr>
        <w:t>ознакомлен</w:t>
      </w:r>
      <w:proofErr w:type="gramEnd"/>
      <w:r w:rsidRPr="00BE2AA8">
        <w:rPr>
          <w:sz w:val="28"/>
          <w:szCs w:val="28"/>
        </w:rPr>
        <w:t xml:space="preserve"> и согласен.</w:t>
      </w:r>
    </w:p>
    <w:p w:rsidR="003C2AAD" w:rsidRDefault="00C8039F" w:rsidP="00C02210">
      <w:pPr>
        <w:ind w:firstLine="709"/>
        <w:jc w:val="both"/>
        <w:rPr>
          <w:sz w:val="28"/>
          <w:szCs w:val="28"/>
        </w:rPr>
      </w:pPr>
      <w:r w:rsidRPr="00BE2AA8">
        <w:rPr>
          <w:sz w:val="28"/>
          <w:szCs w:val="28"/>
        </w:rPr>
        <w:t>Настоящим обращением подтв</w:t>
      </w:r>
      <w:r>
        <w:rPr>
          <w:sz w:val="28"/>
          <w:szCs w:val="28"/>
        </w:rPr>
        <w:t>ерждаю</w:t>
      </w:r>
      <w:r w:rsidRPr="00BE2AA8">
        <w:rPr>
          <w:sz w:val="28"/>
          <w:szCs w:val="28"/>
        </w:rPr>
        <w:t xml:space="preserve">, что в соответствии </w:t>
      </w:r>
      <w:r>
        <w:rPr>
          <w:sz w:val="28"/>
          <w:szCs w:val="28"/>
        </w:rPr>
        <w:t xml:space="preserve">                               </w:t>
      </w:r>
      <w:r w:rsidRPr="00BE2AA8">
        <w:rPr>
          <w:sz w:val="28"/>
          <w:szCs w:val="28"/>
        </w:rPr>
        <w:t>с Федеральным законом от 24</w:t>
      </w:r>
      <w:r>
        <w:rPr>
          <w:sz w:val="28"/>
          <w:szCs w:val="28"/>
        </w:rPr>
        <w:t xml:space="preserve"> июля </w:t>
      </w:r>
      <w:r w:rsidRPr="00BE2AA8">
        <w:rPr>
          <w:sz w:val="28"/>
          <w:szCs w:val="28"/>
        </w:rPr>
        <w:t>2007</w:t>
      </w:r>
      <w:r>
        <w:rPr>
          <w:sz w:val="28"/>
          <w:szCs w:val="28"/>
        </w:rPr>
        <w:t xml:space="preserve"> года</w:t>
      </w:r>
      <w:r w:rsidRPr="00BE2AA8">
        <w:rPr>
          <w:sz w:val="28"/>
          <w:szCs w:val="28"/>
        </w:rPr>
        <w:t xml:space="preserve"> №</w:t>
      </w:r>
      <w:r>
        <w:rPr>
          <w:sz w:val="28"/>
          <w:szCs w:val="28"/>
        </w:rPr>
        <w:t xml:space="preserve"> </w:t>
      </w:r>
      <w:r w:rsidRPr="00BE2AA8">
        <w:rPr>
          <w:sz w:val="28"/>
          <w:szCs w:val="28"/>
        </w:rPr>
        <w:t xml:space="preserve">209-ФЗ «О развитии </w:t>
      </w:r>
      <w:r>
        <w:rPr>
          <w:sz w:val="28"/>
          <w:szCs w:val="28"/>
        </w:rPr>
        <w:t xml:space="preserve">                    </w:t>
      </w:r>
      <w:r w:rsidRPr="00BE2AA8">
        <w:rPr>
          <w:sz w:val="28"/>
          <w:szCs w:val="28"/>
        </w:rPr>
        <w:t>малого и среднего предпринимательства в Российской Федерации</w:t>
      </w:r>
      <w:r>
        <w:rPr>
          <w:sz w:val="28"/>
          <w:szCs w:val="28"/>
        </w:rPr>
        <w:t>»</w:t>
      </w:r>
      <w:r w:rsidRPr="00BE2AA8">
        <w:rPr>
          <w:sz w:val="28"/>
          <w:szCs w:val="28"/>
        </w:rPr>
        <w:t xml:space="preserve"> </w:t>
      </w:r>
    </w:p>
    <w:p w:rsidR="00C8039F" w:rsidRPr="00BE2AA8" w:rsidRDefault="00C02210" w:rsidP="00C02210">
      <w:pPr>
        <w:jc w:val="both"/>
        <w:rPr>
          <w:sz w:val="28"/>
          <w:szCs w:val="28"/>
        </w:rPr>
      </w:pPr>
      <w:r>
        <w:rPr>
          <w:sz w:val="28"/>
          <w:szCs w:val="28"/>
        </w:rPr>
        <w:t>__</w:t>
      </w:r>
      <w:r w:rsidR="00C8039F" w:rsidRPr="00BE2AA8">
        <w:rPr>
          <w:sz w:val="28"/>
          <w:szCs w:val="28"/>
        </w:rPr>
        <w:t>_________________</w:t>
      </w:r>
      <w:r w:rsidR="00C8039F">
        <w:rPr>
          <w:sz w:val="28"/>
          <w:szCs w:val="28"/>
        </w:rPr>
        <w:t>__________________</w:t>
      </w:r>
      <w:r w:rsidR="003C2AAD">
        <w:rPr>
          <w:sz w:val="28"/>
          <w:szCs w:val="28"/>
        </w:rPr>
        <w:t>_________________________</w:t>
      </w:r>
      <w:r>
        <w:rPr>
          <w:sz w:val="28"/>
          <w:szCs w:val="28"/>
        </w:rPr>
        <w:t>_</w:t>
      </w:r>
    </w:p>
    <w:p w:rsidR="00C8039F" w:rsidRPr="00BF4493" w:rsidRDefault="00C8039F" w:rsidP="00C8039F">
      <w:pPr>
        <w:jc w:val="center"/>
      </w:pPr>
      <w:r w:rsidRPr="00BF4493">
        <w:t>(наименование юридического лица, предпринимателя)</w:t>
      </w:r>
    </w:p>
    <w:p w:rsidR="00C8039F" w:rsidRPr="00BE2AA8" w:rsidRDefault="00C8039F" w:rsidP="00C8039F">
      <w:pPr>
        <w:jc w:val="both"/>
        <w:rPr>
          <w:sz w:val="28"/>
          <w:szCs w:val="28"/>
        </w:rPr>
      </w:pPr>
      <w:r>
        <w:rPr>
          <w:sz w:val="28"/>
          <w:szCs w:val="28"/>
        </w:rPr>
        <w:lastRenderedPageBreak/>
        <w:t>я</w:t>
      </w:r>
      <w:r w:rsidRPr="00BE2AA8">
        <w:rPr>
          <w:sz w:val="28"/>
          <w:szCs w:val="28"/>
        </w:rPr>
        <w:t xml:space="preserve">вляется субъектом </w:t>
      </w:r>
      <w:proofErr w:type="spellStart"/>
      <w:r w:rsidRPr="00BE2AA8">
        <w:rPr>
          <w:sz w:val="28"/>
          <w:szCs w:val="28"/>
        </w:rPr>
        <w:t>_____</w:t>
      </w:r>
      <w:r>
        <w:rPr>
          <w:sz w:val="28"/>
          <w:szCs w:val="28"/>
        </w:rPr>
        <w:t>________________________</w:t>
      </w:r>
      <w:r w:rsidRPr="00BE2AA8">
        <w:rPr>
          <w:sz w:val="28"/>
          <w:szCs w:val="28"/>
        </w:rPr>
        <w:t>предпринимательства</w:t>
      </w:r>
      <w:proofErr w:type="spellEnd"/>
      <w:r>
        <w:rPr>
          <w:sz w:val="28"/>
          <w:szCs w:val="28"/>
        </w:rPr>
        <w:t xml:space="preserve">, </w:t>
      </w:r>
    </w:p>
    <w:p w:rsidR="00C8039F" w:rsidRPr="00BF4493" w:rsidRDefault="00C8039F" w:rsidP="00C8039F">
      <w:pPr>
        <w:jc w:val="both"/>
      </w:pPr>
      <w:r w:rsidRPr="00BE2AA8">
        <w:rPr>
          <w:sz w:val="28"/>
          <w:szCs w:val="28"/>
        </w:rPr>
        <w:t xml:space="preserve">                     </w:t>
      </w:r>
      <w:r>
        <w:rPr>
          <w:sz w:val="28"/>
          <w:szCs w:val="28"/>
        </w:rPr>
        <w:t xml:space="preserve">                          </w:t>
      </w:r>
      <w:r>
        <w:t>(</w:t>
      </w:r>
      <w:r w:rsidRPr="00BF4493">
        <w:t>малого или среднего)</w:t>
      </w:r>
    </w:p>
    <w:p w:rsidR="00C8039F" w:rsidRPr="00BE2AA8" w:rsidRDefault="00C8039F" w:rsidP="00C8039F">
      <w:pPr>
        <w:jc w:val="both"/>
        <w:rPr>
          <w:sz w:val="28"/>
          <w:szCs w:val="28"/>
        </w:rPr>
      </w:pPr>
      <w:r w:rsidRPr="00BE2AA8">
        <w:rPr>
          <w:sz w:val="28"/>
          <w:szCs w:val="28"/>
        </w:rPr>
        <w:t>не находи</w:t>
      </w:r>
      <w:r>
        <w:rPr>
          <w:sz w:val="28"/>
          <w:szCs w:val="28"/>
        </w:rPr>
        <w:t>тся</w:t>
      </w:r>
      <w:r w:rsidRPr="00BE2AA8">
        <w:rPr>
          <w:sz w:val="28"/>
          <w:szCs w:val="28"/>
        </w:rPr>
        <w:t xml:space="preserve"> в стадии </w:t>
      </w:r>
      <w:r>
        <w:rPr>
          <w:sz w:val="28"/>
          <w:szCs w:val="28"/>
        </w:rPr>
        <w:t>р</w:t>
      </w:r>
      <w:r w:rsidRPr="00BE2AA8">
        <w:rPr>
          <w:sz w:val="28"/>
          <w:szCs w:val="28"/>
        </w:rPr>
        <w:t>еорганизации</w:t>
      </w:r>
      <w:r>
        <w:rPr>
          <w:sz w:val="28"/>
          <w:szCs w:val="28"/>
        </w:rPr>
        <w:t>, ликвидации, банкротства и</w:t>
      </w:r>
      <w:r w:rsidRPr="00BE2AA8">
        <w:rPr>
          <w:sz w:val="28"/>
          <w:szCs w:val="28"/>
        </w:rPr>
        <w:t xml:space="preserve"> </w:t>
      </w:r>
      <w:r>
        <w:rPr>
          <w:sz w:val="28"/>
          <w:szCs w:val="28"/>
        </w:rPr>
        <w:t xml:space="preserve">не </w:t>
      </w:r>
      <w:r w:rsidRPr="00BE2AA8">
        <w:rPr>
          <w:sz w:val="28"/>
          <w:szCs w:val="28"/>
        </w:rPr>
        <w:t>является участником соглашений о разделе продукции</w:t>
      </w:r>
      <w:r>
        <w:rPr>
          <w:sz w:val="28"/>
          <w:szCs w:val="28"/>
        </w:rPr>
        <w:t>.</w:t>
      </w:r>
    </w:p>
    <w:p w:rsidR="00C8039F" w:rsidRDefault="00C8039F" w:rsidP="00C8039F">
      <w:pPr>
        <w:ind w:firstLine="540"/>
        <w:jc w:val="both"/>
        <w:rPr>
          <w:sz w:val="28"/>
          <w:szCs w:val="28"/>
        </w:rPr>
      </w:pPr>
    </w:p>
    <w:p w:rsidR="00C8039F" w:rsidRPr="00FC7762" w:rsidRDefault="00C8039F" w:rsidP="00C8039F">
      <w:pPr>
        <w:ind w:firstLine="709"/>
        <w:jc w:val="both"/>
        <w:rPr>
          <w:color w:val="FF0000"/>
          <w:sz w:val="36"/>
          <w:szCs w:val="36"/>
        </w:rPr>
      </w:pPr>
      <w:r w:rsidRPr="00CD324D">
        <w:rPr>
          <w:sz w:val="28"/>
          <w:szCs w:val="28"/>
        </w:rPr>
        <w:t>Достоверность представленных сведений гарантирую.</w:t>
      </w:r>
      <w:r>
        <w:rPr>
          <w:color w:val="FF0000"/>
          <w:sz w:val="28"/>
          <w:szCs w:val="28"/>
        </w:rPr>
        <w:t xml:space="preserve"> </w:t>
      </w:r>
    </w:p>
    <w:p w:rsidR="00C8039F" w:rsidRDefault="00C8039F" w:rsidP="00C8039F">
      <w:pPr>
        <w:jc w:val="both"/>
        <w:rPr>
          <w:sz w:val="28"/>
          <w:szCs w:val="28"/>
        </w:rPr>
      </w:pPr>
    </w:p>
    <w:p w:rsidR="00C8039F" w:rsidRPr="003E3696" w:rsidRDefault="00C8039F" w:rsidP="00C8039F">
      <w:pPr>
        <w:pStyle w:val="ConsPlusNonformat"/>
        <w:widowControl/>
        <w:rPr>
          <w:rFonts w:ascii="Times New Roman" w:hAnsi="Times New Roman" w:cs="Times New Roman"/>
          <w:sz w:val="28"/>
          <w:szCs w:val="28"/>
        </w:rPr>
      </w:pPr>
      <w:r w:rsidRPr="003E3696">
        <w:rPr>
          <w:rFonts w:ascii="Times New Roman" w:hAnsi="Times New Roman" w:cs="Times New Roman"/>
          <w:sz w:val="28"/>
          <w:szCs w:val="28"/>
        </w:rPr>
        <w:t>Руководитель организации</w:t>
      </w:r>
    </w:p>
    <w:p w:rsidR="00C8039F" w:rsidRPr="003E3696" w:rsidRDefault="00C8039F" w:rsidP="00C8039F">
      <w:pPr>
        <w:pStyle w:val="ConsPlusNonformat"/>
        <w:widowControl/>
        <w:rPr>
          <w:rFonts w:ascii="Times New Roman" w:hAnsi="Times New Roman" w:cs="Times New Roman"/>
          <w:sz w:val="28"/>
          <w:szCs w:val="28"/>
        </w:rPr>
      </w:pPr>
      <w:r w:rsidRPr="00BF4493">
        <w:rPr>
          <w:rFonts w:ascii="Times New Roman" w:hAnsi="Times New Roman" w:cs="Times New Roman"/>
          <w:sz w:val="24"/>
          <w:szCs w:val="24"/>
        </w:rPr>
        <w:t xml:space="preserve">(индивидуальный предприниматель) </w:t>
      </w:r>
      <w:r w:rsidRPr="003E3696">
        <w:rPr>
          <w:rFonts w:ascii="Times New Roman" w:hAnsi="Times New Roman" w:cs="Times New Roman"/>
          <w:sz w:val="28"/>
          <w:szCs w:val="28"/>
        </w:rPr>
        <w:t>__________</w:t>
      </w:r>
      <w:r>
        <w:rPr>
          <w:rFonts w:ascii="Times New Roman" w:hAnsi="Times New Roman" w:cs="Times New Roman"/>
          <w:sz w:val="28"/>
          <w:szCs w:val="28"/>
        </w:rPr>
        <w:t>_</w:t>
      </w:r>
      <w:r w:rsidRPr="003E3696">
        <w:rPr>
          <w:rFonts w:ascii="Times New Roman" w:hAnsi="Times New Roman" w:cs="Times New Roman"/>
          <w:sz w:val="28"/>
          <w:szCs w:val="28"/>
        </w:rPr>
        <w:t xml:space="preserve">  _____________________</w:t>
      </w:r>
      <w:r>
        <w:rPr>
          <w:rFonts w:ascii="Times New Roman" w:hAnsi="Times New Roman" w:cs="Times New Roman"/>
          <w:sz w:val="28"/>
          <w:szCs w:val="28"/>
        </w:rPr>
        <w:t>_</w:t>
      </w:r>
    </w:p>
    <w:p w:rsidR="00C8039F" w:rsidRPr="00BF4493" w:rsidRDefault="00C8039F" w:rsidP="00C8039F">
      <w:pPr>
        <w:pStyle w:val="ConsPlusNonformat"/>
        <w:widowControl/>
        <w:tabs>
          <w:tab w:val="left" w:pos="4678"/>
        </w:tabs>
        <w:rPr>
          <w:rFonts w:ascii="Times New Roman" w:hAnsi="Times New Roman" w:cs="Times New Roman"/>
          <w:sz w:val="24"/>
          <w:szCs w:val="24"/>
        </w:rPr>
      </w:pPr>
      <w:r>
        <w:rPr>
          <w:rFonts w:ascii="Times New Roman" w:hAnsi="Times New Roman" w:cs="Times New Roman"/>
          <w:sz w:val="24"/>
          <w:szCs w:val="24"/>
        </w:rPr>
        <w:t xml:space="preserve">                                                                    </w:t>
      </w:r>
      <w:r w:rsidRPr="00BF4493">
        <w:rPr>
          <w:rFonts w:ascii="Times New Roman" w:hAnsi="Times New Roman" w:cs="Times New Roman"/>
          <w:sz w:val="24"/>
          <w:szCs w:val="24"/>
        </w:rPr>
        <w:t xml:space="preserve"> (подпись)             (инициалы, фамилия)</w:t>
      </w:r>
    </w:p>
    <w:p w:rsidR="00C8039F" w:rsidRDefault="00C8039F" w:rsidP="00C8039F">
      <w:pPr>
        <w:pStyle w:val="ConsPlusNonformat"/>
        <w:widowControl/>
        <w:rPr>
          <w:rFonts w:ascii="Times New Roman" w:hAnsi="Times New Roman" w:cs="Times New Roman"/>
          <w:sz w:val="28"/>
          <w:szCs w:val="28"/>
        </w:rPr>
      </w:pPr>
    </w:p>
    <w:p w:rsidR="00C8039F" w:rsidRPr="003E3696" w:rsidRDefault="00C8039F" w:rsidP="00C8039F">
      <w:pPr>
        <w:pStyle w:val="ConsPlusNonformat"/>
        <w:widowControl/>
        <w:rPr>
          <w:rFonts w:ascii="Times New Roman" w:hAnsi="Times New Roman" w:cs="Times New Roman"/>
          <w:sz w:val="28"/>
          <w:szCs w:val="28"/>
        </w:rPr>
      </w:pPr>
      <w:r w:rsidRPr="003E3696">
        <w:rPr>
          <w:rFonts w:ascii="Times New Roman" w:hAnsi="Times New Roman" w:cs="Times New Roman"/>
          <w:sz w:val="28"/>
          <w:szCs w:val="28"/>
        </w:rPr>
        <w:t>МП</w:t>
      </w:r>
    </w:p>
    <w:p w:rsidR="00C8039F" w:rsidRPr="003E3696" w:rsidRDefault="00C8039F"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3E3696">
        <w:rPr>
          <w:rFonts w:ascii="Times New Roman" w:hAnsi="Times New Roman" w:cs="Times New Roman"/>
          <w:sz w:val="28"/>
          <w:szCs w:val="28"/>
        </w:rPr>
        <w:t>____</w:t>
      </w:r>
      <w:r>
        <w:rPr>
          <w:rFonts w:ascii="Times New Roman" w:hAnsi="Times New Roman" w:cs="Times New Roman"/>
          <w:sz w:val="28"/>
          <w:szCs w:val="28"/>
        </w:rPr>
        <w:t>» ____________ 201</w:t>
      </w:r>
      <w:r w:rsidRPr="003E3696">
        <w:rPr>
          <w:rFonts w:ascii="Times New Roman" w:hAnsi="Times New Roman" w:cs="Times New Roman"/>
          <w:sz w:val="28"/>
          <w:szCs w:val="28"/>
        </w:rPr>
        <w:t>__ г</w:t>
      </w:r>
      <w:r>
        <w:rPr>
          <w:rFonts w:ascii="Times New Roman" w:hAnsi="Times New Roman" w:cs="Times New Roman"/>
          <w:sz w:val="28"/>
          <w:szCs w:val="28"/>
        </w:rPr>
        <w:t>ода</w:t>
      </w:r>
      <w:r w:rsidRPr="003E3696">
        <w:rPr>
          <w:rFonts w:ascii="Times New Roman" w:hAnsi="Times New Roman" w:cs="Times New Roman"/>
          <w:sz w:val="28"/>
          <w:szCs w:val="28"/>
        </w:rPr>
        <w:t>.</w:t>
      </w:r>
    </w:p>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p w:rsidR="00C8039F" w:rsidRDefault="00C8039F" w:rsidP="00C8039F"/>
    <w:tbl>
      <w:tblPr>
        <w:tblW w:w="4356" w:type="dxa"/>
        <w:tblInd w:w="5211" w:type="dxa"/>
        <w:tblLook w:val="0000"/>
      </w:tblPr>
      <w:tblGrid>
        <w:gridCol w:w="4356"/>
      </w:tblGrid>
      <w:tr w:rsidR="00C8039F" w:rsidTr="000D1757">
        <w:trPr>
          <w:trHeight w:val="2520"/>
        </w:trPr>
        <w:tc>
          <w:tcPr>
            <w:tcW w:w="4356" w:type="dxa"/>
          </w:tcPr>
          <w:p w:rsidR="00C8039F" w:rsidRPr="00015E65" w:rsidRDefault="00C8039F" w:rsidP="005B3D14">
            <w:pPr>
              <w:jc w:val="both"/>
              <w:outlineLvl w:val="1"/>
              <w:rPr>
                <w:sz w:val="28"/>
                <w:szCs w:val="28"/>
              </w:rPr>
            </w:pPr>
            <w:r w:rsidRPr="00015E65">
              <w:rPr>
                <w:sz w:val="28"/>
                <w:szCs w:val="28"/>
              </w:rPr>
              <w:lastRenderedPageBreak/>
              <w:t>Приложение № 2</w:t>
            </w:r>
          </w:p>
          <w:p w:rsidR="00C8039F" w:rsidRDefault="003E4DED" w:rsidP="005B3D14">
            <w:pPr>
              <w:jc w:val="both"/>
              <w:rPr>
                <w:sz w:val="28"/>
                <w:szCs w:val="28"/>
              </w:rPr>
            </w:pPr>
            <w:r>
              <w:rPr>
                <w:sz w:val="28"/>
                <w:szCs w:val="28"/>
              </w:rPr>
              <w:t>к П</w:t>
            </w:r>
            <w:r w:rsidR="00C8039F" w:rsidRPr="00015E65">
              <w:rPr>
                <w:sz w:val="28"/>
                <w:szCs w:val="28"/>
              </w:rPr>
              <w:t>орядку предоставления субсидий субъектам малого и среднего предпринимательства</w:t>
            </w:r>
            <w:r w:rsidR="00C8039F">
              <w:rPr>
                <w:sz w:val="28"/>
                <w:szCs w:val="28"/>
              </w:rPr>
              <w:t xml:space="preserve"> </w:t>
            </w:r>
            <w:r w:rsidR="00C8039F" w:rsidRPr="00015E65">
              <w:rPr>
                <w:sz w:val="28"/>
                <w:szCs w:val="28"/>
              </w:rPr>
              <w:t>на возмещение части</w:t>
            </w:r>
            <w:r w:rsidR="005B3D14">
              <w:rPr>
                <w:sz w:val="28"/>
                <w:szCs w:val="28"/>
              </w:rPr>
              <w:t xml:space="preserve"> затрат, </w:t>
            </w:r>
            <w:r w:rsidR="00C8039F" w:rsidRPr="00015E65">
              <w:rPr>
                <w:sz w:val="28"/>
                <w:szCs w:val="28"/>
              </w:rPr>
              <w:t>связанных с уплатой процентов по кредитам</w:t>
            </w:r>
          </w:p>
        </w:tc>
      </w:tr>
    </w:tbl>
    <w:p w:rsidR="00C8039F" w:rsidRDefault="00C8039F" w:rsidP="00C8039F">
      <w:pPr>
        <w:ind w:right="-143"/>
        <w:jc w:val="right"/>
        <w:outlineLvl w:val="1"/>
        <w:rPr>
          <w:sz w:val="28"/>
          <w:szCs w:val="28"/>
        </w:rPr>
      </w:pPr>
    </w:p>
    <w:p w:rsidR="00C8039F" w:rsidRDefault="00C8039F" w:rsidP="00C8039F">
      <w:pPr>
        <w:pStyle w:val="ConsPlusNonformat"/>
        <w:widowControl/>
        <w:jc w:val="center"/>
        <w:rPr>
          <w:rFonts w:ascii="Times New Roman" w:hAnsi="Times New Roman" w:cs="Times New Roman"/>
          <w:sz w:val="28"/>
          <w:szCs w:val="28"/>
        </w:rPr>
      </w:pPr>
    </w:p>
    <w:p w:rsidR="00C8039F" w:rsidRPr="00690560" w:rsidRDefault="00C8039F" w:rsidP="00C8039F">
      <w:pPr>
        <w:pStyle w:val="ConsPlusNonformat"/>
        <w:widowControl/>
        <w:jc w:val="center"/>
        <w:rPr>
          <w:rFonts w:ascii="Times New Roman" w:hAnsi="Times New Roman" w:cs="Times New Roman"/>
          <w:sz w:val="28"/>
          <w:szCs w:val="28"/>
        </w:rPr>
      </w:pPr>
      <w:r w:rsidRPr="00690560">
        <w:rPr>
          <w:rFonts w:ascii="Times New Roman" w:hAnsi="Times New Roman" w:cs="Times New Roman"/>
          <w:sz w:val="28"/>
          <w:szCs w:val="28"/>
        </w:rPr>
        <w:t>АНКЕТА</w:t>
      </w:r>
    </w:p>
    <w:p w:rsidR="00C8039F" w:rsidRPr="00690560" w:rsidRDefault="00C8039F" w:rsidP="00C02210">
      <w:pPr>
        <w:pStyle w:val="ConsPlusNonformat"/>
        <w:widowControl/>
        <w:jc w:val="center"/>
        <w:rPr>
          <w:rFonts w:ascii="Times New Roman" w:hAnsi="Times New Roman" w:cs="Times New Roman"/>
          <w:sz w:val="28"/>
          <w:szCs w:val="28"/>
        </w:rPr>
      </w:pPr>
      <w:r w:rsidRPr="00690560">
        <w:rPr>
          <w:rFonts w:ascii="Times New Roman" w:hAnsi="Times New Roman" w:cs="Times New Roman"/>
          <w:sz w:val="28"/>
          <w:szCs w:val="28"/>
        </w:rPr>
        <w:t>субъекта малого и среднего предпринимательства</w:t>
      </w: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C8039F" w:rsidRPr="00690560" w:rsidRDefault="00C8039F" w:rsidP="00C8039F">
      <w:pPr>
        <w:pStyle w:val="ConsPlusNonformat"/>
        <w:widowControl/>
        <w:jc w:val="center"/>
        <w:rPr>
          <w:rFonts w:ascii="Times New Roman" w:hAnsi="Times New Roman" w:cs="Times New Roman"/>
          <w:sz w:val="24"/>
          <w:szCs w:val="24"/>
        </w:rPr>
      </w:pPr>
      <w:r w:rsidRPr="00690560">
        <w:rPr>
          <w:rFonts w:ascii="Times New Roman" w:hAnsi="Times New Roman" w:cs="Times New Roman"/>
          <w:sz w:val="24"/>
          <w:szCs w:val="24"/>
        </w:rPr>
        <w:t>(полное наименование субъекта малого и среднего предпринимательства)</w:t>
      </w:r>
    </w:p>
    <w:p w:rsidR="00C8039F" w:rsidRPr="00C02210" w:rsidRDefault="00C8039F" w:rsidP="00C8039F">
      <w:pPr>
        <w:pStyle w:val="ConsPlusNonformat"/>
        <w:widowControl/>
        <w:rPr>
          <w:rFonts w:ascii="Times New Roman" w:hAnsi="Times New Roman" w:cs="Times New Roman"/>
          <w:sz w:val="16"/>
          <w:szCs w:val="16"/>
        </w:rPr>
      </w:pPr>
    </w:p>
    <w:p w:rsidR="00C8039F"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Место, д</w:t>
      </w:r>
      <w:r>
        <w:rPr>
          <w:rFonts w:ascii="Times New Roman" w:hAnsi="Times New Roman" w:cs="Times New Roman"/>
          <w:sz w:val="28"/>
          <w:szCs w:val="28"/>
        </w:rPr>
        <w:t>ата государственной регистрации</w:t>
      </w:r>
      <w:r w:rsidRPr="00690560">
        <w:rPr>
          <w:rFonts w:ascii="Times New Roman" w:hAnsi="Times New Roman" w:cs="Times New Roman"/>
          <w:sz w:val="28"/>
          <w:szCs w:val="28"/>
        </w:rPr>
        <w:t>____</w:t>
      </w:r>
      <w:r>
        <w:rPr>
          <w:rFonts w:ascii="Times New Roman" w:hAnsi="Times New Roman" w:cs="Times New Roman"/>
          <w:sz w:val="28"/>
          <w:szCs w:val="28"/>
        </w:rPr>
        <w:t>__________________________</w:t>
      </w:r>
    </w:p>
    <w:p w:rsidR="00C8039F" w:rsidRPr="00690560" w:rsidRDefault="00C8039F"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039F" w:rsidRPr="00C02210" w:rsidRDefault="00C8039F" w:rsidP="00C8039F">
      <w:pPr>
        <w:pStyle w:val="ConsPlusNonformat"/>
        <w:widowControl/>
        <w:rPr>
          <w:rFonts w:ascii="Times New Roman" w:hAnsi="Times New Roman" w:cs="Times New Roman"/>
          <w:sz w:val="16"/>
          <w:szCs w:val="16"/>
        </w:rPr>
      </w:pPr>
    </w:p>
    <w:p w:rsidR="00C8039F" w:rsidRPr="00690560" w:rsidRDefault="00C8039F"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ИНН/КПП</w:t>
      </w:r>
      <w:r w:rsidRPr="00690560">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w:t>
      </w:r>
    </w:p>
    <w:p w:rsidR="00C8039F" w:rsidRPr="00C02210" w:rsidRDefault="00C8039F" w:rsidP="00C8039F">
      <w:pPr>
        <w:pStyle w:val="ConsPlusNonformat"/>
        <w:widowControl/>
        <w:rPr>
          <w:rFonts w:ascii="Times New Roman" w:hAnsi="Times New Roman" w:cs="Times New Roman"/>
          <w:sz w:val="16"/>
          <w:szCs w:val="16"/>
        </w:rPr>
      </w:pPr>
    </w:p>
    <w:p w:rsidR="00C8039F" w:rsidRPr="00690560" w:rsidRDefault="00C8039F" w:rsidP="00C8039F">
      <w:pPr>
        <w:pStyle w:val="ConsPlusNonformat"/>
        <w:widowControl/>
        <w:rPr>
          <w:rFonts w:ascii="Times New Roman" w:hAnsi="Times New Roman" w:cs="Times New Roman"/>
          <w:sz w:val="28"/>
          <w:szCs w:val="28"/>
        </w:rPr>
      </w:pPr>
      <w:proofErr w:type="gramStart"/>
      <w:r w:rsidRPr="00690560">
        <w:rPr>
          <w:rFonts w:ascii="Times New Roman" w:hAnsi="Times New Roman" w:cs="Times New Roman"/>
          <w:sz w:val="28"/>
          <w:szCs w:val="28"/>
        </w:rPr>
        <w:t>Местонахождение юридическог</w:t>
      </w:r>
      <w:r>
        <w:rPr>
          <w:rFonts w:ascii="Times New Roman" w:hAnsi="Times New Roman" w:cs="Times New Roman"/>
          <w:sz w:val="28"/>
          <w:szCs w:val="28"/>
        </w:rPr>
        <w:t xml:space="preserve">о лица (место жительства – для </w:t>
      </w:r>
      <w:proofErr w:type="spellStart"/>
      <w:r w:rsidRPr="00690560">
        <w:rPr>
          <w:rFonts w:ascii="Times New Roman" w:hAnsi="Times New Roman" w:cs="Times New Roman"/>
          <w:sz w:val="28"/>
          <w:szCs w:val="28"/>
        </w:rPr>
        <w:t>индивидуа</w:t>
      </w:r>
      <w:r>
        <w:rPr>
          <w:rFonts w:ascii="Times New Roman" w:hAnsi="Times New Roman" w:cs="Times New Roman"/>
          <w:sz w:val="28"/>
          <w:szCs w:val="28"/>
        </w:rPr>
        <w:t>ль-</w:t>
      </w:r>
      <w:r w:rsidRPr="00690560">
        <w:rPr>
          <w:rFonts w:ascii="Times New Roman" w:hAnsi="Times New Roman" w:cs="Times New Roman"/>
          <w:sz w:val="28"/>
          <w:szCs w:val="28"/>
        </w:rPr>
        <w:t>ного</w:t>
      </w:r>
      <w:proofErr w:type="spellEnd"/>
      <w:r>
        <w:rPr>
          <w:rFonts w:ascii="Times New Roman" w:hAnsi="Times New Roman" w:cs="Times New Roman"/>
          <w:sz w:val="28"/>
          <w:szCs w:val="28"/>
        </w:rPr>
        <w:t xml:space="preserve"> </w:t>
      </w:r>
      <w:r w:rsidRPr="00690560">
        <w:rPr>
          <w:rFonts w:ascii="Times New Roman" w:hAnsi="Times New Roman" w:cs="Times New Roman"/>
          <w:sz w:val="28"/>
          <w:szCs w:val="28"/>
        </w:rPr>
        <w:t>п</w:t>
      </w:r>
      <w:r>
        <w:rPr>
          <w:rFonts w:ascii="Times New Roman" w:hAnsi="Times New Roman" w:cs="Times New Roman"/>
          <w:sz w:val="28"/>
          <w:szCs w:val="28"/>
        </w:rPr>
        <w:t>редпринимателя ___</w:t>
      </w:r>
      <w:r w:rsidRPr="00690560">
        <w:rPr>
          <w:rFonts w:ascii="Times New Roman" w:hAnsi="Times New Roman" w:cs="Times New Roman"/>
          <w:sz w:val="28"/>
          <w:szCs w:val="28"/>
        </w:rPr>
        <w:t>__________</w:t>
      </w:r>
      <w:r>
        <w:rPr>
          <w:rFonts w:ascii="Times New Roman" w:hAnsi="Times New Roman" w:cs="Times New Roman"/>
          <w:sz w:val="28"/>
          <w:szCs w:val="28"/>
        </w:rPr>
        <w:t>_________________________________</w:t>
      </w:r>
      <w:proofErr w:type="gramEnd"/>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C8039F" w:rsidRPr="00C02210" w:rsidRDefault="00C8039F" w:rsidP="00C8039F">
      <w:pPr>
        <w:pStyle w:val="ConsPlusNonformat"/>
        <w:widowControl/>
        <w:rPr>
          <w:rFonts w:ascii="Times New Roman" w:hAnsi="Times New Roman" w:cs="Times New Roman"/>
          <w:sz w:val="16"/>
          <w:szCs w:val="16"/>
        </w:rPr>
      </w:pP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Номер те</w:t>
      </w:r>
      <w:r>
        <w:rPr>
          <w:rFonts w:ascii="Times New Roman" w:hAnsi="Times New Roman" w:cs="Times New Roman"/>
          <w:sz w:val="28"/>
          <w:szCs w:val="28"/>
        </w:rPr>
        <w:t xml:space="preserve">лефона __________________ </w:t>
      </w:r>
      <w:r w:rsidRPr="00690560">
        <w:rPr>
          <w:rFonts w:ascii="Times New Roman" w:hAnsi="Times New Roman" w:cs="Times New Roman"/>
          <w:sz w:val="28"/>
          <w:szCs w:val="28"/>
        </w:rPr>
        <w:t>фак</w:t>
      </w:r>
      <w:r>
        <w:rPr>
          <w:rFonts w:ascii="Times New Roman" w:hAnsi="Times New Roman" w:cs="Times New Roman"/>
          <w:sz w:val="28"/>
          <w:szCs w:val="28"/>
        </w:rPr>
        <w:t>с ____________________________</w:t>
      </w:r>
    </w:p>
    <w:p w:rsidR="00C02210" w:rsidRPr="00C02210" w:rsidRDefault="00C02210" w:rsidP="00C8039F">
      <w:pPr>
        <w:pStyle w:val="ConsPlusNonformat"/>
        <w:widowControl/>
        <w:rPr>
          <w:rFonts w:ascii="Times New Roman" w:hAnsi="Times New Roman" w:cs="Times New Roman"/>
          <w:sz w:val="16"/>
          <w:szCs w:val="16"/>
        </w:rPr>
      </w:pPr>
    </w:p>
    <w:p w:rsidR="00C8039F" w:rsidRPr="00690560" w:rsidRDefault="00C8039F"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А</w:t>
      </w:r>
      <w:r w:rsidRPr="00690560">
        <w:rPr>
          <w:rFonts w:ascii="Times New Roman" w:hAnsi="Times New Roman" w:cs="Times New Roman"/>
          <w:sz w:val="28"/>
          <w:szCs w:val="28"/>
        </w:rPr>
        <w:t>дрес электронной почты _____________________________________</w:t>
      </w:r>
      <w:r>
        <w:rPr>
          <w:rFonts w:ascii="Times New Roman" w:hAnsi="Times New Roman" w:cs="Times New Roman"/>
          <w:sz w:val="28"/>
          <w:szCs w:val="28"/>
        </w:rPr>
        <w:t>______</w:t>
      </w:r>
    </w:p>
    <w:p w:rsidR="00C8039F" w:rsidRPr="00C02210" w:rsidRDefault="00C8039F" w:rsidP="00C8039F">
      <w:pPr>
        <w:pStyle w:val="ConsPlusNonformat"/>
        <w:widowControl/>
        <w:rPr>
          <w:rFonts w:ascii="Times New Roman" w:hAnsi="Times New Roman" w:cs="Times New Roman"/>
          <w:sz w:val="16"/>
          <w:szCs w:val="16"/>
        </w:rPr>
      </w:pP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Основно</w:t>
      </w:r>
      <w:proofErr w:type="gramStart"/>
      <w:r w:rsidRPr="00690560">
        <w:rPr>
          <w:rFonts w:ascii="Times New Roman" w:hAnsi="Times New Roman" w:cs="Times New Roman"/>
          <w:sz w:val="28"/>
          <w:szCs w:val="28"/>
        </w:rPr>
        <w:t>й(</w:t>
      </w:r>
      <w:proofErr w:type="spellStart"/>
      <w:proofErr w:type="gramEnd"/>
      <w:r w:rsidRPr="00690560">
        <w:rPr>
          <w:rFonts w:ascii="Times New Roman" w:hAnsi="Times New Roman" w:cs="Times New Roman"/>
          <w:sz w:val="28"/>
          <w:szCs w:val="28"/>
        </w:rPr>
        <w:t>ые</w:t>
      </w:r>
      <w:proofErr w:type="spellEnd"/>
      <w:r w:rsidRPr="00690560">
        <w:rPr>
          <w:rFonts w:ascii="Times New Roman" w:hAnsi="Times New Roman" w:cs="Times New Roman"/>
          <w:sz w:val="28"/>
          <w:szCs w:val="28"/>
        </w:rPr>
        <w:t>) вид(</w:t>
      </w:r>
      <w:proofErr w:type="spellStart"/>
      <w:r w:rsidRPr="00690560">
        <w:rPr>
          <w:rFonts w:ascii="Times New Roman" w:hAnsi="Times New Roman" w:cs="Times New Roman"/>
          <w:sz w:val="28"/>
          <w:szCs w:val="28"/>
        </w:rPr>
        <w:t>ы</w:t>
      </w:r>
      <w:proofErr w:type="spellEnd"/>
      <w:r w:rsidRPr="00690560">
        <w:rPr>
          <w:rFonts w:ascii="Times New Roman" w:hAnsi="Times New Roman" w:cs="Times New Roman"/>
          <w:sz w:val="28"/>
          <w:szCs w:val="28"/>
        </w:rPr>
        <w:t>) деятельности: _________</w:t>
      </w:r>
      <w:r>
        <w:rPr>
          <w:rFonts w:ascii="Times New Roman" w:hAnsi="Times New Roman" w:cs="Times New Roman"/>
          <w:sz w:val="28"/>
          <w:szCs w:val="28"/>
        </w:rPr>
        <w:t>__________________________</w:t>
      </w: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C02210" w:rsidRPr="00C02210" w:rsidRDefault="00C02210" w:rsidP="00C8039F">
      <w:pPr>
        <w:pStyle w:val="ConsPlusNonformat"/>
        <w:widowControl/>
        <w:rPr>
          <w:rFonts w:ascii="Times New Roman" w:hAnsi="Times New Roman" w:cs="Times New Roman"/>
          <w:sz w:val="16"/>
          <w:szCs w:val="16"/>
        </w:rPr>
      </w:pPr>
    </w:p>
    <w:p w:rsidR="00C8039F"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Руководитель (</w:t>
      </w:r>
      <w:r>
        <w:rPr>
          <w:rFonts w:ascii="Times New Roman" w:hAnsi="Times New Roman" w:cs="Times New Roman"/>
          <w:sz w:val="28"/>
          <w:szCs w:val="28"/>
        </w:rPr>
        <w:t>должность, инициалы, фамилия)</w:t>
      </w:r>
      <w:r w:rsidRPr="00690560">
        <w:rPr>
          <w:rFonts w:ascii="Times New Roman" w:hAnsi="Times New Roman" w:cs="Times New Roman"/>
          <w:sz w:val="28"/>
          <w:szCs w:val="28"/>
        </w:rPr>
        <w:t>____________</w:t>
      </w:r>
      <w:r>
        <w:rPr>
          <w:rFonts w:ascii="Times New Roman" w:hAnsi="Times New Roman" w:cs="Times New Roman"/>
          <w:sz w:val="28"/>
          <w:szCs w:val="28"/>
        </w:rPr>
        <w:t>_____________</w:t>
      </w:r>
    </w:p>
    <w:p w:rsidR="00C8039F" w:rsidRPr="00690560" w:rsidRDefault="00C8039F"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039F" w:rsidRPr="00C02210" w:rsidRDefault="00C8039F" w:rsidP="00C8039F">
      <w:pPr>
        <w:pStyle w:val="ConsPlusNonformat"/>
        <w:widowControl/>
        <w:rPr>
          <w:rFonts w:ascii="Times New Roman" w:hAnsi="Times New Roman" w:cs="Times New Roman"/>
          <w:sz w:val="16"/>
          <w:szCs w:val="16"/>
        </w:rPr>
      </w:pPr>
    </w:p>
    <w:p w:rsidR="00C8039F" w:rsidRPr="00CB00CB" w:rsidRDefault="00C8039F" w:rsidP="00C02210">
      <w:pPr>
        <w:jc w:val="both"/>
        <w:rPr>
          <w:sz w:val="28"/>
          <w:szCs w:val="28"/>
        </w:rPr>
      </w:pPr>
      <w:r>
        <w:rPr>
          <w:sz w:val="28"/>
          <w:szCs w:val="28"/>
        </w:rPr>
        <w:t>Сведения по кредитному договору</w:t>
      </w:r>
      <w:r w:rsidRPr="00CB00CB">
        <w:rPr>
          <w:sz w:val="28"/>
          <w:szCs w:val="28"/>
        </w:rPr>
        <w:t>:</w:t>
      </w:r>
    </w:p>
    <w:p w:rsidR="00C8039F" w:rsidRPr="00CB00CB" w:rsidRDefault="00C8039F" w:rsidP="00C02210">
      <w:pPr>
        <w:jc w:val="both"/>
        <w:rPr>
          <w:sz w:val="28"/>
          <w:szCs w:val="28"/>
        </w:rPr>
      </w:pPr>
      <w:r w:rsidRPr="00CB00CB">
        <w:rPr>
          <w:sz w:val="28"/>
          <w:szCs w:val="28"/>
        </w:rPr>
        <w:t>дата заключения и номер договора о предоставлении кредит</w:t>
      </w:r>
      <w:r>
        <w:rPr>
          <w:sz w:val="28"/>
          <w:szCs w:val="28"/>
        </w:rPr>
        <w:t>а ____________</w:t>
      </w:r>
      <w:r w:rsidRPr="00CB00CB">
        <w:rPr>
          <w:sz w:val="28"/>
          <w:szCs w:val="28"/>
        </w:rPr>
        <w:t>,</w:t>
      </w:r>
    </w:p>
    <w:p w:rsidR="00C8039F" w:rsidRPr="00CB00CB" w:rsidRDefault="00C8039F" w:rsidP="00C02210">
      <w:pPr>
        <w:jc w:val="both"/>
        <w:rPr>
          <w:sz w:val="28"/>
          <w:szCs w:val="28"/>
        </w:rPr>
      </w:pPr>
      <w:r w:rsidRPr="00CB00CB">
        <w:rPr>
          <w:sz w:val="28"/>
          <w:szCs w:val="28"/>
        </w:rPr>
        <w:t xml:space="preserve">наименование кредитной организации </w:t>
      </w:r>
      <w:r>
        <w:rPr>
          <w:sz w:val="28"/>
          <w:szCs w:val="28"/>
        </w:rPr>
        <w:t>_</w:t>
      </w:r>
      <w:r w:rsidRPr="00CB00CB">
        <w:rPr>
          <w:sz w:val="28"/>
          <w:szCs w:val="28"/>
        </w:rPr>
        <w:t>___</w:t>
      </w:r>
      <w:r w:rsidR="00C02210">
        <w:rPr>
          <w:sz w:val="28"/>
          <w:szCs w:val="28"/>
        </w:rPr>
        <w:t>____________________________</w:t>
      </w:r>
      <w:r w:rsidRPr="00CB00CB">
        <w:rPr>
          <w:sz w:val="28"/>
          <w:szCs w:val="28"/>
        </w:rPr>
        <w:t>,</w:t>
      </w:r>
    </w:p>
    <w:p w:rsidR="00C8039F" w:rsidRPr="00CB00CB" w:rsidRDefault="00C8039F" w:rsidP="00C02210">
      <w:pPr>
        <w:jc w:val="both"/>
        <w:rPr>
          <w:sz w:val="28"/>
          <w:szCs w:val="28"/>
        </w:rPr>
      </w:pPr>
      <w:r w:rsidRPr="00CB00CB">
        <w:rPr>
          <w:sz w:val="28"/>
          <w:szCs w:val="28"/>
        </w:rPr>
        <w:t xml:space="preserve">дата получения кредита (траншей) </w:t>
      </w:r>
      <w:r>
        <w:rPr>
          <w:sz w:val="28"/>
          <w:szCs w:val="28"/>
        </w:rPr>
        <w:t>__</w:t>
      </w:r>
      <w:r w:rsidRPr="00CB00CB">
        <w:rPr>
          <w:sz w:val="28"/>
          <w:szCs w:val="28"/>
        </w:rPr>
        <w:t>_____</w:t>
      </w:r>
      <w:r>
        <w:rPr>
          <w:sz w:val="28"/>
          <w:szCs w:val="28"/>
        </w:rPr>
        <w:t>____________________________</w:t>
      </w:r>
      <w:r w:rsidRPr="00CB00CB">
        <w:rPr>
          <w:sz w:val="28"/>
          <w:szCs w:val="28"/>
        </w:rPr>
        <w:t>,</w:t>
      </w:r>
    </w:p>
    <w:p w:rsidR="00C8039F" w:rsidRPr="00CB00CB" w:rsidRDefault="00C8039F" w:rsidP="00C02210">
      <w:pPr>
        <w:jc w:val="both"/>
        <w:rPr>
          <w:sz w:val="28"/>
          <w:szCs w:val="28"/>
        </w:rPr>
      </w:pPr>
      <w:r w:rsidRPr="00CB00CB">
        <w:rPr>
          <w:sz w:val="28"/>
          <w:szCs w:val="28"/>
        </w:rPr>
        <w:t>цель договора о предоставлении кредита __</w:t>
      </w:r>
      <w:r>
        <w:rPr>
          <w:sz w:val="28"/>
          <w:szCs w:val="28"/>
        </w:rPr>
        <w:t>____________________________</w:t>
      </w:r>
      <w:r w:rsidRPr="00CB00CB">
        <w:rPr>
          <w:sz w:val="28"/>
          <w:szCs w:val="28"/>
        </w:rPr>
        <w:t>,</w:t>
      </w:r>
    </w:p>
    <w:p w:rsidR="00C8039F" w:rsidRDefault="00C8039F" w:rsidP="00C02210">
      <w:pPr>
        <w:jc w:val="both"/>
        <w:rPr>
          <w:sz w:val="28"/>
          <w:szCs w:val="28"/>
        </w:rPr>
      </w:pPr>
      <w:r w:rsidRPr="00CB00CB">
        <w:rPr>
          <w:sz w:val="28"/>
          <w:szCs w:val="28"/>
        </w:rPr>
        <w:t xml:space="preserve">сумма кредита (траншей) в соответствии с договором о предоставлении </w:t>
      </w:r>
    </w:p>
    <w:p w:rsidR="00C8039F" w:rsidRDefault="00C8039F" w:rsidP="00C02210">
      <w:pPr>
        <w:jc w:val="both"/>
        <w:rPr>
          <w:sz w:val="28"/>
          <w:szCs w:val="28"/>
        </w:rPr>
      </w:pPr>
      <w:r w:rsidRPr="00CB00CB">
        <w:rPr>
          <w:sz w:val="28"/>
          <w:szCs w:val="28"/>
        </w:rPr>
        <w:t>кредита ___________________________________</w:t>
      </w:r>
      <w:r>
        <w:rPr>
          <w:sz w:val="28"/>
          <w:szCs w:val="28"/>
        </w:rPr>
        <w:t>_______________________,</w:t>
      </w:r>
    </w:p>
    <w:p w:rsidR="00C8039F" w:rsidRPr="00CB00CB" w:rsidRDefault="00C8039F" w:rsidP="00C02210">
      <w:pPr>
        <w:jc w:val="both"/>
        <w:rPr>
          <w:sz w:val="28"/>
          <w:szCs w:val="28"/>
        </w:rPr>
      </w:pPr>
      <w:r w:rsidRPr="00CB00CB">
        <w:rPr>
          <w:sz w:val="28"/>
          <w:szCs w:val="28"/>
        </w:rPr>
        <w:t>сро</w:t>
      </w:r>
      <w:proofErr w:type="gramStart"/>
      <w:r w:rsidRPr="00CB00CB">
        <w:rPr>
          <w:sz w:val="28"/>
          <w:szCs w:val="28"/>
        </w:rPr>
        <w:t>к(</w:t>
      </w:r>
      <w:proofErr w:type="gramEnd"/>
      <w:r w:rsidRPr="00CB00CB">
        <w:rPr>
          <w:sz w:val="28"/>
          <w:szCs w:val="28"/>
        </w:rPr>
        <w:t>и) погашения кредита</w:t>
      </w:r>
      <w:r>
        <w:rPr>
          <w:sz w:val="28"/>
          <w:szCs w:val="28"/>
        </w:rPr>
        <w:t xml:space="preserve"> </w:t>
      </w:r>
      <w:r w:rsidRPr="00CB00CB">
        <w:rPr>
          <w:sz w:val="28"/>
          <w:szCs w:val="28"/>
        </w:rPr>
        <w:t>(транша)</w:t>
      </w:r>
      <w:r>
        <w:rPr>
          <w:sz w:val="28"/>
          <w:szCs w:val="28"/>
        </w:rPr>
        <w:t xml:space="preserve"> _</w:t>
      </w:r>
      <w:r w:rsidRPr="00CB00CB">
        <w:rPr>
          <w:sz w:val="28"/>
          <w:szCs w:val="28"/>
        </w:rPr>
        <w:t>_____</w:t>
      </w:r>
      <w:r>
        <w:rPr>
          <w:sz w:val="28"/>
          <w:szCs w:val="28"/>
        </w:rPr>
        <w:t>___________________________</w:t>
      </w:r>
      <w:r w:rsidRPr="00CB00CB">
        <w:rPr>
          <w:sz w:val="28"/>
          <w:szCs w:val="28"/>
        </w:rPr>
        <w:t>,</w:t>
      </w:r>
    </w:p>
    <w:p w:rsidR="00C8039F" w:rsidRPr="00CB00CB" w:rsidRDefault="00C8039F" w:rsidP="00C02210">
      <w:pPr>
        <w:jc w:val="both"/>
        <w:rPr>
          <w:sz w:val="28"/>
          <w:szCs w:val="28"/>
        </w:rPr>
      </w:pPr>
      <w:r w:rsidRPr="00CB00CB">
        <w:rPr>
          <w:sz w:val="28"/>
          <w:szCs w:val="28"/>
        </w:rPr>
        <w:t xml:space="preserve">дополнительные соглашения (номер, дата) </w:t>
      </w:r>
      <w:r>
        <w:rPr>
          <w:sz w:val="28"/>
          <w:szCs w:val="28"/>
        </w:rPr>
        <w:t>____________________________.</w:t>
      </w:r>
    </w:p>
    <w:p w:rsidR="00C02210" w:rsidRPr="00C02210" w:rsidRDefault="00C02210" w:rsidP="00C02210">
      <w:pPr>
        <w:jc w:val="both"/>
        <w:rPr>
          <w:sz w:val="16"/>
          <w:szCs w:val="16"/>
        </w:rPr>
      </w:pPr>
    </w:p>
    <w:p w:rsidR="00C8039F" w:rsidRDefault="00C8039F" w:rsidP="00C02210">
      <w:pPr>
        <w:jc w:val="both"/>
        <w:rPr>
          <w:sz w:val="28"/>
          <w:szCs w:val="28"/>
        </w:rPr>
      </w:pPr>
      <w:r>
        <w:rPr>
          <w:sz w:val="28"/>
          <w:szCs w:val="28"/>
        </w:rPr>
        <w:t>Период оказания поддержки (соответствует периоду уплаты процентов,                          поданных для возмещения затрат) с «___» _____________ 201___ года                                  по «___» ___________ 201___года.</w:t>
      </w:r>
    </w:p>
    <w:p w:rsidR="00C8039F" w:rsidRPr="00C02210" w:rsidRDefault="00C8039F" w:rsidP="00C8039F">
      <w:pPr>
        <w:rPr>
          <w:sz w:val="16"/>
          <w:szCs w:val="16"/>
        </w:rPr>
      </w:pPr>
    </w:p>
    <w:p w:rsidR="00C8039F" w:rsidRDefault="00C8039F" w:rsidP="00C02210">
      <w:pPr>
        <w:pStyle w:val="ConsPlusNonformat"/>
        <w:widowControl/>
        <w:jc w:val="both"/>
        <w:rPr>
          <w:rFonts w:ascii="Times New Roman" w:hAnsi="Times New Roman" w:cs="Times New Roman"/>
          <w:sz w:val="28"/>
          <w:szCs w:val="28"/>
        </w:rPr>
      </w:pPr>
      <w:r w:rsidRPr="00CB00CB">
        <w:rPr>
          <w:rFonts w:ascii="Times New Roman" w:hAnsi="Times New Roman" w:cs="Times New Roman"/>
          <w:sz w:val="28"/>
          <w:szCs w:val="28"/>
        </w:rPr>
        <w:t>Краткое описание деятельности</w:t>
      </w:r>
      <w:r>
        <w:rPr>
          <w:rFonts w:ascii="Times New Roman" w:hAnsi="Times New Roman" w:cs="Times New Roman"/>
          <w:sz w:val="28"/>
          <w:szCs w:val="28"/>
        </w:rPr>
        <w:t>,</w:t>
      </w:r>
      <w:r w:rsidRPr="00CB00CB">
        <w:rPr>
          <w:rFonts w:ascii="Times New Roman" w:hAnsi="Times New Roman" w:cs="Times New Roman"/>
          <w:sz w:val="28"/>
          <w:szCs w:val="28"/>
        </w:rPr>
        <w:t xml:space="preserve"> осуществляемой субъектом</w:t>
      </w:r>
      <w:r>
        <w:rPr>
          <w:rFonts w:ascii="Times New Roman" w:hAnsi="Times New Roman" w:cs="Times New Roman"/>
          <w:sz w:val="28"/>
          <w:szCs w:val="28"/>
        </w:rPr>
        <w:t>______________</w:t>
      </w:r>
    </w:p>
    <w:p w:rsidR="00C8039F" w:rsidRDefault="00C8039F" w:rsidP="00C022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C8039F" w:rsidRPr="00CB00CB" w:rsidRDefault="00C8039F" w:rsidP="00C0221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C8039F" w:rsidRPr="00CB00CB" w:rsidRDefault="00C8039F" w:rsidP="00C02210">
      <w:pPr>
        <w:pStyle w:val="ConsPlusNonformat"/>
        <w:widowControl/>
        <w:jc w:val="both"/>
        <w:rPr>
          <w:rFonts w:ascii="Times New Roman" w:hAnsi="Times New Roman" w:cs="Times New Roman"/>
          <w:sz w:val="28"/>
          <w:szCs w:val="28"/>
        </w:rPr>
      </w:pPr>
      <w:r w:rsidRPr="00CB00CB">
        <w:rPr>
          <w:rFonts w:ascii="Times New Roman" w:hAnsi="Times New Roman" w:cs="Times New Roman"/>
          <w:sz w:val="28"/>
          <w:szCs w:val="28"/>
        </w:rPr>
        <w:lastRenderedPageBreak/>
        <w:t>Наименование и сумма расходов, финансирование которых осуществлено за счет</w:t>
      </w:r>
      <w:r>
        <w:rPr>
          <w:rFonts w:ascii="Times New Roman" w:hAnsi="Times New Roman" w:cs="Times New Roman"/>
          <w:sz w:val="28"/>
          <w:szCs w:val="28"/>
        </w:rPr>
        <w:t xml:space="preserve"> </w:t>
      </w:r>
      <w:r w:rsidRPr="00CB00CB">
        <w:rPr>
          <w:rFonts w:ascii="Times New Roman" w:hAnsi="Times New Roman" w:cs="Times New Roman"/>
          <w:sz w:val="28"/>
          <w:szCs w:val="28"/>
        </w:rPr>
        <w:t>кредитных ресурсов (в случае приобретения имущества</w:t>
      </w:r>
      <w:r>
        <w:rPr>
          <w:rFonts w:ascii="Times New Roman" w:hAnsi="Times New Roman" w:cs="Times New Roman"/>
          <w:sz w:val="28"/>
          <w:szCs w:val="28"/>
        </w:rPr>
        <w:t>,</w:t>
      </w:r>
      <w:r w:rsidRPr="00CB00CB">
        <w:rPr>
          <w:rFonts w:ascii="Times New Roman" w:hAnsi="Times New Roman" w:cs="Times New Roman"/>
          <w:sz w:val="28"/>
          <w:szCs w:val="28"/>
        </w:rPr>
        <w:t xml:space="preserve"> сырья, материалов </w:t>
      </w:r>
      <w:r>
        <w:rPr>
          <w:rFonts w:ascii="Times New Roman" w:hAnsi="Times New Roman" w:cs="Times New Roman"/>
          <w:sz w:val="28"/>
          <w:szCs w:val="28"/>
        </w:rPr>
        <w:t xml:space="preserve">– </w:t>
      </w:r>
      <w:r w:rsidRPr="00CB00CB">
        <w:rPr>
          <w:rFonts w:ascii="Times New Roman" w:hAnsi="Times New Roman" w:cs="Times New Roman"/>
          <w:sz w:val="28"/>
          <w:szCs w:val="28"/>
        </w:rPr>
        <w:t>назначение его использования)</w:t>
      </w:r>
      <w:r w:rsidR="00C02210">
        <w:rPr>
          <w:rFonts w:ascii="Times New Roman" w:hAnsi="Times New Roman" w:cs="Times New Roman"/>
          <w:sz w:val="28"/>
          <w:szCs w:val="28"/>
        </w:rPr>
        <w:t>_</w:t>
      </w:r>
      <w:r w:rsidRPr="00CB00CB">
        <w:rPr>
          <w:rFonts w:ascii="Times New Roman" w:hAnsi="Times New Roman" w:cs="Times New Roman"/>
          <w:sz w:val="28"/>
          <w:szCs w:val="28"/>
        </w:rPr>
        <w:t>_</w:t>
      </w:r>
      <w:r>
        <w:rPr>
          <w:rFonts w:ascii="Times New Roman" w:hAnsi="Times New Roman" w:cs="Times New Roman"/>
          <w:sz w:val="28"/>
          <w:szCs w:val="28"/>
        </w:rPr>
        <w:t>_________________________</w:t>
      </w:r>
    </w:p>
    <w:p w:rsidR="00C8039F" w:rsidRDefault="00C8039F" w:rsidP="00C02210">
      <w:pPr>
        <w:pStyle w:val="ConsPlusNonformat"/>
        <w:widowControl/>
        <w:jc w:val="both"/>
        <w:rPr>
          <w:rFonts w:ascii="Times New Roman" w:hAnsi="Times New Roman" w:cs="Times New Roman"/>
          <w:sz w:val="28"/>
          <w:szCs w:val="28"/>
        </w:rPr>
      </w:pPr>
      <w:r w:rsidRPr="00CB00CB">
        <w:rPr>
          <w:rFonts w:ascii="Times New Roman" w:hAnsi="Times New Roman" w:cs="Times New Roman"/>
          <w:sz w:val="28"/>
          <w:szCs w:val="28"/>
        </w:rPr>
        <w:t>_____________________________________________________________</w:t>
      </w:r>
      <w:r>
        <w:rPr>
          <w:rFonts w:ascii="Times New Roman" w:hAnsi="Times New Roman" w:cs="Times New Roman"/>
          <w:sz w:val="28"/>
          <w:szCs w:val="28"/>
        </w:rPr>
        <w:t>____.</w:t>
      </w:r>
    </w:p>
    <w:p w:rsidR="00C8039F" w:rsidRPr="00690560" w:rsidRDefault="00C8039F" w:rsidP="00C8039F">
      <w:pPr>
        <w:pStyle w:val="ConsPlusNonformat"/>
        <w:widowControl/>
        <w:rPr>
          <w:rFonts w:ascii="Times New Roman" w:hAnsi="Times New Roman" w:cs="Times New Roman"/>
          <w:sz w:val="28"/>
          <w:szCs w:val="28"/>
        </w:rPr>
      </w:pP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Достоверность представленных сведений гарантирую.</w:t>
      </w:r>
    </w:p>
    <w:p w:rsidR="00C8039F" w:rsidRDefault="00C8039F" w:rsidP="00C8039F">
      <w:pPr>
        <w:pStyle w:val="ConsPlusNonformat"/>
        <w:widowControl/>
        <w:rPr>
          <w:rFonts w:ascii="Times New Roman" w:hAnsi="Times New Roman" w:cs="Times New Roman"/>
          <w:sz w:val="28"/>
          <w:szCs w:val="28"/>
        </w:rPr>
      </w:pPr>
    </w:p>
    <w:p w:rsidR="00C02210" w:rsidRDefault="00C02210" w:rsidP="00C8039F">
      <w:pPr>
        <w:pStyle w:val="ConsPlusNonformat"/>
        <w:widowControl/>
        <w:rPr>
          <w:rFonts w:ascii="Times New Roman" w:hAnsi="Times New Roman" w:cs="Times New Roman"/>
          <w:sz w:val="28"/>
          <w:szCs w:val="28"/>
        </w:rPr>
      </w:pPr>
    </w:p>
    <w:p w:rsidR="00C02210" w:rsidRPr="00690560" w:rsidRDefault="00C02210" w:rsidP="00C8039F">
      <w:pPr>
        <w:pStyle w:val="ConsPlusNonformat"/>
        <w:widowControl/>
        <w:rPr>
          <w:rFonts w:ascii="Times New Roman" w:hAnsi="Times New Roman" w:cs="Times New Roman"/>
          <w:sz w:val="28"/>
          <w:szCs w:val="28"/>
        </w:rPr>
      </w:pPr>
    </w:p>
    <w:p w:rsidR="00C8039F" w:rsidRPr="00690560"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Руководитель организации</w:t>
      </w:r>
    </w:p>
    <w:p w:rsidR="00C8039F" w:rsidRPr="00690560" w:rsidRDefault="00C8039F" w:rsidP="00C8039F">
      <w:pPr>
        <w:pStyle w:val="ConsPlusNonformat"/>
        <w:widowControl/>
        <w:rPr>
          <w:rFonts w:ascii="Times New Roman" w:hAnsi="Times New Roman" w:cs="Times New Roman"/>
          <w:sz w:val="28"/>
          <w:szCs w:val="28"/>
        </w:rPr>
      </w:pPr>
      <w:r w:rsidRPr="00AB5314">
        <w:rPr>
          <w:rFonts w:ascii="Times New Roman" w:hAnsi="Times New Roman" w:cs="Times New Roman"/>
          <w:sz w:val="24"/>
          <w:szCs w:val="24"/>
        </w:rPr>
        <w:t xml:space="preserve">(индивидуальный предприниматель) </w:t>
      </w:r>
      <w:r w:rsidRPr="00690560">
        <w:rPr>
          <w:rFonts w:ascii="Times New Roman" w:hAnsi="Times New Roman" w:cs="Times New Roman"/>
          <w:sz w:val="28"/>
          <w:szCs w:val="28"/>
        </w:rPr>
        <w:t>____</w:t>
      </w:r>
      <w:r>
        <w:rPr>
          <w:rFonts w:ascii="Times New Roman" w:hAnsi="Times New Roman" w:cs="Times New Roman"/>
          <w:sz w:val="28"/>
          <w:szCs w:val="28"/>
        </w:rPr>
        <w:t>______ _______________________</w:t>
      </w:r>
    </w:p>
    <w:p w:rsidR="00C8039F" w:rsidRPr="00AB5314" w:rsidRDefault="00C8039F" w:rsidP="00C8039F">
      <w:pPr>
        <w:pStyle w:val="ConsPlusNonformat"/>
        <w:widowControl/>
        <w:rPr>
          <w:rFonts w:ascii="Times New Roman" w:hAnsi="Times New Roman" w:cs="Times New Roman"/>
          <w:sz w:val="24"/>
          <w:szCs w:val="24"/>
        </w:rPr>
      </w:pPr>
      <w:r w:rsidRPr="00AB53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B5314">
        <w:rPr>
          <w:rFonts w:ascii="Times New Roman" w:hAnsi="Times New Roman" w:cs="Times New Roman"/>
          <w:sz w:val="24"/>
          <w:szCs w:val="24"/>
        </w:rPr>
        <w:t xml:space="preserve">  (подпись)            (инициалы, фамилия)</w:t>
      </w:r>
    </w:p>
    <w:p w:rsidR="00C02210" w:rsidRDefault="00C02210"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r w:rsidRPr="00690560">
        <w:rPr>
          <w:rFonts w:ascii="Times New Roman" w:hAnsi="Times New Roman" w:cs="Times New Roman"/>
          <w:sz w:val="28"/>
          <w:szCs w:val="28"/>
        </w:rPr>
        <w:t>МП</w:t>
      </w:r>
      <w:r w:rsidR="00C02210">
        <w:rPr>
          <w:rFonts w:ascii="Times New Roman" w:hAnsi="Times New Roman" w:cs="Times New Roman"/>
          <w:sz w:val="28"/>
          <w:szCs w:val="28"/>
        </w:rPr>
        <w:tab/>
      </w:r>
      <w:r w:rsidR="00C02210">
        <w:rPr>
          <w:rFonts w:ascii="Times New Roman" w:hAnsi="Times New Roman" w:cs="Times New Roman"/>
          <w:sz w:val="28"/>
          <w:szCs w:val="28"/>
        </w:rPr>
        <w:tab/>
      </w:r>
      <w:r w:rsidRPr="004D7EC1">
        <w:rPr>
          <w:rFonts w:ascii="Times New Roman" w:hAnsi="Times New Roman" w:cs="Times New Roman"/>
          <w:sz w:val="28"/>
          <w:szCs w:val="28"/>
        </w:rPr>
        <w:t>«____» _________ 201_ года.</w:t>
      </w:r>
    </w:p>
    <w:p w:rsidR="00C8039F" w:rsidRDefault="00C8039F" w:rsidP="00C8039F">
      <w:pPr>
        <w:pStyle w:val="ConsPlusNonformat"/>
        <w:widowControl/>
        <w:rPr>
          <w:rFonts w:ascii="Times New Roman" w:hAnsi="Times New Roman" w:cs="Times New Roman"/>
          <w:sz w:val="28"/>
          <w:szCs w:val="28"/>
        </w:rPr>
      </w:pPr>
    </w:p>
    <w:p w:rsidR="00C8039F" w:rsidRPr="004D7EC1" w:rsidRDefault="00C8039F" w:rsidP="00C8039F">
      <w:pPr>
        <w:pStyle w:val="ConsPlusNonformat"/>
        <w:widowControl/>
        <w:rPr>
          <w:rFonts w:ascii="Times New Roman" w:hAnsi="Times New Roman" w:cs="Times New Roman"/>
          <w:sz w:val="28"/>
          <w:szCs w:val="28"/>
        </w:rPr>
        <w:sectPr w:rsidR="00C8039F" w:rsidRPr="004D7EC1" w:rsidSect="00B26464">
          <w:headerReference w:type="even" r:id="rId12"/>
          <w:footerReference w:type="even" r:id="rId13"/>
          <w:footerReference w:type="default" r:id="rId14"/>
          <w:pgSz w:w="11905" w:h="16838" w:code="9"/>
          <w:pgMar w:top="709" w:right="680" w:bottom="567" w:left="1701" w:header="720" w:footer="720" w:gutter="0"/>
          <w:cols w:space="720"/>
          <w:titlePg/>
        </w:sectPr>
      </w:pPr>
    </w:p>
    <w:p w:rsidR="005B3D14" w:rsidRPr="00015E65" w:rsidRDefault="005B3D14" w:rsidP="005B3D14">
      <w:pPr>
        <w:tabs>
          <w:tab w:val="left" w:pos="5245"/>
        </w:tabs>
        <w:ind w:left="5245"/>
        <w:jc w:val="both"/>
        <w:outlineLvl w:val="1"/>
        <w:rPr>
          <w:sz w:val="28"/>
          <w:szCs w:val="28"/>
        </w:rPr>
      </w:pPr>
      <w:r w:rsidRPr="00015E65">
        <w:rPr>
          <w:sz w:val="28"/>
          <w:szCs w:val="28"/>
        </w:rPr>
        <w:lastRenderedPageBreak/>
        <w:t xml:space="preserve">Приложение № </w:t>
      </w:r>
      <w:r w:rsidR="00CE23FE">
        <w:rPr>
          <w:sz w:val="28"/>
          <w:szCs w:val="28"/>
        </w:rPr>
        <w:t>3</w:t>
      </w:r>
    </w:p>
    <w:p w:rsidR="00C8039F" w:rsidRDefault="003E4DED" w:rsidP="005B3D14">
      <w:pPr>
        <w:tabs>
          <w:tab w:val="left" w:pos="5245"/>
        </w:tabs>
        <w:ind w:left="5245" w:right="-172"/>
        <w:jc w:val="both"/>
        <w:rPr>
          <w:sz w:val="28"/>
          <w:szCs w:val="28"/>
        </w:rPr>
      </w:pPr>
      <w:r>
        <w:rPr>
          <w:sz w:val="28"/>
          <w:szCs w:val="28"/>
        </w:rPr>
        <w:t>к П</w:t>
      </w:r>
      <w:r w:rsidR="005B3D14" w:rsidRPr="00015E65">
        <w:rPr>
          <w:sz w:val="28"/>
          <w:szCs w:val="28"/>
        </w:rPr>
        <w:t>орядку предоставления субси</w:t>
      </w:r>
      <w:r w:rsidR="005B3D14">
        <w:rPr>
          <w:sz w:val="28"/>
          <w:szCs w:val="28"/>
        </w:rPr>
        <w:t xml:space="preserve">дий субъектам малого и среднего </w:t>
      </w:r>
      <w:r w:rsidR="005B3D14" w:rsidRPr="00015E65">
        <w:rPr>
          <w:sz w:val="28"/>
          <w:szCs w:val="28"/>
        </w:rPr>
        <w:t>предпринимательства</w:t>
      </w:r>
      <w:r w:rsidR="005B3D14">
        <w:rPr>
          <w:sz w:val="28"/>
          <w:szCs w:val="28"/>
        </w:rPr>
        <w:t xml:space="preserve"> на </w:t>
      </w:r>
      <w:r w:rsidR="005B3D14" w:rsidRPr="00015E65">
        <w:rPr>
          <w:sz w:val="28"/>
          <w:szCs w:val="28"/>
        </w:rPr>
        <w:t>возмещение части</w:t>
      </w:r>
      <w:r w:rsidR="005B3D14">
        <w:rPr>
          <w:sz w:val="28"/>
          <w:szCs w:val="28"/>
        </w:rPr>
        <w:t xml:space="preserve"> затрат, </w:t>
      </w:r>
      <w:r w:rsidR="005B3D14" w:rsidRPr="00015E65">
        <w:rPr>
          <w:sz w:val="28"/>
          <w:szCs w:val="28"/>
        </w:rPr>
        <w:t>связанных с уплатой процентов по кредитам</w:t>
      </w:r>
    </w:p>
    <w:p w:rsidR="005B3D14" w:rsidRDefault="005B3D14" w:rsidP="005B3D14">
      <w:pPr>
        <w:tabs>
          <w:tab w:val="left" w:pos="5103"/>
        </w:tabs>
        <w:ind w:left="5103" w:right="-172"/>
        <w:rPr>
          <w:sz w:val="28"/>
          <w:szCs w:val="28"/>
        </w:rPr>
      </w:pPr>
    </w:p>
    <w:p w:rsidR="005B3D14" w:rsidRPr="00B22C0A" w:rsidRDefault="005B3D14" w:rsidP="005B3D14">
      <w:pPr>
        <w:tabs>
          <w:tab w:val="left" w:pos="5103"/>
        </w:tabs>
        <w:ind w:left="5103" w:right="-172"/>
        <w:rPr>
          <w:sz w:val="22"/>
          <w:szCs w:val="22"/>
        </w:rPr>
      </w:pPr>
    </w:p>
    <w:p w:rsidR="00C8039F" w:rsidRPr="006D183A" w:rsidRDefault="00C8039F" w:rsidP="00C8039F">
      <w:pPr>
        <w:jc w:val="center"/>
        <w:rPr>
          <w:sz w:val="28"/>
          <w:szCs w:val="28"/>
        </w:rPr>
      </w:pPr>
      <w:r>
        <w:rPr>
          <w:sz w:val="28"/>
          <w:szCs w:val="28"/>
        </w:rPr>
        <w:t>Расчет</w:t>
      </w:r>
    </w:p>
    <w:p w:rsidR="00C8039F" w:rsidRPr="006D183A" w:rsidRDefault="00C8039F" w:rsidP="00C8039F">
      <w:pPr>
        <w:jc w:val="center"/>
        <w:rPr>
          <w:sz w:val="28"/>
          <w:szCs w:val="28"/>
        </w:rPr>
      </w:pPr>
      <w:r w:rsidRPr="006D183A">
        <w:rPr>
          <w:sz w:val="28"/>
          <w:szCs w:val="28"/>
        </w:rPr>
        <w:t>размера субсиди</w:t>
      </w:r>
      <w:r>
        <w:rPr>
          <w:sz w:val="28"/>
          <w:szCs w:val="28"/>
        </w:rPr>
        <w:t xml:space="preserve">й </w:t>
      </w:r>
      <w:r w:rsidRPr="006D183A">
        <w:rPr>
          <w:sz w:val="28"/>
          <w:szCs w:val="28"/>
        </w:rPr>
        <w:t>субъекту малого и среднего</w:t>
      </w:r>
    </w:p>
    <w:p w:rsidR="00C8039F" w:rsidRPr="006D183A" w:rsidRDefault="00C8039F" w:rsidP="00C8039F">
      <w:pPr>
        <w:jc w:val="center"/>
        <w:rPr>
          <w:sz w:val="28"/>
          <w:szCs w:val="28"/>
        </w:rPr>
      </w:pPr>
      <w:r w:rsidRPr="006D183A">
        <w:rPr>
          <w:sz w:val="28"/>
          <w:szCs w:val="28"/>
        </w:rPr>
        <w:t xml:space="preserve">предпринимательства и </w:t>
      </w:r>
      <w:proofErr w:type="gramStart"/>
      <w:r w:rsidRPr="006D183A">
        <w:rPr>
          <w:sz w:val="28"/>
          <w:szCs w:val="28"/>
        </w:rPr>
        <w:t>сельскохозяйственному</w:t>
      </w:r>
      <w:proofErr w:type="gramEnd"/>
      <w:r w:rsidRPr="006D183A">
        <w:rPr>
          <w:sz w:val="28"/>
          <w:szCs w:val="28"/>
        </w:rPr>
        <w:t xml:space="preserve"> кредитному</w:t>
      </w:r>
    </w:p>
    <w:p w:rsidR="00C8039F" w:rsidRPr="006D183A" w:rsidRDefault="00C8039F" w:rsidP="00C8039F">
      <w:pPr>
        <w:jc w:val="center"/>
        <w:rPr>
          <w:sz w:val="28"/>
          <w:szCs w:val="28"/>
        </w:rPr>
      </w:pPr>
      <w:r w:rsidRPr="006D183A">
        <w:rPr>
          <w:sz w:val="28"/>
          <w:szCs w:val="28"/>
        </w:rPr>
        <w:t>потребительскому кооперативу на уплату процентов по кредиту,</w:t>
      </w:r>
    </w:p>
    <w:p w:rsidR="00C8039F" w:rsidRPr="006D183A" w:rsidRDefault="00C8039F" w:rsidP="00C8039F">
      <w:pPr>
        <w:jc w:val="center"/>
        <w:rPr>
          <w:sz w:val="28"/>
          <w:szCs w:val="28"/>
        </w:rPr>
      </w:pPr>
      <w:proofErr w:type="gramStart"/>
      <w:r w:rsidRPr="006D183A">
        <w:rPr>
          <w:sz w:val="28"/>
          <w:szCs w:val="28"/>
        </w:rPr>
        <w:t>привлеченному</w:t>
      </w:r>
      <w:proofErr w:type="gramEnd"/>
      <w:r w:rsidRPr="006D183A">
        <w:rPr>
          <w:sz w:val="28"/>
          <w:szCs w:val="28"/>
        </w:rPr>
        <w:t xml:space="preserve"> в российских кредитных организациях</w:t>
      </w:r>
    </w:p>
    <w:p w:rsidR="00C8039F" w:rsidRPr="006D183A" w:rsidRDefault="00C8039F" w:rsidP="00C8039F">
      <w:pPr>
        <w:jc w:val="center"/>
        <w:rPr>
          <w:sz w:val="28"/>
          <w:szCs w:val="28"/>
        </w:rPr>
      </w:pPr>
      <w:r w:rsidRPr="006D183A">
        <w:rPr>
          <w:sz w:val="28"/>
          <w:szCs w:val="28"/>
        </w:rPr>
        <w:t>(рублей)</w:t>
      </w:r>
    </w:p>
    <w:p w:rsidR="00C8039F" w:rsidRPr="00B455D5" w:rsidRDefault="00C8039F" w:rsidP="00CE23FE">
      <w:pPr>
        <w:pStyle w:val="ConsPlusNonformat"/>
        <w:widowControl/>
        <w:tabs>
          <w:tab w:val="left" w:pos="9781"/>
        </w:tabs>
        <w:ind w:right="-3"/>
        <w:jc w:val="both"/>
        <w:rPr>
          <w:rFonts w:ascii="Times New Roman" w:hAnsi="Times New Roman" w:cs="Times New Roman"/>
          <w:sz w:val="28"/>
          <w:szCs w:val="28"/>
        </w:rPr>
      </w:pPr>
      <w:r w:rsidRPr="00B455D5">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C8039F" w:rsidRPr="00B455D5" w:rsidRDefault="00C8039F" w:rsidP="00CE23FE">
      <w:pPr>
        <w:pStyle w:val="ConsPlusNonformat"/>
        <w:widowControl/>
        <w:ind w:right="706"/>
        <w:jc w:val="both"/>
        <w:rPr>
          <w:rFonts w:ascii="Times New Roman" w:hAnsi="Times New Roman" w:cs="Times New Roman"/>
          <w:sz w:val="24"/>
          <w:szCs w:val="24"/>
        </w:rPr>
      </w:pPr>
      <w:r w:rsidRPr="00B455D5">
        <w:rPr>
          <w:rFonts w:ascii="Times New Roman" w:hAnsi="Times New Roman" w:cs="Times New Roman"/>
          <w:sz w:val="24"/>
          <w:szCs w:val="24"/>
        </w:rPr>
        <w:t>(полное наименование заемщика)</w:t>
      </w:r>
    </w:p>
    <w:p w:rsidR="00C8039F" w:rsidRPr="00B455D5" w:rsidRDefault="00C8039F" w:rsidP="00CE23FE">
      <w:pPr>
        <w:pStyle w:val="ConsPlusNonformat"/>
        <w:widowControl/>
        <w:ind w:right="141"/>
        <w:jc w:val="both"/>
        <w:rPr>
          <w:rFonts w:ascii="Times New Roman" w:hAnsi="Times New Roman" w:cs="Times New Roman"/>
          <w:sz w:val="28"/>
          <w:szCs w:val="28"/>
        </w:rPr>
      </w:pPr>
      <w:r>
        <w:rPr>
          <w:rFonts w:ascii="Times New Roman" w:hAnsi="Times New Roman" w:cs="Times New Roman"/>
          <w:sz w:val="28"/>
          <w:szCs w:val="28"/>
        </w:rPr>
        <w:t>ИНН_____________________</w:t>
      </w:r>
      <w:r w:rsidR="005B3D14">
        <w:rPr>
          <w:rFonts w:ascii="Times New Roman" w:hAnsi="Times New Roman" w:cs="Times New Roman"/>
          <w:sz w:val="28"/>
          <w:szCs w:val="28"/>
        </w:rPr>
        <w:t xml:space="preserve"> </w:t>
      </w:r>
      <w:proofErr w:type="spellStart"/>
      <w:proofErr w:type="gramStart"/>
      <w:r w:rsidR="005B3D14">
        <w:rPr>
          <w:rFonts w:ascii="Times New Roman" w:hAnsi="Times New Roman" w:cs="Times New Roman"/>
          <w:sz w:val="28"/>
          <w:szCs w:val="28"/>
        </w:rPr>
        <w:t>р</w:t>
      </w:r>
      <w:proofErr w:type="spellEnd"/>
      <w:proofErr w:type="gramEnd"/>
      <w:r w:rsidR="005B3D14">
        <w:rPr>
          <w:rFonts w:ascii="Times New Roman" w:hAnsi="Times New Roman" w:cs="Times New Roman"/>
          <w:sz w:val="28"/>
          <w:szCs w:val="28"/>
        </w:rPr>
        <w:t>/счет</w:t>
      </w:r>
      <w:r w:rsidRPr="00B455D5">
        <w:rPr>
          <w:rFonts w:ascii="Times New Roman" w:hAnsi="Times New Roman" w:cs="Times New Roman"/>
          <w:sz w:val="28"/>
          <w:szCs w:val="28"/>
        </w:rPr>
        <w:t>__</w:t>
      </w:r>
      <w:r>
        <w:rPr>
          <w:rFonts w:ascii="Times New Roman" w:hAnsi="Times New Roman" w:cs="Times New Roman"/>
          <w:sz w:val="28"/>
          <w:szCs w:val="28"/>
        </w:rPr>
        <w:t>_______________________________</w:t>
      </w:r>
      <w:r w:rsidR="005B3D14">
        <w:rPr>
          <w:rFonts w:ascii="Times New Roman" w:hAnsi="Times New Roman" w:cs="Times New Roman"/>
          <w:sz w:val="28"/>
          <w:szCs w:val="28"/>
        </w:rPr>
        <w:t>_</w:t>
      </w:r>
    </w:p>
    <w:p w:rsidR="005B3D14" w:rsidRPr="005B3D14" w:rsidRDefault="005B3D14" w:rsidP="00CE23FE">
      <w:pPr>
        <w:pStyle w:val="ConsPlusNonformat"/>
        <w:widowControl/>
        <w:tabs>
          <w:tab w:val="left" w:pos="9497"/>
        </w:tabs>
        <w:ind w:right="-1"/>
        <w:jc w:val="both"/>
        <w:rPr>
          <w:rFonts w:ascii="Times New Roman" w:hAnsi="Times New Roman" w:cs="Times New Roman"/>
          <w:sz w:val="12"/>
          <w:szCs w:val="12"/>
        </w:rPr>
      </w:pPr>
    </w:p>
    <w:p w:rsidR="005B3D14" w:rsidRDefault="00C8039F" w:rsidP="00CE23FE">
      <w:pPr>
        <w:pStyle w:val="ConsPlusNonformat"/>
        <w:widowControl/>
        <w:tabs>
          <w:tab w:val="left" w:pos="9497"/>
        </w:tabs>
        <w:ind w:right="-1"/>
        <w:jc w:val="both"/>
        <w:rPr>
          <w:rFonts w:ascii="Times New Roman" w:hAnsi="Times New Roman" w:cs="Times New Roman"/>
          <w:sz w:val="28"/>
          <w:szCs w:val="28"/>
        </w:rPr>
      </w:pPr>
      <w:r w:rsidRPr="00B455D5">
        <w:rPr>
          <w:rFonts w:ascii="Times New Roman" w:hAnsi="Times New Roman" w:cs="Times New Roman"/>
          <w:sz w:val="28"/>
          <w:szCs w:val="28"/>
        </w:rPr>
        <w:t>Наименование банка __________</w:t>
      </w:r>
      <w:r>
        <w:rPr>
          <w:rFonts w:ascii="Times New Roman" w:hAnsi="Times New Roman" w:cs="Times New Roman"/>
          <w:sz w:val="28"/>
          <w:szCs w:val="28"/>
        </w:rPr>
        <w:t>_</w:t>
      </w:r>
      <w:r w:rsidR="005B3D14">
        <w:rPr>
          <w:rFonts w:ascii="Times New Roman" w:hAnsi="Times New Roman" w:cs="Times New Roman"/>
          <w:sz w:val="28"/>
          <w:szCs w:val="28"/>
        </w:rPr>
        <w:t>____________________________________</w:t>
      </w:r>
    </w:p>
    <w:p w:rsidR="005B3D14" w:rsidRPr="005B3D14" w:rsidRDefault="005B3D14" w:rsidP="00CE23FE">
      <w:pPr>
        <w:pStyle w:val="ConsPlusNonformat"/>
        <w:widowControl/>
        <w:tabs>
          <w:tab w:val="left" w:pos="9497"/>
        </w:tabs>
        <w:ind w:right="-1"/>
        <w:jc w:val="both"/>
        <w:rPr>
          <w:rFonts w:ascii="Times New Roman" w:hAnsi="Times New Roman" w:cs="Times New Roman"/>
          <w:sz w:val="16"/>
          <w:szCs w:val="16"/>
        </w:rPr>
      </w:pPr>
    </w:p>
    <w:p w:rsidR="00C8039F" w:rsidRPr="00B455D5" w:rsidRDefault="00C8039F" w:rsidP="00CE23FE">
      <w:pPr>
        <w:pStyle w:val="ConsPlusNonformat"/>
        <w:widowControl/>
        <w:tabs>
          <w:tab w:val="left" w:pos="9497"/>
        </w:tabs>
        <w:ind w:right="-1"/>
        <w:jc w:val="both"/>
        <w:rPr>
          <w:rFonts w:ascii="Times New Roman" w:hAnsi="Times New Roman" w:cs="Times New Roman"/>
          <w:sz w:val="28"/>
          <w:szCs w:val="28"/>
        </w:rPr>
      </w:pPr>
      <w:r w:rsidRPr="00B455D5">
        <w:rPr>
          <w:rFonts w:ascii="Times New Roman" w:hAnsi="Times New Roman" w:cs="Times New Roman"/>
          <w:sz w:val="28"/>
          <w:szCs w:val="28"/>
        </w:rPr>
        <w:t>БИК _________</w:t>
      </w:r>
      <w:r w:rsidR="005B3D14">
        <w:rPr>
          <w:rFonts w:ascii="Times New Roman" w:hAnsi="Times New Roman" w:cs="Times New Roman"/>
          <w:sz w:val="28"/>
          <w:szCs w:val="28"/>
        </w:rPr>
        <w:t xml:space="preserve">_________ </w:t>
      </w:r>
      <w:r w:rsidRPr="00B455D5">
        <w:rPr>
          <w:rFonts w:ascii="Times New Roman" w:hAnsi="Times New Roman" w:cs="Times New Roman"/>
          <w:sz w:val="28"/>
          <w:szCs w:val="28"/>
        </w:rPr>
        <w:t>корр. счет ______</w:t>
      </w:r>
      <w:r>
        <w:rPr>
          <w:rFonts w:ascii="Times New Roman" w:hAnsi="Times New Roman" w:cs="Times New Roman"/>
          <w:sz w:val="28"/>
          <w:szCs w:val="28"/>
        </w:rPr>
        <w:t>________</w:t>
      </w:r>
      <w:r w:rsidR="005B3D14">
        <w:rPr>
          <w:rFonts w:ascii="Times New Roman" w:hAnsi="Times New Roman" w:cs="Times New Roman"/>
          <w:sz w:val="28"/>
          <w:szCs w:val="28"/>
        </w:rPr>
        <w:t>____________________</w:t>
      </w:r>
    </w:p>
    <w:p w:rsidR="005B3D14" w:rsidRPr="005B3D14" w:rsidRDefault="005B3D14" w:rsidP="00CE23FE">
      <w:pPr>
        <w:pStyle w:val="ConsPlusNonformat"/>
        <w:widowControl/>
        <w:ind w:right="-1"/>
        <w:jc w:val="both"/>
        <w:rPr>
          <w:rFonts w:ascii="Times New Roman" w:hAnsi="Times New Roman" w:cs="Times New Roman"/>
          <w:sz w:val="12"/>
          <w:szCs w:val="12"/>
        </w:rPr>
      </w:pPr>
    </w:p>
    <w:p w:rsidR="00C8039F" w:rsidRPr="00B455D5" w:rsidRDefault="00C8039F" w:rsidP="00CE23FE">
      <w:pPr>
        <w:pStyle w:val="ConsPlusNonformat"/>
        <w:widowControl/>
        <w:ind w:right="-1"/>
        <w:jc w:val="both"/>
        <w:rPr>
          <w:rFonts w:ascii="Times New Roman" w:hAnsi="Times New Roman" w:cs="Times New Roman"/>
          <w:sz w:val="28"/>
          <w:szCs w:val="28"/>
        </w:rPr>
      </w:pPr>
      <w:r w:rsidRPr="00B455D5">
        <w:rPr>
          <w:rFonts w:ascii="Times New Roman" w:hAnsi="Times New Roman" w:cs="Times New Roman"/>
          <w:sz w:val="28"/>
          <w:szCs w:val="28"/>
        </w:rPr>
        <w:t xml:space="preserve">Род деятельности получателя по </w:t>
      </w:r>
      <w:hyperlink r:id="rId15" w:history="1">
        <w:r w:rsidRPr="00A149AF">
          <w:rPr>
            <w:rFonts w:ascii="Times New Roman" w:hAnsi="Times New Roman" w:cs="Times New Roman"/>
            <w:sz w:val="28"/>
            <w:szCs w:val="28"/>
          </w:rPr>
          <w:t>ОКВЭД</w:t>
        </w:r>
      </w:hyperlink>
      <w:r w:rsidRPr="00B455D5">
        <w:rPr>
          <w:rFonts w:ascii="Times New Roman" w:hAnsi="Times New Roman" w:cs="Times New Roman"/>
          <w:sz w:val="28"/>
          <w:szCs w:val="28"/>
        </w:rPr>
        <w:t xml:space="preserve"> ______</w:t>
      </w:r>
      <w:r>
        <w:rPr>
          <w:rFonts w:ascii="Times New Roman" w:hAnsi="Times New Roman" w:cs="Times New Roman"/>
          <w:sz w:val="28"/>
          <w:szCs w:val="28"/>
        </w:rPr>
        <w:t>_________________________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Цель кредита ______________________________</w:t>
      </w:r>
      <w:r>
        <w:rPr>
          <w:rFonts w:ascii="Times New Roman" w:hAnsi="Times New Roman" w:cs="Times New Roman"/>
          <w:sz w:val="28"/>
          <w:szCs w:val="28"/>
        </w:rPr>
        <w:t>________________________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 xml:space="preserve">По кредитному договору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 </w:t>
      </w:r>
      <w:r w:rsidRPr="00B455D5">
        <w:rPr>
          <w:rFonts w:ascii="Times New Roman" w:hAnsi="Times New Roman" w:cs="Times New Roman"/>
          <w:sz w:val="28"/>
          <w:szCs w:val="28"/>
        </w:rPr>
        <w:t>№ __</w:t>
      </w:r>
      <w:r>
        <w:rPr>
          <w:rFonts w:ascii="Times New Roman" w:hAnsi="Times New Roman" w:cs="Times New Roman"/>
          <w:sz w:val="28"/>
          <w:szCs w:val="28"/>
        </w:rPr>
        <w:t xml:space="preserve">________ </w:t>
      </w:r>
      <w:r w:rsidRPr="00B455D5">
        <w:rPr>
          <w:rFonts w:ascii="Times New Roman" w:hAnsi="Times New Roman" w:cs="Times New Roman"/>
          <w:sz w:val="28"/>
          <w:szCs w:val="28"/>
        </w:rPr>
        <w:t xml:space="preserve"> в __________</w:t>
      </w:r>
      <w:r>
        <w:rPr>
          <w:rFonts w:ascii="Times New Roman" w:hAnsi="Times New Roman" w:cs="Times New Roman"/>
          <w:sz w:val="28"/>
          <w:szCs w:val="28"/>
        </w:rPr>
        <w:t>________</w:t>
      </w:r>
    </w:p>
    <w:p w:rsidR="00C8039F" w:rsidRPr="00420A27" w:rsidRDefault="00C8039F" w:rsidP="00CE23FE">
      <w:pPr>
        <w:pStyle w:val="ConsPlusNonformat"/>
        <w:widowControl/>
        <w:ind w:left="3540" w:firstLine="708"/>
        <w:jc w:val="both"/>
        <w:rPr>
          <w:rFonts w:ascii="Times New Roman" w:hAnsi="Times New Roman" w:cs="Times New Roman"/>
          <w:sz w:val="24"/>
          <w:szCs w:val="24"/>
        </w:rPr>
      </w:pPr>
      <w:r w:rsidRPr="00B455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455D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0A27">
        <w:rPr>
          <w:rFonts w:ascii="Times New Roman" w:hAnsi="Times New Roman" w:cs="Times New Roman"/>
          <w:sz w:val="24"/>
          <w:szCs w:val="24"/>
        </w:rPr>
        <w:t>(наименование банка)</w:t>
      </w: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За период с «___» _______ 201_ года по «__» _________ 201_ г.</w:t>
      </w:r>
    </w:p>
    <w:p w:rsidR="005B3D14" w:rsidRDefault="005B3D14" w:rsidP="00CE23FE">
      <w:pPr>
        <w:pStyle w:val="ConsPlusNonformat"/>
        <w:widowControl/>
        <w:jc w:val="both"/>
        <w:rPr>
          <w:rFonts w:ascii="Times New Roman" w:hAnsi="Times New Roman" w:cs="Times New Roman"/>
          <w:sz w:val="28"/>
          <w:szCs w:val="28"/>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1. Дата заключения кредитного договора ____</w:t>
      </w:r>
      <w:r w:rsidR="005B3D14">
        <w:rPr>
          <w:rFonts w:ascii="Times New Roman" w:hAnsi="Times New Roman" w:cs="Times New Roman"/>
          <w:sz w:val="28"/>
          <w:szCs w:val="28"/>
        </w:rPr>
        <w:t>___________________________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 xml:space="preserve">2. Сроки погашения </w:t>
      </w:r>
      <w:r w:rsidR="005B3D14">
        <w:rPr>
          <w:rFonts w:ascii="Times New Roman" w:hAnsi="Times New Roman" w:cs="Times New Roman"/>
          <w:sz w:val="28"/>
          <w:szCs w:val="28"/>
        </w:rPr>
        <w:t xml:space="preserve">кредита по кредитному </w:t>
      </w:r>
      <w:r w:rsidRPr="00B455D5">
        <w:rPr>
          <w:rFonts w:ascii="Times New Roman" w:hAnsi="Times New Roman" w:cs="Times New Roman"/>
          <w:sz w:val="28"/>
          <w:szCs w:val="28"/>
        </w:rPr>
        <w:t>до</w:t>
      </w:r>
      <w:r w:rsidR="005B3D14">
        <w:rPr>
          <w:rFonts w:ascii="Times New Roman" w:hAnsi="Times New Roman" w:cs="Times New Roman"/>
          <w:sz w:val="28"/>
          <w:szCs w:val="28"/>
        </w:rPr>
        <w:t>говору____________________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3. С</w:t>
      </w:r>
      <w:r w:rsidR="005B3D14">
        <w:rPr>
          <w:rFonts w:ascii="Times New Roman" w:hAnsi="Times New Roman" w:cs="Times New Roman"/>
          <w:sz w:val="28"/>
          <w:szCs w:val="28"/>
        </w:rPr>
        <w:t>умма полученного кредита ______</w:t>
      </w:r>
      <w:r w:rsidRPr="00B455D5">
        <w:rPr>
          <w:rFonts w:ascii="Times New Roman" w:hAnsi="Times New Roman" w:cs="Times New Roman"/>
          <w:sz w:val="28"/>
          <w:szCs w:val="28"/>
        </w:rPr>
        <w:t>_______</w:t>
      </w:r>
      <w:r>
        <w:rPr>
          <w:rFonts w:ascii="Times New Roman" w:hAnsi="Times New Roman" w:cs="Times New Roman"/>
          <w:sz w:val="28"/>
          <w:szCs w:val="28"/>
        </w:rPr>
        <w:t>__________________________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Pr="00B455D5"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4. Процентная ставка по кредиту ___________</w:t>
      </w:r>
      <w:r>
        <w:rPr>
          <w:rFonts w:ascii="Times New Roman" w:hAnsi="Times New Roman" w:cs="Times New Roman"/>
          <w:sz w:val="28"/>
          <w:szCs w:val="28"/>
        </w:rPr>
        <w:t>___________________________</w:t>
      </w:r>
    </w:p>
    <w:p w:rsidR="005B3D14" w:rsidRPr="005B3D14" w:rsidRDefault="005B3D14" w:rsidP="00CE23FE">
      <w:pPr>
        <w:pStyle w:val="ConsPlusNonformat"/>
        <w:widowControl/>
        <w:jc w:val="both"/>
        <w:rPr>
          <w:rFonts w:ascii="Times New Roman" w:hAnsi="Times New Roman" w:cs="Times New Roman"/>
          <w:sz w:val="12"/>
          <w:szCs w:val="12"/>
        </w:rPr>
      </w:pPr>
    </w:p>
    <w:p w:rsidR="00C8039F"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 xml:space="preserve">5. Ставка рефинансирования Центрального банка  Российской Федерации </w:t>
      </w:r>
    </w:p>
    <w:p w:rsidR="00C8039F" w:rsidRDefault="00C8039F" w:rsidP="00CE23FE">
      <w:pPr>
        <w:pStyle w:val="ConsPlusNonformat"/>
        <w:widowControl/>
        <w:jc w:val="both"/>
        <w:rPr>
          <w:rFonts w:ascii="Times New Roman" w:hAnsi="Times New Roman" w:cs="Times New Roman"/>
          <w:sz w:val="28"/>
          <w:szCs w:val="28"/>
        </w:rPr>
      </w:pPr>
      <w:r w:rsidRPr="00B455D5">
        <w:rPr>
          <w:rFonts w:ascii="Times New Roman" w:hAnsi="Times New Roman" w:cs="Times New Roman"/>
          <w:sz w:val="28"/>
          <w:szCs w:val="28"/>
        </w:rPr>
        <w:t>на дату</w:t>
      </w:r>
      <w:r>
        <w:rPr>
          <w:rFonts w:ascii="Times New Roman" w:hAnsi="Times New Roman" w:cs="Times New Roman"/>
          <w:sz w:val="28"/>
          <w:szCs w:val="28"/>
        </w:rPr>
        <w:t xml:space="preserve"> </w:t>
      </w:r>
      <w:r w:rsidRPr="00B455D5">
        <w:rPr>
          <w:rFonts w:ascii="Times New Roman" w:hAnsi="Times New Roman" w:cs="Times New Roman"/>
          <w:sz w:val="28"/>
          <w:szCs w:val="28"/>
        </w:rPr>
        <w:t>заключение договора на получение кредита</w:t>
      </w:r>
      <w:r>
        <w:rPr>
          <w:rFonts w:ascii="Times New Roman" w:hAnsi="Times New Roman" w:cs="Times New Roman"/>
          <w:sz w:val="28"/>
          <w:szCs w:val="28"/>
        </w:rPr>
        <w:t xml:space="preserve"> ______________________</w:t>
      </w:r>
    </w:p>
    <w:p w:rsidR="00C8039F" w:rsidRDefault="00C8039F" w:rsidP="00C8039F">
      <w:pPr>
        <w:pStyle w:val="ConsPlusNonformat"/>
        <w:widowControl/>
        <w:rPr>
          <w:rFonts w:ascii="Times New Roman" w:hAnsi="Times New Roman" w:cs="Times New Roman"/>
          <w:sz w:val="16"/>
          <w:szCs w:val="16"/>
        </w:rPr>
      </w:pPr>
    </w:p>
    <w:p w:rsidR="005B3D14" w:rsidRPr="00DF0A3D" w:rsidRDefault="005B3D14" w:rsidP="00C8039F">
      <w:pPr>
        <w:pStyle w:val="ConsPlusNonformat"/>
        <w:widowControl/>
        <w:rPr>
          <w:rFonts w:ascii="Times New Roman" w:hAnsi="Times New Roman" w:cs="Times New Roman"/>
          <w:sz w:val="16"/>
          <w:szCs w:val="16"/>
        </w:rPr>
      </w:pPr>
    </w:p>
    <w:tbl>
      <w:tblPr>
        <w:tblW w:w="9498" w:type="dxa"/>
        <w:tblInd w:w="70" w:type="dxa"/>
        <w:tblLayout w:type="fixed"/>
        <w:tblCellMar>
          <w:left w:w="70" w:type="dxa"/>
          <w:right w:w="70" w:type="dxa"/>
        </w:tblCellMar>
        <w:tblLook w:val="0000"/>
      </w:tblPr>
      <w:tblGrid>
        <w:gridCol w:w="1985"/>
        <w:gridCol w:w="1519"/>
        <w:gridCol w:w="3017"/>
        <w:gridCol w:w="2977"/>
      </w:tblGrid>
      <w:tr w:rsidR="00C8039F" w:rsidRPr="00962CEE" w:rsidTr="000D1757">
        <w:trPr>
          <w:cantSplit/>
          <w:trHeight w:val="960"/>
        </w:trPr>
        <w:tc>
          <w:tcPr>
            <w:tcW w:w="1985" w:type="dxa"/>
            <w:tcBorders>
              <w:top w:val="single" w:sz="6" w:space="0" w:color="auto"/>
              <w:left w:val="single" w:sz="6" w:space="0" w:color="auto"/>
              <w:bottom w:val="single" w:sz="6" w:space="0" w:color="auto"/>
              <w:right w:val="single" w:sz="6" w:space="0" w:color="auto"/>
            </w:tcBorders>
          </w:tcPr>
          <w:p w:rsidR="00C8039F" w:rsidRPr="00420A27" w:rsidRDefault="00C8039F" w:rsidP="000D1757">
            <w:pPr>
              <w:pStyle w:val="ConsPlusCell"/>
              <w:widowControl/>
              <w:jc w:val="center"/>
              <w:rPr>
                <w:rFonts w:ascii="Times New Roman" w:hAnsi="Times New Roman" w:cs="Times New Roman"/>
                <w:sz w:val="24"/>
                <w:szCs w:val="24"/>
              </w:rPr>
            </w:pPr>
            <w:r w:rsidRPr="00420A27">
              <w:rPr>
                <w:rFonts w:ascii="Times New Roman" w:hAnsi="Times New Roman" w:cs="Times New Roman"/>
                <w:sz w:val="24"/>
                <w:szCs w:val="24"/>
              </w:rPr>
              <w:t xml:space="preserve">Остаток ссудной </w:t>
            </w:r>
            <w:r>
              <w:rPr>
                <w:rFonts w:ascii="Times New Roman" w:hAnsi="Times New Roman" w:cs="Times New Roman"/>
                <w:sz w:val="24"/>
                <w:szCs w:val="24"/>
              </w:rPr>
              <w:t xml:space="preserve">   </w:t>
            </w:r>
            <w:r>
              <w:rPr>
                <w:rFonts w:ascii="Times New Roman" w:hAnsi="Times New Roman" w:cs="Times New Roman"/>
                <w:sz w:val="24"/>
                <w:szCs w:val="24"/>
              </w:rPr>
              <w:br/>
              <w:t xml:space="preserve">задолженности, </w:t>
            </w:r>
            <w:proofErr w:type="gramStart"/>
            <w:r>
              <w:rPr>
                <w:rFonts w:ascii="Times New Roman" w:hAnsi="Times New Roman" w:cs="Times New Roman"/>
                <w:sz w:val="24"/>
                <w:szCs w:val="24"/>
              </w:rPr>
              <w:t xml:space="preserve">исходя из </w:t>
            </w:r>
            <w:r w:rsidRPr="00420A27">
              <w:rPr>
                <w:rFonts w:ascii="Times New Roman" w:hAnsi="Times New Roman" w:cs="Times New Roman"/>
                <w:sz w:val="24"/>
                <w:szCs w:val="24"/>
              </w:rPr>
              <w:t>которой начисляется</w:t>
            </w:r>
            <w:proofErr w:type="gramEnd"/>
            <w:r w:rsidRPr="00420A27">
              <w:rPr>
                <w:rFonts w:ascii="Times New Roman" w:hAnsi="Times New Roman" w:cs="Times New Roman"/>
                <w:sz w:val="24"/>
                <w:szCs w:val="24"/>
              </w:rPr>
              <w:t xml:space="preserve"> субсидия</w:t>
            </w:r>
          </w:p>
        </w:tc>
        <w:tc>
          <w:tcPr>
            <w:tcW w:w="1519" w:type="dxa"/>
            <w:tcBorders>
              <w:top w:val="single" w:sz="6" w:space="0" w:color="auto"/>
              <w:left w:val="single" w:sz="6" w:space="0" w:color="auto"/>
              <w:bottom w:val="single" w:sz="6" w:space="0" w:color="auto"/>
              <w:right w:val="single" w:sz="6" w:space="0" w:color="auto"/>
            </w:tcBorders>
          </w:tcPr>
          <w:p w:rsidR="00C8039F" w:rsidRPr="00420A27" w:rsidRDefault="00C8039F" w:rsidP="000D1757">
            <w:pPr>
              <w:pStyle w:val="ConsPlusCell"/>
              <w:widowControl/>
              <w:jc w:val="center"/>
              <w:rPr>
                <w:rFonts w:ascii="Times New Roman" w:hAnsi="Times New Roman" w:cs="Times New Roman"/>
                <w:sz w:val="24"/>
                <w:szCs w:val="24"/>
              </w:rPr>
            </w:pPr>
            <w:r w:rsidRPr="00420A27">
              <w:rPr>
                <w:rFonts w:ascii="Times New Roman" w:hAnsi="Times New Roman" w:cs="Times New Roman"/>
                <w:sz w:val="24"/>
                <w:szCs w:val="24"/>
              </w:rPr>
              <w:t xml:space="preserve">Количество </w:t>
            </w:r>
            <w:r w:rsidRPr="00420A27">
              <w:rPr>
                <w:rFonts w:ascii="Times New Roman" w:hAnsi="Times New Roman" w:cs="Times New Roman"/>
                <w:sz w:val="24"/>
                <w:szCs w:val="24"/>
              </w:rPr>
              <w:br/>
              <w:t>дней пользования</w:t>
            </w:r>
            <w:r w:rsidRPr="00420A27">
              <w:rPr>
                <w:rFonts w:ascii="Times New Roman" w:hAnsi="Times New Roman" w:cs="Times New Roman"/>
                <w:sz w:val="24"/>
                <w:szCs w:val="24"/>
              </w:rPr>
              <w:br/>
              <w:t xml:space="preserve">кредитом в </w:t>
            </w:r>
            <w:r w:rsidRPr="00420A27">
              <w:rPr>
                <w:rFonts w:ascii="Times New Roman" w:hAnsi="Times New Roman" w:cs="Times New Roman"/>
                <w:sz w:val="24"/>
                <w:szCs w:val="24"/>
              </w:rPr>
              <w:br/>
              <w:t>расчетном периоде</w:t>
            </w:r>
          </w:p>
        </w:tc>
        <w:tc>
          <w:tcPr>
            <w:tcW w:w="3017" w:type="dxa"/>
            <w:tcBorders>
              <w:top w:val="single" w:sz="6" w:space="0" w:color="auto"/>
              <w:left w:val="single" w:sz="6" w:space="0" w:color="auto"/>
              <w:bottom w:val="single" w:sz="6" w:space="0" w:color="auto"/>
              <w:right w:val="single" w:sz="6" w:space="0" w:color="auto"/>
            </w:tcBorders>
          </w:tcPr>
          <w:p w:rsidR="00C8039F" w:rsidRPr="00420A27" w:rsidRDefault="00C8039F" w:rsidP="000D1757">
            <w:pPr>
              <w:pStyle w:val="ConsPlusCell"/>
              <w:widowControl/>
              <w:jc w:val="center"/>
              <w:rPr>
                <w:rFonts w:ascii="Times New Roman" w:hAnsi="Times New Roman" w:cs="Times New Roman"/>
                <w:sz w:val="24"/>
                <w:szCs w:val="24"/>
              </w:rPr>
            </w:pPr>
            <w:r w:rsidRPr="00420A27">
              <w:rPr>
                <w:rFonts w:ascii="Times New Roman" w:hAnsi="Times New Roman" w:cs="Times New Roman"/>
                <w:sz w:val="24"/>
                <w:szCs w:val="24"/>
              </w:rPr>
              <w:t xml:space="preserve">Размер субсидии       </w:t>
            </w:r>
            <w:r w:rsidRPr="00420A27">
              <w:rPr>
                <w:rFonts w:ascii="Times New Roman" w:hAnsi="Times New Roman" w:cs="Times New Roman"/>
                <w:sz w:val="24"/>
                <w:szCs w:val="24"/>
              </w:rPr>
              <w:br/>
              <w:t xml:space="preserve">(гр. 1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гр. </w:t>
            </w:r>
            <w:r>
              <w:rPr>
                <w:rFonts w:ascii="Times New Roman" w:hAnsi="Times New Roman" w:cs="Times New Roman"/>
                <w:sz w:val="24"/>
                <w:szCs w:val="24"/>
              </w:rPr>
              <w:t xml:space="preserve">2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пункт 4 </w:t>
            </w:r>
            <w:proofErr w:type="spellStart"/>
            <w:r>
              <w:rPr>
                <w:rFonts w:ascii="Times New Roman" w:hAnsi="Times New Roman" w:cs="Times New Roman"/>
                <w:sz w:val="24"/>
                <w:szCs w:val="24"/>
              </w:rPr>
              <w:t>x</w:t>
            </w:r>
            <w:proofErr w:type="spellEnd"/>
            <w:r>
              <w:rPr>
                <w:rFonts w:ascii="Times New Roman" w:hAnsi="Times New Roman" w:cs="Times New Roman"/>
                <w:sz w:val="24"/>
                <w:szCs w:val="24"/>
              </w:rPr>
              <w:t xml:space="preserve"> </w:t>
            </w:r>
            <w:r w:rsidRPr="00420A27">
              <w:rPr>
                <w:rFonts w:ascii="Times New Roman" w:hAnsi="Times New Roman" w:cs="Times New Roman"/>
                <w:sz w:val="24"/>
                <w:szCs w:val="24"/>
              </w:rPr>
              <w:t>2)</w:t>
            </w:r>
            <w:r w:rsidRPr="00420A27">
              <w:rPr>
                <w:rFonts w:ascii="Times New Roman" w:hAnsi="Times New Roman" w:cs="Times New Roman"/>
                <w:sz w:val="24"/>
                <w:szCs w:val="24"/>
              </w:rPr>
              <w:br/>
              <w:t xml:space="preserve">---------------------------- </w:t>
            </w:r>
            <w:r w:rsidRPr="00420A27">
              <w:rPr>
                <w:rFonts w:ascii="Times New Roman" w:hAnsi="Times New Roman" w:cs="Times New Roman"/>
                <w:sz w:val="24"/>
                <w:szCs w:val="24"/>
              </w:rPr>
              <w:br/>
              <w:t xml:space="preserve">(3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100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365</w:t>
            </w:r>
            <w:r>
              <w:rPr>
                <w:rFonts w:ascii="Times New Roman" w:hAnsi="Times New Roman" w:cs="Times New Roman"/>
                <w:sz w:val="24"/>
                <w:szCs w:val="24"/>
              </w:rPr>
              <w:t xml:space="preserve"> </w:t>
            </w:r>
            <w:r w:rsidRPr="00420A27">
              <w:rPr>
                <w:rFonts w:ascii="Times New Roman" w:hAnsi="Times New Roman" w:cs="Times New Roman"/>
                <w:sz w:val="24"/>
                <w:szCs w:val="24"/>
              </w:rPr>
              <w:t>(366) дней)</w:t>
            </w:r>
          </w:p>
        </w:tc>
        <w:tc>
          <w:tcPr>
            <w:tcW w:w="2977" w:type="dxa"/>
            <w:tcBorders>
              <w:top w:val="single" w:sz="6" w:space="0" w:color="auto"/>
              <w:left w:val="single" w:sz="6" w:space="0" w:color="auto"/>
              <w:bottom w:val="single" w:sz="6" w:space="0" w:color="auto"/>
              <w:right w:val="single" w:sz="6" w:space="0" w:color="auto"/>
            </w:tcBorders>
          </w:tcPr>
          <w:p w:rsidR="00C8039F" w:rsidRPr="00420A27" w:rsidRDefault="00C8039F" w:rsidP="000D1757">
            <w:pPr>
              <w:pStyle w:val="ConsPlusCell"/>
              <w:widowControl/>
              <w:jc w:val="center"/>
              <w:rPr>
                <w:rFonts w:ascii="Times New Roman" w:hAnsi="Times New Roman" w:cs="Times New Roman"/>
                <w:sz w:val="24"/>
                <w:szCs w:val="24"/>
              </w:rPr>
            </w:pPr>
            <w:r w:rsidRPr="00420A27">
              <w:rPr>
                <w:rFonts w:ascii="Times New Roman" w:hAnsi="Times New Roman" w:cs="Times New Roman"/>
                <w:sz w:val="24"/>
                <w:szCs w:val="24"/>
              </w:rPr>
              <w:t xml:space="preserve">Размер субсидии       </w:t>
            </w:r>
            <w:r w:rsidRPr="00420A27">
              <w:rPr>
                <w:rFonts w:ascii="Times New Roman" w:hAnsi="Times New Roman" w:cs="Times New Roman"/>
                <w:sz w:val="24"/>
                <w:szCs w:val="24"/>
              </w:rPr>
              <w:br/>
              <w:t xml:space="preserve">(гр. 1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гр. 2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пункт 5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2)</w:t>
            </w:r>
            <w:r w:rsidRPr="00420A27">
              <w:rPr>
                <w:rFonts w:ascii="Times New Roman" w:hAnsi="Times New Roman" w:cs="Times New Roman"/>
                <w:sz w:val="24"/>
                <w:szCs w:val="24"/>
              </w:rPr>
              <w:br/>
              <w:t>-----------------------------</w:t>
            </w:r>
            <w:r w:rsidRPr="00420A27">
              <w:rPr>
                <w:rFonts w:ascii="Times New Roman" w:hAnsi="Times New Roman" w:cs="Times New Roman"/>
                <w:sz w:val="24"/>
                <w:szCs w:val="24"/>
              </w:rPr>
              <w:br/>
              <w:t xml:space="preserve">(3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100 </w:t>
            </w:r>
            <w:proofErr w:type="spellStart"/>
            <w:r w:rsidRPr="00420A27">
              <w:rPr>
                <w:rFonts w:ascii="Times New Roman" w:hAnsi="Times New Roman" w:cs="Times New Roman"/>
                <w:sz w:val="24"/>
                <w:szCs w:val="24"/>
              </w:rPr>
              <w:t>x</w:t>
            </w:r>
            <w:proofErr w:type="spellEnd"/>
            <w:r w:rsidRPr="00420A27">
              <w:rPr>
                <w:rFonts w:ascii="Times New Roman" w:hAnsi="Times New Roman" w:cs="Times New Roman"/>
                <w:sz w:val="24"/>
                <w:szCs w:val="24"/>
              </w:rPr>
              <w:t xml:space="preserve"> 365</w:t>
            </w:r>
            <w:r>
              <w:rPr>
                <w:rFonts w:ascii="Times New Roman" w:hAnsi="Times New Roman" w:cs="Times New Roman"/>
                <w:sz w:val="24"/>
                <w:szCs w:val="24"/>
              </w:rPr>
              <w:t xml:space="preserve"> </w:t>
            </w:r>
            <w:r w:rsidRPr="00420A27">
              <w:rPr>
                <w:rFonts w:ascii="Times New Roman" w:hAnsi="Times New Roman" w:cs="Times New Roman"/>
                <w:sz w:val="24"/>
                <w:szCs w:val="24"/>
              </w:rPr>
              <w:t>(366) дней)</w:t>
            </w:r>
          </w:p>
        </w:tc>
      </w:tr>
      <w:tr w:rsidR="00C8039F" w:rsidRPr="00962CEE" w:rsidTr="000D1757">
        <w:trPr>
          <w:cantSplit/>
          <w:trHeight w:val="240"/>
        </w:trPr>
        <w:tc>
          <w:tcPr>
            <w:tcW w:w="1985"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jc w:val="center"/>
              <w:rPr>
                <w:rFonts w:ascii="Times New Roman" w:hAnsi="Times New Roman" w:cs="Times New Roman"/>
                <w:sz w:val="24"/>
                <w:szCs w:val="24"/>
              </w:rPr>
            </w:pPr>
            <w:r w:rsidRPr="00635AB6">
              <w:rPr>
                <w:rFonts w:ascii="Times New Roman" w:hAnsi="Times New Roman" w:cs="Times New Roman"/>
                <w:sz w:val="24"/>
                <w:szCs w:val="24"/>
              </w:rPr>
              <w:t>1</w:t>
            </w:r>
          </w:p>
        </w:tc>
        <w:tc>
          <w:tcPr>
            <w:tcW w:w="1519"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jc w:val="center"/>
              <w:rPr>
                <w:rFonts w:ascii="Times New Roman" w:hAnsi="Times New Roman" w:cs="Times New Roman"/>
                <w:sz w:val="24"/>
                <w:szCs w:val="24"/>
              </w:rPr>
            </w:pPr>
            <w:r w:rsidRPr="00635AB6">
              <w:rPr>
                <w:rFonts w:ascii="Times New Roman" w:hAnsi="Times New Roman" w:cs="Times New Roman"/>
                <w:sz w:val="24"/>
                <w:szCs w:val="24"/>
              </w:rPr>
              <w:t>2</w:t>
            </w:r>
          </w:p>
        </w:tc>
        <w:tc>
          <w:tcPr>
            <w:tcW w:w="3017"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jc w:val="center"/>
              <w:rPr>
                <w:rFonts w:ascii="Times New Roman" w:hAnsi="Times New Roman" w:cs="Times New Roman"/>
                <w:sz w:val="24"/>
                <w:szCs w:val="24"/>
              </w:rPr>
            </w:pPr>
            <w:r w:rsidRPr="00635AB6">
              <w:rPr>
                <w:rFonts w:ascii="Times New Roman" w:hAnsi="Times New Roman" w:cs="Times New Roman"/>
                <w:sz w:val="24"/>
                <w:szCs w:val="24"/>
              </w:rPr>
              <w:t>3</w:t>
            </w:r>
          </w:p>
        </w:tc>
        <w:tc>
          <w:tcPr>
            <w:tcW w:w="2977"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jc w:val="center"/>
              <w:rPr>
                <w:rFonts w:ascii="Times New Roman" w:hAnsi="Times New Roman" w:cs="Times New Roman"/>
                <w:sz w:val="24"/>
                <w:szCs w:val="24"/>
              </w:rPr>
            </w:pPr>
            <w:r w:rsidRPr="00635AB6">
              <w:rPr>
                <w:rFonts w:ascii="Times New Roman" w:hAnsi="Times New Roman" w:cs="Times New Roman"/>
                <w:sz w:val="24"/>
                <w:szCs w:val="24"/>
              </w:rPr>
              <w:t>4</w:t>
            </w:r>
          </w:p>
        </w:tc>
      </w:tr>
      <w:tr w:rsidR="00C8039F" w:rsidRPr="00962CEE" w:rsidTr="000D1757">
        <w:trPr>
          <w:cantSplit/>
          <w:trHeight w:val="240"/>
        </w:trPr>
        <w:tc>
          <w:tcPr>
            <w:tcW w:w="1985" w:type="dxa"/>
            <w:tcBorders>
              <w:top w:val="single" w:sz="6" w:space="0" w:color="auto"/>
              <w:left w:val="single" w:sz="6" w:space="0" w:color="auto"/>
              <w:bottom w:val="single" w:sz="6" w:space="0" w:color="auto"/>
              <w:right w:val="single" w:sz="6" w:space="0" w:color="auto"/>
            </w:tcBorders>
          </w:tcPr>
          <w:p w:rsidR="00C8039F" w:rsidRDefault="00C8039F" w:rsidP="000D1757">
            <w:pPr>
              <w:pStyle w:val="ConsPlusCell"/>
              <w:widowControl/>
              <w:rPr>
                <w:rFonts w:ascii="Times New Roman" w:hAnsi="Times New Roman" w:cs="Times New Roman"/>
                <w:sz w:val="24"/>
                <w:szCs w:val="24"/>
              </w:rPr>
            </w:pPr>
          </w:p>
          <w:p w:rsidR="00B00C35" w:rsidRPr="00635AB6" w:rsidRDefault="00B00C35" w:rsidP="000D1757">
            <w:pPr>
              <w:pStyle w:val="ConsPlusCell"/>
              <w:widowControl/>
              <w:rPr>
                <w:rFonts w:ascii="Times New Roman" w:hAnsi="Times New Roman" w:cs="Times New Roman"/>
                <w:sz w:val="24"/>
                <w:szCs w:val="24"/>
              </w:rPr>
            </w:pPr>
          </w:p>
        </w:tc>
        <w:tc>
          <w:tcPr>
            <w:tcW w:w="1519"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rPr>
                <w:rFonts w:ascii="Times New Roman" w:hAnsi="Times New Roman" w:cs="Times New Roman"/>
                <w:sz w:val="24"/>
                <w:szCs w:val="24"/>
              </w:rPr>
            </w:pPr>
          </w:p>
        </w:tc>
        <w:tc>
          <w:tcPr>
            <w:tcW w:w="3017"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rPr>
                <w:rFonts w:ascii="Times New Roman" w:hAnsi="Times New Roman" w:cs="Times New Roman"/>
                <w:sz w:val="24"/>
                <w:szCs w:val="24"/>
              </w:rPr>
            </w:pPr>
          </w:p>
        </w:tc>
        <w:tc>
          <w:tcPr>
            <w:tcW w:w="2977" w:type="dxa"/>
            <w:tcBorders>
              <w:top w:val="single" w:sz="6" w:space="0" w:color="auto"/>
              <w:left w:val="single" w:sz="6" w:space="0" w:color="auto"/>
              <w:bottom w:val="single" w:sz="6" w:space="0" w:color="auto"/>
              <w:right w:val="single" w:sz="6" w:space="0" w:color="auto"/>
            </w:tcBorders>
          </w:tcPr>
          <w:p w:rsidR="00C8039F" w:rsidRPr="00635AB6" w:rsidRDefault="00C8039F" w:rsidP="000D1757">
            <w:pPr>
              <w:pStyle w:val="ConsPlusCell"/>
              <w:widowControl/>
              <w:rPr>
                <w:rFonts w:ascii="Times New Roman" w:hAnsi="Times New Roman" w:cs="Times New Roman"/>
                <w:sz w:val="24"/>
                <w:szCs w:val="24"/>
              </w:rPr>
            </w:pPr>
          </w:p>
        </w:tc>
      </w:tr>
    </w:tbl>
    <w:p w:rsidR="005B3D14" w:rsidRDefault="005B3D14" w:rsidP="00C8039F">
      <w:pPr>
        <w:pStyle w:val="ConsPlusNonformat"/>
        <w:widowControl/>
        <w:jc w:val="both"/>
        <w:rPr>
          <w:rFonts w:ascii="Times New Roman" w:hAnsi="Times New Roman" w:cs="Times New Roman"/>
          <w:sz w:val="28"/>
          <w:szCs w:val="28"/>
        </w:rPr>
      </w:pPr>
    </w:p>
    <w:p w:rsidR="00C8039F" w:rsidRPr="00B455D5" w:rsidRDefault="00C8039F" w:rsidP="00C8039F">
      <w:pPr>
        <w:pStyle w:val="ConsPlusNonformat"/>
        <w:widowControl/>
        <w:jc w:val="both"/>
        <w:rPr>
          <w:rFonts w:ascii="Times New Roman" w:hAnsi="Times New Roman" w:cs="Times New Roman"/>
          <w:sz w:val="28"/>
          <w:szCs w:val="28"/>
        </w:rPr>
      </w:pPr>
      <w:proofErr w:type="gramStart"/>
      <w:r w:rsidRPr="00B455D5">
        <w:rPr>
          <w:rFonts w:ascii="Times New Roman" w:hAnsi="Times New Roman" w:cs="Times New Roman"/>
          <w:sz w:val="28"/>
          <w:szCs w:val="28"/>
        </w:rPr>
        <w:lastRenderedPageBreak/>
        <w:t xml:space="preserve">Размер предоставляемой субсидии </w:t>
      </w:r>
      <w:r>
        <w:rPr>
          <w:rFonts w:ascii="Times New Roman" w:hAnsi="Times New Roman" w:cs="Times New Roman"/>
          <w:sz w:val="28"/>
          <w:szCs w:val="28"/>
        </w:rPr>
        <w:t xml:space="preserve">– </w:t>
      </w:r>
      <w:r w:rsidRPr="00B455D5">
        <w:rPr>
          <w:rFonts w:ascii="Times New Roman" w:hAnsi="Times New Roman" w:cs="Times New Roman"/>
          <w:sz w:val="28"/>
          <w:szCs w:val="28"/>
        </w:rPr>
        <w:t xml:space="preserve">минимальная величина из </w:t>
      </w:r>
      <w:hyperlink r:id="rId16" w:history="1">
        <w:r w:rsidRPr="00635AB6">
          <w:rPr>
            <w:rFonts w:ascii="Times New Roman" w:hAnsi="Times New Roman" w:cs="Times New Roman"/>
            <w:sz w:val="28"/>
            <w:szCs w:val="28"/>
          </w:rPr>
          <w:t>графы 3</w:t>
        </w:r>
      </w:hyperlink>
      <w:r w:rsidRPr="00B455D5">
        <w:rPr>
          <w:rFonts w:ascii="Times New Roman" w:hAnsi="Times New Roman" w:cs="Times New Roman"/>
          <w:sz w:val="28"/>
          <w:szCs w:val="28"/>
        </w:rPr>
        <w:t xml:space="preserve"> или</w:t>
      </w:r>
      <w:r>
        <w:rPr>
          <w:rFonts w:ascii="Times New Roman" w:hAnsi="Times New Roman" w:cs="Times New Roman"/>
          <w:sz w:val="28"/>
          <w:szCs w:val="28"/>
        </w:rPr>
        <w:t xml:space="preserve"> </w:t>
      </w:r>
      <w:r w:rsidRPr="004D7EC1">
        <w:rPr>
          <w:rFonts w:ascii="Times New Roman" w:hAnsi="Times New Roman" w:cs="Times New Roman"/>
          <w:sz w:val="28"/>
          <w:szCs w:val="28"/>
        </w:rPr>
        <w:t xml:space="preserve">графы </w:t>
      </w:r>
      <w:hyperlink r:id="rId17" w:history="1">
        <w:r w:rsidRPr="004D7EC1">
          <w:rPr>
            <w:rFonts w:ascii="Times New Roman" w:hAnsi="Times New Roman" w:cs="Times New Roman"/>
            <w:sz w:val="28"/>
            <w:szCs w:val="28"/>
          </w:rPr>
          <w:t>4</w:t>
        </w:r>
      </w:hyperlink>
      <w:r w:rsidRPr="00B455D5">
        <w:rPr>
          <w:rFonts w:ascii="Times New Roman" w:hAnsi="Times New Roman" w:cs="Times New Roman"/>
          <w:sz w:val="28"/>
          <w:szCs w:val="28"/>
        </w:rPr>
        <w:t>)</w:t>
      </w:r>
      <w:r>
        <w:rPr>
          <w:rFonts w:ascii="Times New Roman" w:hAnsi="Times New Roman" w:cs="Times New Roman"/>
          <w:sz w:val="28"/>
          <w:szCs w:val="28"/>
        </w:rPr>
        <w:t xml:space="preserve"> </w:t>
      </w:r>
      <w:r w:rsidRPr="00B455D5">
        <w:rPr>
          <w:rFonts w:ascii="Times New Roman" w:hAnsi="Times New Roman" w:cs="Times New Roman"/>
          <w:sz w:val="28"/>
          <w:szCs w:val="28"/>
        </w:rPr>
        <w:t>__________________________ рублей.</w:t>
      </w:r>
      <w:proofErr w:type="gramEnd"/>
    </w:p>
    <w:p w:rsidR="00C8039F" w:rsidRPr="00962CEE" w:rsidRDefault="00C8039F" w:rsidP="00C8039F">
      <w:pPr>
        <w:pStyle w:val="ConsPlusNonformat"/>
        <w:widowControl/>
        <w:rPr>
          <w:rFonts w:ascii="Times New Roman" w:hAnsi="Times New Roman" w:cs="Times New Roman"/>
        </w:rPr>
      </w:pPr>
    </w:p>
    <w:p w:rsidR="00C8039F" w:rsidRPr="00B455D5" w:rsidRDefault="00C8039F" w:rsidP="00C8039F">
      <w:pPr>
        <w:pStyle w:val="ConsPlusNonformat"/>
        <w:widowControl/>
        <w:rPr>
          <w:rFonts w:ascii="Times New Roman" w:hAnsi="Times New Roman" w:cs="Times New Roman"/>
          <w:sz w:val="28"/>
          <w:szCs w:val="28"/>
        </w:rPr>
      </w:pPr>
      <w:r w:rsidRPr="00B455D5">
        <w:rPr>
          <w:rFonts w:ascii="Times New Roman" w:hAnsi="Times New Roman" w:cs="Times New Roman"/>
          <w:sz w:val="28"/>
          <w:szCs w:val="28"/>
        </w:rPr>
        <w:t>Руководитель субъекта</w:t>
      </w:r>
      <w:r>
        <w:rPr>
          <w:rFonts w:ascii="Times New Roman" w:hAnsi="Times New Roman" w:cs="Times New Roman"/>
          <w:sz w:val="28"/>
          <w:szCs w:val="28"/>
        </w:rPr>
        <w:t xml:space="preserve">  ____________</w:t>
      </w:r>
      <w:r w:rsidRPr="00B455D5">
        <w:rPr>
          <w:rFonts w:ascii="Times New Roman" w:hAnsi="Times New Roman" w:cs="Times New Roman"/>
          <w:sz w:val="28"/>
          <w:szCs w:val="28"/>
        </w:rPr>
        <w:t xml:space="preserve">      </w:t>
      </w:r>
      <w:r>
        <w:rPr>
          <w:rFonts w:ascii="Times New Roman" w:hAnsi="Times New Roman" w:cs="Times New Roman"/>
          <w:sz w:val="28"/>
          <w:szCs w:val="28"/>
        </w:rPr>
        <w:t>______________________________</w:t>
      </w:r>
    </w:p>
    <w:p w:rsidR="00C8039F" w:rsidRPr="00B455D5" w:rsidRDefault="00C8039F" w:rsidP="00C8039F">
      <w:pPr>
        <w:pStyle w:val="ConsPlusNonformat"/>
        <w:widowControl/>
        <w:rPr>
          <w:rFonts w:ascii="Times New Roman" w:hAnsi="Times New Roman" w:cs="Times New Roman"/>
          <w:sz w:val="24"/>
          <w:szCs w:val="24"/>
        </w:rPr>
      </w:pPr>
      <w:r w:rsidRPr="00B455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55D5">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B455D5">
        <w:rPr>
          <w:rFonts w:ascii="Times New Roman" w:hAnsi="Times New Roman" w:cs="Times New Roman"/>
          <w:sz w:val="24"/>
          <w:szCs w:val="24"/>
        </w:rPr>
        <w:t xml:space="preserve"> (инициалы, фамилия)</w:t>
      </w:r>
    </w:p>
    <w:p w:rsidR="00C8039F" w:rsidRPr="00B455D5" w:rsidRDefault="00C8039F" w:rsidP="00C8039F">
      <w:pPr>
        <w:pStyle w:val="ConsPlusNonformat"/>
        <w:widowControl/>
        <w:rPr>
          <w:rFonts w:ascii="Times New Roman" w:hAnsi="Times New Roman" w:cs="Times New Roman"/>
          <w:sz w:val="28"/>
          <w:szCs w:val="28"/>
        </w:rPr>
      </w:pPr>
      <w:r w:rsidRPr="00B455D5">
        <w:rPr>
          <w:rFonts w:ascii="Times New Roman" w:hAnsi="Times New Roman" w:cs="Times New Roman"/>
          <w:sz w:val="28"/>
          <w:szCs w:val="28"/>
        </w:rPr>
        <w:t xml:space="preserve">Главный бухгалтер        </w:t>
      </w:r>
      <w:r w:rsidR="00B00C35">
        <w:rPr>
          <w:rFonts w:ascii="Times New Roman" w:hAnsi="Times New Roman" w:cs="Times New Roman"/>
          <w:sz w:val="28"/>
          <w:szCs w:val="28"/>
        </w:rPr>
        <w:t xml:space="preserve"> </w:t>
      </w:r>
      <w:r w:rsidRPr="00B455D5">
        <w:rPr>
          <w:rFonts w:ascii="Times New Roman" w:hAnsi="Times New Roman" w:cs="Times New Roman"/>
          <w:sz w:val="28"/>
          <w:szCs w:val="28"/>
        </w:rPr>
        <w:t>_____</w:t>
      </w:r>
      <w:r w:rsidR="00B00C35">
        <w:rPr>
          <w:rFonts w:ascii="Times New Roman" w:hAnsi="Times New Roman" w:cs="Times New Roman"/>
          <w:sz w:val="28"/>
          <w:szCs w:val="28"/>
        </w:rPr>
        <w:t>_______       ___</w:t>
      </w:r>
      <w:r>
        <w:rPr>
          <w:rFonts w:ascii="Times New Roman" w:hAnsi="Times New Roman" w:cs="Times New Roman"/>
          <w:sz w:val="28"/>
          <w:szCs w:val="28"/>
        </w:rPr>
        <w:t>___________________________</w:t>
      </w:r>
    </w:p>
    <w:p w:rsidR="00C8039F" w:rsidRPr="00B00C35" w:rsidRDefault="00C8039F" w:rsidP="00C8039F">
      <w:pPr>
        <w:pStyle w:val="ConsPlusNonformat"/>
        <w:widowControl/>
        <w:rPr>
          <w:rFonts w:ascii="Times New Roman" w:hAnsi="Times New Roman" w:cs="Times New Roman"/>
        </w:rPr>
      </w:pPr>
      <w:r w:rsidRPr="00962CEE">
        <w:rPr>
          <w:rFonts w:ascii="Times New Roman" w:hAnsi="Times New Roman" w:cs="Times New Roman"/>
        </w:rPr>
        <w:t xml:space="preserve">                         </w:t>
      </w:r>
      <w:r>
        <w:rPr>
          <w:rFonts w:ascii="Times New Roman" w:hAnsi="Times New Roman" w:cs="Times New Roman"/>
        </w:rPr>
        <w:t xml:space="preserve">                                     </w:t>
      </w:r>
      <w:r w:rsidR="00B00C35">
        <w:rPr>
          <w:rFonts w:ascii="Times New Roman" w:hAnsi="Times New Roman" w:cs="Times New Roman"/>
        </w:rPr>
        <w:t xml:space="preserve">   </w:t>
      </w:r>
      <w:r w:rsidRPr="00B455D5">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00B00C35">
        <w:rPr>
          <w:rFonts w:ascii="Times New Roman" w:hAnsi="Times New Roman" w:cs="Times New Roman"/>
          <w:sz w:val="24"/>
          <w:szCs w:val="24"/>
        </w:rPr>
        <w:t xml:space="preserve">   </w:t>
      </w:r>
      <w:r w:rsidRPr="00B455D5">
        <w:rPr>
          <w:rFonts w:ascii="Times New Roman" w:hAnsi="Times New Roman" w:cs="Times New Roman"/>
          <w:sz w:val="24"/>
          <w:szCs w:val="24"/>
        </w:rPr>
        <w:t>(инициалы, фамилия)</w:t>
      </w:r>
    </w:p>
    <w:p w:rsidR="00B00C35" w:rsidRDefault="00B00C35" w:rsidP="00B00C35">
      <w:pPr>
        <w:pStyle w:val="ConsPlusNonformat"/>
        <w:widowControl/>
        <w:rPr>
          <w:rFonts w:ascii="Times New Roman" w:hAnsi="Times New Roman" w:cs="Times New Roman"/>
          <w:sz w:val="28"/>
          <w:szCs w:val="28"/>
        </w:rPr>
      </w:pPr>
    </w:p>
    <w:p w:rsidR="00C8039F" w:rsidRPr="00B455D5" w:rsidRDefault="00B00C35" w:rsidP="00B00C35">
      <w:pPr>
        <w:pStyle w:val="ConsPlusNonformat"/>
        <w:widowControl/>
        <w:rPr>
          <w:rFonts w:ascii="Times New Roman" w:hAnsi="Times New Roman" w:cs="Times New Roman"/>
          <w:sz w:val="28"/>
          <w:szCs w:val="28"/>
        </w:rPr>
      </w:pPr>
      <w:r w:rsidRPr="00B00C35">
        <w:rPr>
          <w:rFonts w:ascii="Times New Roman" w:hAnsi="Times New Roman" w:cs="Times New Roman"/>
          <w:sz w:val="28"/>
          <w:szCs w:val="28"/>
        </w:rPr>
        <w:t>МП</w:t>
      </w:r>
      <w:r>
        <w:rPr>
          <w:rFonts w:ascii="Times New Roman" w:hAnsi="Times New Roman" w:cs="Times New Roman"/>
        </w:rPr>
        <w:tab/>
      </w:r>
      <w:r>
        <w:rPr>
          <w:rFonts w:ascii="Times New Roman" w:hAnsi="Times New Roman" w:cs="Times New Roman"/>
        </w:rPr>
        <w:tab/>
      </w:r>
      <w:r w:rsidR="00C8039F" w:rsidRPr="00B455D5">
        <w:rPr>
          <w:rFonts w:ascii="Times New Roman" w:hAnsi="Times New Roman" w:cs="Times New Roman"/>
          <w:sz w:val="28"/>
          <w:szCs w:val="28"/>
        </w:rPr>
        <w:t>«_____»</w:t>
      </w:r>
      <w:r w:rsidR="00C8039F">
        <w:rPr>
          <w:rFonts w:ascii="Times New Roman" w:hAnsi="Times New Roman" w:cs="Times New Roman"/>
          <w:sz w:val="28"/>
          <w:szCs w:val="28"/>
        </w:rPr>
        <w:t xml:space="preserve"> _____________</w:t>
      </w:r>
      <w:r w:rsidR="00C8039F" w:rsidRPr="00B455D5">
        <w:rPr>
          <w:rFonts w:ascii="Times New Roman" w:hAnsi="Times New Roman" w:cs="Times New Roman"/>
          <w:sz w:val="28"/>
          <w:szCs w:val="28"/>
        </w:rPr>
        <w:t xml:space="preserve"> 201_ г.</w:t>
      </w:r>
    </w:p>
    <w:p w:rsidR="00C8039F" w:rsidRDefault="00C8039F" w:rsidP="00C8039F">
      <w:pPr>
        <w:pStyle w:val="ConsPlusNonformat"/>
        <w:widowControl/>
        <w:rPr>
          <w:rFonts w:ascii="Times New Roman" w:hAnsi="Times New Roman" w:cs="Times New Roman"/>
          <w:sz w:val="28"/>
          <w:szCs w:val="28"/>
        </w:rPr>
      </w:pPr>
    </w:p>
    <w:p w:rsidR="00C8039F" w:rsidRPr="00420A27" w:rsidRDefault="00C8039F" w:rsidP="00C8039F">
      <w:pPr>
        <w:pStyle w:val="ConsPlusNonformat"/>
        <w:widowControl/>
        <w:rPr>
          <w:rFonts w:ascii="Times New Roman" w:hAnsi="Times New Roman" w:cs="Times New Roman"/>
          <w:sz w:val="28"/>
          <w:szCs w:val="28"/>
        </w:rPr>
      </w:pPr>
      <w:r w:rsidRPr="00420A27">
        <w:rPr>
          <w:rFonts w:ascii="Times New Roman" w:hAnsi="Times New Roman" w:cs="Times New Roman"/>
          <w:sz w:val="28"/>
          <w:szCs w:val="28"/>
        </w:rPr>
        <w:t>Расчет подтверждается</w:t>
      </w:r>
    </w:p>
    <w:p w:rsidR="00C8039F" w:rsidRPr="00420A27" w:rsidRDefault="00C8039F" w:rsidP="00C8039F">
      <w:pPr>
        <w:pStyle w:val="ConsPlusNonformat"/>
        <w:widowControl/>
        <w:rPr>
          <w:rFonts w:ascii="Times New Roman" w:hAnsi="Times New Roman" w:cs="Times New Roman"/>
          <w:sz w:val="28"/>
          <w:szCs w:val="28"/>
        </w:rPr>
      </w:pPr>
      <w:r w:rsidRPr="00420A27">
        <w:rPr>
          <w:rFonts w:ascii="Times New Roman" w:hAnsi="Times New Roman" w:cs="Times New Roman"/>
          <w:sz w:val="28"/>
          <w:szCs w:val="28"/>
        </w:rPr>
        <w:t xml:space="preserve">Руководитель </w:t>
      </w:r>
      <w:proofErr w:type="gramStart"/>
      <w:r w:rsidRPr="00420A27">
        <w:rPr>
          <w:rFonts w:ascii="Times New Roman" w:hAnsi="Times New Roman" w:cs="Times New Roman"/>
          <w:sz w:val="28"/>
          <w:szCs w:val="28"/>
        </w:rPr>
        <w:t>кредитной</w:t>
      </w:r>
      <w:proofErr w:type="gramEnd"/>
    </w:p>
    <w:p w:rsidR="00C8039F" w:rsidRPr="00420A27" w:rsidRDefault="00C8039F" w:rsidP="00C8039F">
      <w:pPr>
        <w:pStyle w:val="ConsPlusNonformat"/>
        <w:widowControl/>
        <w:rPr>
          <w:rFonts w:ascii="Times New Roman" w:hAnsi="Times New Roman" w:cs="Times New Roman"/>
          <w:sz w:val="28"/>
          <w:szCs w:val="28"/>
        </w:rPr>
      </w:pPr>
      <w:r w:rsidRPr="00420A27">
        <w:rPr>
          <w:rFonts w:ascii="Times New Roman" w:hAnsi="Times New Roman" w:cs="Times New Roman"/>
          <w:sz w:val="28"/>
          <w:szCs w:val="28"/>
        </w:rPr>
        <w:t>организаци</w:t>
      </w:r>
      <w:r>
        <w:rPr>
          <w:rFonts w:ascii="Times New Roman" w:hAnsi="Times New Roman" w:cs="Times New Roman"/>
          <w:sz w:val="28"/>
          <w:szCs w:val="28"/>
        </w:rPr>
        <w:t>и (филиала)    ___________</w:t>
      </w:r>
      <w:r w:rsidRPr="00420A27">
        <w:rPr>
          <w:rFonts w:ascii="Times New Roman" w:hAnsi="Times New Roman" w:cs="Times New Roman"/>
          <w:sz w:val="28"/>
          <w:szCs w:val="28"/>
        </w:rPr>
        <w:t xml:space="preserve">       </w:t>
      </w:r>
      <w:r w:rsidR="00B00C35">
        <w:rPr>
          <w:rFonts w:ascii="Times New Roman" w:hAnsi="Times New Roman" w:cs="Times New Roman"/>
          <w:sz w:val="28"/>
          <w:szCs w:val="28"/>
        </w:rPr>
        <w:t>____</w:t>
      </w:r>
      <w:r>
        <w:rPr>
          <w:rFonts w:ascii="Times New Roman" w:hAnsi="Times New Roman" w:cs="Times New Roman"/>
          <w:sz w:val="28"/>
          <w:szCs w:val="28"/>
        </w:rPr>
        <w:t>__________________________</w:t>
      </w:r>
    </w:p>
    <w:p w:rsidR="00C8039F" w:rsidRPr="00420A27" w:rsidRDefault="00C8039F" w:rsidP="00C8039F">
      <w:pPr>
        <w:pStyle w:val="ConsPlusNonformat"/>
        <w:widowControl/>
        <w:rPr>
          <w:rFonts w:ascii="Times New Roman" w:hAnsi="Times New Roman" w:cs="Times New Roman"/>
          <w:sz w:val="24"/>
          <w:szCs w:val="24"/>
        </w:rPr>
      </w:pPr>
      <w:r w:rsidRPr="00962CEE">
        <w:rPr>
          <w:rFonts w:ascii="Times New Roman" w:hAnsi="Times New Roman" w:cs="Times New Roman"/>
        </w:rPr>
        <w:t xml:space="preserve">                           </w:t>
      </w:r>
      <w:r>
        <w:rPr>
          <w:rFonts w:ascii="Times New Roman" w:hAnsi="Times New Roman" w:cs="Times New Roman"/>
        </w:rPr>
        <w:t xml:space="preserve">                                      </w:t>
      </w:r>
      <w:r w:rsidRPr="00962CEE">
        <w:rPr>
          <w:rFonts w:ascii="Times New Roman" w:hAnsi="Times New Roman" w:cs="Times New Roman"/>
        </w:rPr>
        <w:t xml:space="preserve"> </w:t>
      </w:r>
      <w:r w:rsidRPr="00420A27">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420A27">
        <w:rPr>
          <w:rFonts w:ascii="Times New Roman" w:hAnsi="Times New Roman" w:cs="Times New Roman"/>
          <w:sz w:val="24"/>
          <w:szCs w:val="24"/>
        </w:rPr>
        <w:t xml:space="preserve"> (инициалы, фамилия)</w:t>
      </w:r>
    </w:p>
    <w:p w:rsidR="00C8039F" w:rsidRPr="00420A27" w:rsidRDefault="00C8039F" w:rsidP="00C8039F">
      <w:pPr>
        <w:pStyle w:val="ConsPlusNonformat"/>
        <w:widowControl/>
        <w:rPr>
          <w:rFonts w:ascii="Times New Roman" w:hAnsi="Times New Roman" w:cs="Times New Roman"/>
          <w:sz w:val="28"/>
          <w:szCs w:val="28"/>
        </w:rPr>
      </w:pPr>
      <w:r w:rsidRPr="00420A27">
        <w:rPr>
          <w:rFonts w:ascii="Times New Roman" w:hAnsi="Times New Roman" w:cs="Times New Roman"/>
          <w:sz w:val="28"/>
          <w:szCs w:val="28"/>
        </w:rPr>
        <w:t xml:space="preserve">Главный бухгалтер        </w:t>
      </w:r>
      <w:r>
        <w:rPr>
          <w:rFonts w:ascii="Times New Roman" w:hAnsi="Times New Roman" w:cs="Times New Roman"/>
          <w:sz w:val="28"/>
          <w:szCs w:val="28"/>
        </w:rPr>
        <w:t xml:space="preserve"> </w:t>
      </w:r>
      <w:r w:rsidRPr="00420A27">
        <w:rPr>
          <w:rFonts w:ascii="Times New Roman" w:hAnsi="Times New Roman" w:cs="Times New Roman"/>
          <w:sz w:val="28"/>
          <w:szCs w:val="28"/>
        </w:rPr>
        <w:t xml:space="preserve"> </w:t>
      </w:r>
      <w:r w:rsidR="00B00C35">
        <w:rPr>
          <w:rFonts w:ascii="Times New Roman" w:hAnsi="Times New Roman" w:cs="Times New Roman"/>
          <w:sz w:val="28"/>
          <w:szCs w:val="28"/>
        </w:rPr>
        <w:t>___________       _______</w:t>
      </w:r>
      <w:r>
        <w:rPr>
          <w:rFonts w:ascii="Times New Roman" w:hAnsi="Times New Roman" w:cs="Times New Roman"/>
          <w:sz w:val="28"/>
          <w:szCs w:val="28"/>
        </w:rPr>
        <w:t>_______________________</w:t>
      </w:r>
    </w:p>
    <w:p w:rsidR="00C8039F" w:rsidRPr="00420A27" w:rsidRDefault="00C8039F" w:rsidP="00C8039F">
      <w:pPr>
        <w:pStyle w:val="ConsPlusNonformat"/>
        <w:widowControl/>
        <w:rPr>
          <w:rFonts w:ascii="Times New Roman" w:hAnsi="Times New Roman" w:cs="Times New Roman"/>
          <w:sz w:val="24"/>
          <w:szCs w:val="24"/>
        </w:rPr>
      </w:pPr>
      <w:r w:rsidRPr="00420A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0A27">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420A27">
        <w:rPr>
          <w:rFonts w:ascii="Times New Roman" w:hAnsi="Times New Roman" w:cs="Times New Roman"/>
          <w:sz w:val="24"/>
          <w:szCs w:val="24"/>
        </w:rPr>
        <w:t xml:space="preserve">  (инициалы, фамилия)</w:t>
      </w:r>
    </w:p>
    <w:p w:rsidR="00C8039F" w:rsidRDefault="00C8039F" w:rsidP="00C8039F">
      <w:pPr>
        <w:pStyle w:val="ConsPlusNonformat"/>
        <w:widowControl/>
        <w:rPr>
          <w:rFonts w:ascii="Times New Roman" w:hAnsi="Times New Roman" w:cs="Times New Roman"/>
          <w:sz w:val="28"/>
          <w:szCs w:val="28"/>
        </w:rPr>
      </w:pPr>
    </w:p>
    <w:p w:rsidR="00C8039F" w:rsidRPr="00420A27" w:rsidRDefault="00B00C35" w:rsidP="00B00C3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МП </w:t>
      </w:r>
      <w:r>
        <w:rPr>
          <w:rFonts w:ascii="Times New Roman" w:hAnsi="Times New Roman" w:cs="Times New Roman"/>
          <w:sz w:val="28"/>
          <w:szCs w:val="28"/>
        </w:rPr>
        <w:tab/>
      </w:r>
      <w:r>
        <w:rPr>
          <w:rFonts w:ascii="Times New Roman" w:hAnsi="Times New Roman" w:cs="Times New Roman"/>
          <w:sz w:val="28"/>
          <w:szCs w:val="28"/>
        </w:rPr>
        <w:tab/>
      </w:r>
      <w:r w:rsidR="00C8039F" w:rsidRPr="00420A27">
        <w:rPr>
          <w:rFonts w:ascii="Times New Roman" w:hAnsi="Times New Roman" w:cs="Times New Roman"/>
          <w:sz w:val="28"/>
          <w:szCs w:val="28"/>
        </w:rPr>
        <w:t>«_____» _________________ 201_ г.</w:t>
      </w:r>
    </w:p>
    <w:p w:rsidR="00C8039F" w:rsidRDefault="00C8039F" w:rsidP="00C8039F">
      <w:pPr>
        <w:pStyle w:val="ConsPlusNonformat"/>
        <w:widowControl/>
        <w:rPr>
          <w:rFonts w:ascii="Times New Roman" w:hAnsi="Times New Roman" w:cs="Times New Roman"/>
          <w:sz w:val="28"/>
          <w:szCs w:val="28"/>
        </w:rPr>
      </w:pPr>
    </w:p>
    <w:p w:rsidR="00C8039F" w:rsidRPr="00420A27" w:rsidRDefault="00C8039F" w:rsidP="00C8039F">
      <w:pPr>
        <w:pStyle w:val="ConsPlusNonformat"/>
        <w:widowControl/>
        <w:rPr>
          <w:rFonts w:ascii="Times New Roman" w:hAnsi="Times New Roman" w:cs="Times New Roman"/>
          <w:sz w:val="28"/>
          <w:szCs w:val="28"/>
        </w:rPr>
      </w:pPr>
    </w:p>
    <w:p w:rsidR="00C8039F" w:rsidRPr="00420A27" w:rsidRDefault="00C8039F" w:rsidP="00C8039F">
      <w:pPr>
        <w:pStyle w:val="ConsPlusNonformat"/>
        <w:widowControl/>
        <w:rPr>
          <w:rFonts w:ascii="Times New Roman" w:hAnsi="Times New Roman" w:cs="Times New Roman"/>
          <w:sz w:val="28"/>
          <w:szCs w:val="28"/>
        </w:rPr>
      </w:pPr>
      <w:r w:rsidRPr="00420A27">
        <w:rPr>
          <w:rFonts w:ascii="Times New Roman" w:hAnsi="Times New Roman" w:cs="Times New Roman"/>
          <w:sz w:val="28"/>
          <w:szCs w:val="28"/>
        </w:rPr>
        <w:t>Проверено</w:t>
      </w:r>
    </w:p>
    <w:p w:rsidR="00C8039F" w:rsidRDefault="00C8039F" w:rsidP="00C8039F">
      <w:pPr>
        <w:pStyle w:val="ConsPlusNonformat"/>
        <w:widowControl/>
        <w:rPr>
          <w:rFonts w:ascii="Times New Roman" w:hAnsi="Times New Roman" w:cs="Times New Roman"/>
          <w:sz w:val="28"/>
          <w:szCs w:val="28"/>
        </w:rPr>
      </w:pPr>
    </w:p>
    <w:p w:rsidR="00C8039F" w:rsidRDefault="00C8039F" w:rsidP="00B00C3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Начальник отдела </w:t>
      </w:r>
      <w:r w:rsidR="00B00C35">
        <w:rPr>
          <w:rFonts w:ascii="Times New Roman" w:hAnsi="Times New Roman" w:cs="Times New Roman"/>
          <w:sz w:val="28"/>
          <w:szCs w:val="28"/>
        </w:rPr>
        <w:t>перспективного развития и экономического мониторинга</w:t>
      </w:r>
    </w:p>
    <w:p w:rsidR="00B00C35" w:rsidRDefault="00B00C35" w:rsidP="00B00C3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администрации муниципального образования город Новотроицк </w:t>
      </w:r>
    </w:p>
    <w:p w:rsidR="003E1CA0" w:rsidRDefault="00C8039F" w:rsidP="00C8039F">
      <w:pPr>
        <w:pStyle w:val="ConsPlusNonformat"/>
        <w:widowControl/>
        <w:tabs>
          <w:tab w:val="left" w:pos="6638"/>
        </w:tabs>
        <w:rPr>
          <w:rFonts w:ascii="Times New Roman" w:hAnsi="Times New Roman" w:cs="Times New Roman"/>
          <w:sz w:val="28"/>
          <w:szCs w:val="28"/>
        </w:rPr>
      </w:pPr>
      <w:r w:rsidRPr="00420A27">
        <w:rPr>
          <w:rFonts w:ascii="Times New Roman" w:hAnsi="Times New Roman" w:cs="Times New Roman"/>
          <w:sz w:val="28"/>
          <w:szCs w:val="28"/>
        </w:rPr>
        <w:t xml:space="preserve"> </w:t>
      </w:r>
    </w:p>
    <w:p w:rsidR="00C8039F" w:rsidRPr="00353E20" w:rsidRDefault="003E1CA0" w:rsidP="00C8039F">
      <w:pPr>
        <w:pStyle w:val="ConsPlusNonformat"/>
        <w:widowControl/>
        <w:tabs>
          <w:tab w:val="left" w:pos="6638"/>
        </w:tabs>
        <w:rPr>
          <w:rFonts w:ascii="Times New Roman" w:hAnsi="Times New Roman" w:cs="Times New Roman"/>
          <w:sz w:val="28"/>
          <w:szCs w:val="28"/>
          <w:u w:val="single"/>
        </w:rPr>
      </w:pPr>
      <w:r>
        <w:rPr>
          <w:rFonts w:ascii="Times New Roman" w:hAnsi="Times New Roman" w:cs="Times New Roman"/>
          <w:sz w:val="28"/>
          <w:szCs w:val="28"/>
        </w:rPr>
        <w:t>_____________</w:t>
      </w:r>
      <w:r w:rsidR="00C8039F">
        <w:rPr>
          <w:rFonts w:ascii="Times New Roman" w:hAnsi="Times New Roman" w:cs="Times New Roman"/>
          <w:sz w:val="28"/>
          <w:szCs w:val="28"/>
        </w:rPr>
        <w:t xml:space="preserve">  </w:t>
      </w:r>
      <w:r>
        <w:rPr>
          <w:rFonts w:ascii="Times New Roman" w:hAnsi="Times New Roman" w:cs="Times New Roman"/>
          <w:sz w:val="28"/>
          <w:szCs w:val="28"/>
        </w:rPr>
        <w:t xml:space="preserve">  ___________</w:t>
      </w:r>
      <w:r w:rsidR="00C8039F">
        <w:rPr>
          <w:rFonts w:ascii="Times New Roman" w:hAnsi="Times New Roman" w:cs="Times New Roman"/>
          <w:sz w:val="28"/>
          <w:szCs w:val="28"/>
        </w:rPr>
        <w:t>________________</w:t>
      </w:r>
      <w:r w:rsidR="00C8039F">
        <w:rPr>
          <w:rFonts w:ascii="Times New Roman" w:hAnsi="Times New Roman" w:cs="Times New Roman"/>
          <w:sz w:val="28"/>
          <w:szCs w:val="28"/>
        </w:rPr>
        <w:tab/>
      </w:r>
    </w:p>
    <w:p w:rsidR="00C8039F" w:rsidRPr="003E1CA0" w:rsidRDefault="00C8039F" w:rsidP="00C8039F">
      <w:pPr>
        <w:pStyle w:val="ConsPlusNonformat"/>
        <w:widowControl/>
        <w:rPr>
          <w:rFonts w:ascii="Times New Roman" w:hAnsi="Times New Roman" w:cs="Times New Roman"/>
          <w:sz w:val="24"/>
          <w:szCs w:val="24"/>
        </w:rPr>
      </w:pPr>
      <w:r w:rsidRPr="00F06CD7">
        <w:rPr>
          <w:rFonts w:ascii="Times New Roman" w:hAnsi="Times New Roman" w:cs="Times New Roman"/>
          <w:sz w:val="18"/>
          <w:szCs w:val="18"/>
        </w:rPr>
        <w:t xml:space="preserve">      </w:t>
      </w:r>
      <w:r w:rsidRPr="003E1CA0">
        <w:rPr>
          <w:rFonts w:ascii="Times New Roman" w:hAnsi="Times New Roman" w:cs="Times New Roman"/>
          <w:sz w:val="24"/>
          <w:szCs w:val="24"/>
        </w:rPr>
        <w:t xml:space="preserve">(подпись)                         </w:t>
      </w:r>
      <w:r w:rsidR="003E1CA0">
        <w:rPr>
          <w:rFonts w:ascii="Times New Roman" w:hAnsi="Times New Roman" w:cs="Times New Roman"/>
          <w:sz w:val="24"/>
          <w:szCs w:val="24"/>
        </w:rPr>
        <w:t xml:space="preserve">  </w:t>
      </w:r>
      <w:r w:rsidRPr="003E1CA0">
        <w:rPr>
          <w:rFonts w:ascii="Times New Roman" w:hAnsi="Times New Roman" w:cs="Times New Roman"/>
          <w:sz w:val="24"/>
          <w:szCs w:val="24"/>
        </w:rPr>
        <w:t>(инициалы, фамилия)</w:t>
      </w:r>
    </w:p>
    <w:p w:rsidR="00C8039F" w:rsidRPr="003E1CA0" w:rsidRDefault="00C8039F" w:rsidP="00C8039F">
      <w:pPr>
        <w:pStyle w:val="ConsPlusNonformat"/>
        <w:widowControl/>
        <w:rPr>
          <w:rFonts w:ascii="Times New Roman" w:hAnsi="Times New Roman" w:cs="Times New Roman"/>
          <w:sz w:val="24"/>
          <w:szCs w:val="24"/>
        </w:rPr>
      </w:pPr>
    </w:p>
    <w:p w:rsidR="00C8039F" w:rsidRPr="00420A27" w:rsidRDefault="00B00C35" w:rsidP="00C8039F">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r>
        <w:rPr>
          <w:rFonts w:ascii="Times New Roman" w:hAnsi="Times New Roman" w:cs="Times New Roman"/>
          <w:sz w:val="28"/>
          <w:szCs w:val="28"/>
        </w:rPr>
        <w:tab/>
      </w:r>
      <w:r>
        <w:rPr>
          <w:rFonts w:ascii="Times New Roman" w:hAnsi="Times New Roman" w:cs="Times New Roman"/>
          <w:sz w:val="28"/>
          <w:szCs w:val="28"/>
        </w:rPr>
        <w:tab/>
      </w:r>
      <w:r w:rsidR="00C8039F" w:rsidRPr="00420A27">
        <w:rPr>
          <w:rFonts w:ascii="Times New Roman" w:hAnsi="Times New Roman" w:cs="Times New Roman"/>
          <w:sz w:val="28"/>
          <w:szCs w:val="28"/>
        </w:rPr>
        <w:t>«_____» ___________ 201_ г.</w:t>
      </w: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Default="00C8039F" w:rsidP="00C8039F">
      <w:pPr>
        <w:pStyle w:val="ConsPlusNonformat"/>
        <w:widowControl/>
        <w:rPr>
          <w:rFonts w:ascii="Times New Roman" w:hAnsi="Times New Roman" w:cs="Times New Roman"/>
          <w:sz w:val="28"/>
          <w:szCs w:val="28"/>
        </w:rPr>
      </w:pPr>
    </w:p>
    <w:p w:rsidR="00C8039F" w:rsidRPr="00D90DE2" w:rsidRDefault="00C8039F" w:rsidP="00B00C35">
      <w:pPr>
        <w:tabs>
          <w:tab w:val="left" w:pos="5387"/>
        </w:tabs>
        <w:ind w:left="5387" w:right="-172"/>
        <w:jc w:val="both"/>
        <w:outlineLvl w:val="1"/>
        <w:rPr>
          <w:sz w:val="28"/>
          <w:szCs w:val="28"/>
        </w:rPr>
      </w:pPr>
      <w:r w:rsidRPr="00D90DE2">
        <w:rPr>
          <w:sz w:val="28"/>
          <w:szCs w:val="28"/>
        </w:rPr>
        <w:lastRenderedPageBreak/>
        <w:t xml:space="preserve">Приложение № </w:t>
      </w:r>
      <w:r>
        <w:rPr>
          <w:sz w:val="28"/>
          <w:szCs w:val="28"/>
        </w:rPr>
        <w:t>4</w:t>
      </w:r>
    </w:p>
    <w:p w:rsidR="00B00C35" w:rsidRDefault="00587847" w:rsidP="003E1CA0">
      <w:pPr>
        <w:tabs>
          <w:tab w:val="left" w:pos="5387"/>
        </w:tabs>
        <w:ind w:left="5387" w:right="-172"/>
        <w:jc w:val="both"/>
        <w:rPr>
          <w:sz w:val="28"/>
          <w:szCs w:val="28"/>
        </w:rPr>
      </w:pPr>
      <w:r>
        <w:rPr>
          <w:sz w:val="28"/>
          <w:szCs w:val="28"/>
        </w:rPr>
        <w:t>к П</w:t>
      </w:r>
      <w:r w:rsidR="00C8039F" w:rsidRPr="00D90DE2">
        <w:rPr>
          <w:sz w:val="28"/>
          <w:szCs w:val="28"/>
        </w:rPr>
        <w:t>орядку предоставления субсидий</w:t>
      </w:r>
      <w:r w:rsidR="00C8039F">
        <w:rPr>
          <w:sz w:val="28"/>
          <w:szCs w:val="28"/>
        </w:rPr>
        <w:t xml:space="preserve"> </w:t>
      </w:r>
      <w:r w:rsidR="00C8039F" w:rsidRPr="00D90DE2">
        <w:rPr>
          <w:sz w:val="28"/>
          <w:szCs w:val="28"/>
        </w:rPr>
        <w:t>субъек</w:t>
      </w:r>
      <w:r w:rsidR="00B00C35">
        <w:rPr>
          <w:sz w:val="28"/>
          <w:szCs w:val="28"/>
        </w:rPr>
        <w:t xml:space="preserve">там малого и </w:t>
      </w:r>
      <w:r w:rsidR="00C8039F" w:rsidRPr="00D90DE2">
        <w:rPr>
          <w:sz w:val="28"/>
          <w:szCs w:val="28"/>
        </w:rPr>
        <w:t>среднего предпринимательства</w:t>
      </w:r>
      <w:r w:rsidR="00C8039F">
        <w:rPr>
          <w:sz w:val="28"/>
          <w:szCs w:val="28"/>
        </w:rPr>
        <w:t xml:space="preserve"> </w:t>
      </w:r>
      <w:r w:rsidR="00C8039F" w:rsidRPr="00D90DE2">
        <w:rPr>
          <w:sz w:val="28"/>
          <w:szCs w:val="28"/>
        </w:rPr>
        <w:t>на возмещение части</w:t>
      </w:r>
      <w:r w:rsidR="00B00C35">
        <w:rPr>
          <w:sz w:val="28"/>
          <w:szCs w:val="28"/>
        </w:rPr>
        <w:t xml:space="preserve"> </w:t>
      </w:r>
      <w:r w:rsidR="00C8039F" w:rsidRPr="00D90DE2">
        <w:rPr>
          <w:sz w:val="28"/>
          <w:szCs w:val="28"/>
        </w:rPr>
        <w:t>затрат, связанных с уплатой процентов по кредитам</w:t>
      </w:r>
    </w:p>
    <w:p w:rsidR="00CE23FE" w:rsidRDefault="00CE23FE" w:rsidP="003E1CA0">
      <w:pPr>
        <w:tabs>
          <w:tab w:val="left" w:pos="5387"/>
        </w:tabs>
        <w:ind w:left="5387" w:right="-172"/>
        <w:jc w:val="both"/>
        <w:rPr>
          <w:sz w:val="28"/>
          <w:szCs w:val="28"/>
        </w:rPr>
      </w:pPr>
    </w:p>
    <w:tbl>
      <w:tblPr>
        <w:tblpPr w:leftFromText="180" w:rightFromText="180" w:vertAnchor="page" w:horzAnchor="margin" w:tblpX="-144" w:tblpY="4216"/>
        <w:tblW w:w="9712" w:type="dxa"/>
        <w:tblLayout w:type="fixed"/>
        <w:tblCellMar>
          <w:left w:w="70" w:type="dxa"/>
          <w:right w:w="70" w:type="dxa"/>
        </w:tblCellMar>
        <w:tblLook w:val="0000"/>
      </w:tblPr>
      <w:tblGrid>
        <w:gridCol w:w="5176"/>
        <w:gridCol w:w="2337"/>
        <w:gridCol w:w="2199"/>
      </w:tblGrid>
      <w:tr w:rsidR="003E1CA0" w:rsidRPr="00506497" w:rsidTr="00CE23FE">
        <w:trPr>
          <w:cantSplit/>
          <w:trHeight w:val="240"/>
        </w:trPr>
        <w:tc>
          <w:tcPr>
            <w:tcW w:w="5176" w:type="dxa"/>
            <w:vMerge w:val="restart"/>
            <w:tcBorders>
              <w:top w:val="single" w:sz="2" w:space="0" w:color="000000"/>
              <w:left w:val="single" w:sz="2" w:space="0" w:color="000000"/>
              <w:right w:val="single" w:sz="2" w:space="0" w:color="000000"/>
            </w:tcBorders>
            <w:vAlign w:val="center"/>
          </w:tcPr>
          <w:p w:rsidR="003E1CA0" w:rsidRPr="00506497" w:rsidRDefault="003E1CA0" w:rsidP="00CE23FE">
            <w:pPr>
              <w:pStyle w:val="ConsPlusNormal"/>
              <w:ind w:firstLine="0"/>
              <w:jc w:val="center"/>
              <w:rPr>
                <w:rFonts w:ascii="Times New Roman" w:hAnsi="Times New Roman" w:cs="Times New Roman"/>
                <w:sz w:val="22"/>
              </w:rPr>
            </w:pPr>
            <w:r w:rsidRPr="00506497">
              <w:rPr>
                <w:rFonts w:ascii="Times New Roman" w:hAnsi="Times New Roman" w:cs="Times New Roman"/>
                <w:sz w:val="22"/>
              </w:rPr>
              <w:t>Наименование показателя</w:t>
            </w:r>
          </w:p>
        </w:tc>
        <w:tc>
          <w:tcPr>
            <w:tcW w:w="4536" w:type="dxa"/>
            <w:gridSpan w:val="2"/>
            <w:tcBorders>
              <w:top w:val="single" w:sz="2" w:space="0" w:color="000000"/>
              <w:left w:val="single" w:sz="2" w:space="0" w:color="000000"/>
              <w:bottom w:val="single" w:sz="2" w:space="0" w:color="000000"/>
              <w:right w:val="single" w:sz="4" w:space="0" w:color="000000"/>
            </w:tcBorders>
            <w:vAlign w:val="center"/>
          </w:tcPr>
          <w:p w:rsidR="003E1CA0" w:rsidRPr="00506497" w:rsidRDefault="003E1CA0" w:rsidP="00CE23FE">
            <w:pPr>
              <w:pStyle w:val="ConsPlusNormal"/>
              <w:ind w:firstLine="0"/>
              <w:jc w:val="center"/>
              <w:rPr>
                <w:rFonts w:ascii="Times New Roman" w:hAnsi="Times New Roman" w:cs="Times New Roman"/>
                <w:sz w:val="22"/>
              </w:rPr>
            </w:pPr>
            <w:r w:rsidRPr="00506497">
              <w:rPr>
                <w:rFonts w:ascii="Times New Roman" w:hAnsi="Times New Roman" w:cs="Times New Roman"/>
                <w:sz w:val="22"/>
              </w:rPr>
              <w:t>Значение показателя, руб.</w:t>
            </w:r>
          </w:p>
        </w:tc>
      </w:tr>
      <w:tr w:rsidR="003E1CA0" w:rsidRPr="00506497" w:rsidTr="00CE23FE">
        <w:trPr>
          <w:cantSplit/>
          <w:trHeight w:val="360"/>
        </w:trPr>
        <w:tc>
          <w:tcPr>
            <w:tcW w:w="5176" w:type="dxa"/>
            <w:vMerge/>
            <w:tcBorders>
              <w:left w:val="single" w:sz="2" w:space="0" w:color="000000"/>
              <w:bottom w:val="single" w:sz="2" w:space="0" w:color="000000"/>
              <w:right w:val="single" w:sz="2" w:space="0" w:color="000000"/>
            </w:tcBorders>
            <w:vAlign w:val="center"/>
          </w:tcPr>
          <w:p w:rsidR="003E1CA0" w:rsidRPr="00506497" w:rsidRDefault="003E1CA0" w:rsidP="00CE23FE">
            <w:pPr>
              <w:pStyle w:val="ConsPlusNormal"/>
              <w:ind w:firstLine="0"/>
              <w:jc w:val="center"/>
              <w:rPr>
                <w:rFonts w:ascii="Times New Roman" w:hAnsi="Times New Roman" w:cs="Times New Roman"/>
                <w:sz w:val="22"/>
              </w:rPr>
            </w:pPr>
          </w:p>
        </w:tc>
        <w:tc>
          <w:tcPr>
            <w:tcW w:w="2337" w:type="dxa"/>
            <w:tcBorders>
              <w:top w:val="single" w:sz="2" w:space="0" w:color="000000"/>
              <w:left w:val="single" w:sz="2" w:space="0" w:color="000000"/>
              <w:bottom w:val="single" w:sz="2" w:space="0" w:color="000000"/>
              <w:right w:val="single" w:sz="2" w:space="0" w:color="000000"/>
            </w:tcBorders>
            <w:vAlign w:val="center"/>
          </w:tcPr>
          <w:p w:rsidR="003E1CA0" w:rsidRPr="00506497" w:rsidRDefault="003E1CA0" w:rsidP="00CE23FE">
            <w:pPr>
              <w:pStyle w:val="ConsPlusNormal"/>
              <w:ind w:firstLine="0"/>
              <w:jc w:val="center"/>
              <w:rPr>
                <w:rFonts w:ascii="Times New Roman" w:hAnsi="Times New Roman" w:cs="Times New Roman"/>
                <w:sz w:val="22"/>
              </w:rPr>
            </w:pPr>
            <w:r w:rsidRPr="00506497">
              <w:rPr>
                <w:rFonts w:ascii="Times New Roman" w:hAnsi="Times New Roman" w:cs="Times New Roman"/>
                <w:sz w:val="22"/>
              </w:rPr>
              <w:t xml:space="preserve">предыдущий  </w:t>
            </w:r>
            <w:r w:rsidRPr="00506497">
              <w:rPr>
                <w:rFonts w:ascii="Times New Roman" w:hAnsi="Times New Roman" w:cs="Times New Roman"/>
                <w:sz w:val="22"/>
              </w:rPr>
              <w:br/>
              <w:t>год</w:t>
            </w:r>
          </w:p>
        </w:tc>
        <w:tc>
          <w:tcPr>
            <w:tcW w:w="2199" w:type="dxa"/>
            <w:tcBorders>
              <w:top w:val="single" w:sz="2" w:space="0" w:color="000000"/>
              <w:left w:val="single" w:sz="2" w:space="0" w:color="000000"/>
              <w:bottom w:val="single" w:sz="2" w:space="0" w:color="000000"/>
              <w:right w:val="single" w:sz="4" w:space="0" w:color="000000"/>
            </w:tcBorders>
            <w:vAlign w:val="center"/>
          </w:tcPr>
          <w:p w:rsidR="003E1CA0" w:rsidRPr="00506497" w:rsidRDefault="003E1CA0" w:rsidP="00CE23FE">
            <w:pPr>
              <w:pStyle w:val="ConsPlusNormal"/>
              <w:ind w:firstLine="0"/>
              <w:jc w:val="center"/>
              <w:rPr>
                <w:rFonts w:ascii="Times New Roman" w:hAnsi="Times New Roman" w:cs="Times New Roman"/>
                <w:sz w:val="22"/>
              </w:rPr>
            </w:pPr>
            <w:r w:rsidRPr="00506497">
              <w:rPr>
                <w:rFonts w:ascii="Times New Roman" w:hAnsi="Times New Roman" w:cs="Times New Roman"/>
                <w:sz w:val="22"/>
              </w:rPr>
              <w:t xml:space="preserve">текущий год </w:t>
            </w:r>
            <w:r w:rsidRPr="00506497">
              <w:rPr>
                <w:rFonts w:ascii="Times New Roman" w:hAnsi="Times New Roman" w:cs="Times New Roman"/>
                <w:sz w:val="22"/>
              </w:rPr>
              <w:br/>
              <w:t>(период)</w:t>
            </w: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Доходы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Расходы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Доходы минус расходы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48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Всего налоговых платежей, уплаченных в бюджетную систему Российской Федерации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из них: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36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по упрощенной системе налогообложения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единый налог на вмененный доход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48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налог на доходы физических лиц (наемных  работников)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36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налог на доходы физических лиц (индивидуального предпринимателя)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налог на имущество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налог на прибыль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земельный налог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транспортный налог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Арендные платежи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3"/>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Страховые взносы на обязательное страхование, за исключением взносов в ПФ РФ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Страховые взносы на обязательное страхование</w:t>
            </w:r>
          </w:p>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в Пенсионный фонд РФ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2"/>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Численность </w:t>
            </w:r>
            <w:r w:rsidRPr="00957248">
              <w:rPr>
                <w:rFonts w:ascii="Times New Roman" w:hAnsi="Times New Roman" w:cs="Times New Roman"/>
                <w:sz w:val="22"/>
              </w:rPr>
              <w:t xml:space="preserve">работников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192"/>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Средняя месячная заработная плата работников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9712" w:type="dxa"/>
            <w:gridSpan w:val="3"/>
            <w:tcBorders>
              <w:top w:val="single" w:sz="2" w:space="0" w:color="000000"/>
              <w:left w:val="single" w:sz="2" w:space="0" w:color="000000"/>
              <w:bottom w:val="single" w:sz="2" w:space="0" w:color="000000"/>
              <w:right w:val="single" w:sz="4"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Инвестиции в основной капитал за счет:     </w:t>
            </w: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собственных средств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4"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40"/>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заемных средств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164"/>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Создание рабочих мест (кол-во), ед.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11"/>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 xml:space="preserve">Сохранение рабочих мест (кол-во), ед.                               </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11"/>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Задолженность по  налогам, сборам и иным обязательным платежам в бюджетную систему Российской Федерации и государственные внебюджетные фонды</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r w:rsidR="003E1CA0" w:rsidRPr="00506497" w:rsidTr="00CE23FE">
        <w:trPr>
          <w:cantSplit/>
          <w:trHeight w:val="211"/>
        </w:trPr>
        <w:tc>
          <w:tcPr>
            <w:tcW w:w="5176"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r w:rsidRPr="00506497">
              <w:rPr>
                <w:rFonts w:ascii="Times New Roman" w:hAnsi="Times New Roman" w:cs="Times New Roman"/>
                <w:sz w:val="22"/>
              </w:rPr>
              <w:t>Задолженность по заработной плате работникам</w:t>
            </w:r>
          </w:p>
        </w:tc>
        <w:tc>
          <w:tcPr>
            <w:tcW w:w="2337"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c>
          <w:tcPr>
            <w:tcW w:w="2199" w:type="dxa"/>
            <w:tcBorders>
              <w:top w:val="single" w:sz="2" w:space="0" w:color="000000"/>
              <w:left w:val="single" w:sz="2" w:space="0" w:color="000000"/>
              <w:bottom w:val="single" w:sz="2" w:space="0" w:color="000000"/>
              <w:right w:val="single" w:sz="2" w:space="0" w:color="000000"/>
            </w:tcBorders>
          </w:tcPr>
          <w:p w:rsidR="003E1CA0" w:rsidRPr="00506497" w:rsidRDefault="003E1CA0" w:rsidP="00CE23FE">
            <w:pPr>
              <w:pStyle w:val="ConsPlusNormal"/>
              <w:ind w:firstLine="0"/>
              <w:rPr>
                <w:rFonts w:ascii="Times New Roman" w:hAnsi="Times New Roman" w:cs="Times New Roman"/>
                <w:sz w:val="22"/>
              </w:rPr>
            </w:pPr>
          </w:p>
        </w:tc>
      </w:tr>
    </w:tbl>
    <w:p w:rsidR="00C8039F" w:rsidRPr="00B00C35" w:rsidRDefault="00C8039F" w:rsidP="00CE23FE">
      <w:pPr>
        <w:pStyle w:val="ConsPlusNormal"/>
        <w:ind w:firstLine="0"/>
        <w:rPr>
          <w:rFonts w:ascii="Times New Roman" w:hAnsi="Times New Roman" w:cs="Times New Roman"/>
          <w:sz w:val="28"/>
          <w:szCs w:val="28"/>
        </w:rPr>
      </w:pPr>
      <w:r w:rsidRPr="00B00C35">
        <w:rPr>
          <w:rFonts w:ascii="Times New Roman" w:hAnsi="Times New Roman" w:cs="Times New Roman"/>
          <w:sz w:val="28"/>
          <w:szCs w:val="28"/>
        </w:rPr>
        <w:t>Основные финансово-экономические показатели</w:t>
      </w:r>
      <w:r w:rsidR="003E1CA0">
        <w:rPr>
          <w:rFonts w:ascii="Times New Roman" w:hAnsi="Times New Roman" w:cs="Times New Roman"/>
          <w:sz w:val="28"/>
          <w:szCs w:val="28"/>
        </w:rPr>
        <w:t xml:space="preserve"> </w:t>
      </w:r>
      <w:r w:rsidR="00605389" w:rsidRPr="00B00C35">
        <w:rPr>
          <w:rFonts w:ascii="Times New Roman" w:hAnsi="Times New Roman" w:cs="Times New Roman"/>
          <w:sz w:val="28"/>
          <w:szCs w:val="28"/>
        </w:rPr>
        <w:t>р</w:t>
      </w:r>
      <w:r w:rsidRPr="00B00C35">
        <w:rPr>
          <w:rFonts w:ascii="Times New Roman" w:hAnsi="Times New Roman" w:cs="Times New Roman"/>
          <w:sz w:val="28"/>
          <w:szCs w:val="28"/>
        </w:rPr>
        <w:t>аботы</w:t>
      </w:r>
      <w:r w:rsidR="00CE23FE">
        <w:rPr>
          <w:rFonts w:ascii="Times New Roman" w:hAnsi="Times New Roman" w:cs="Times New Roman"/>
          <w:sz w:val="28"/>
          <w:szCs w:val="28"/>
        </w:rPr>
        <w:t>__________________</w:t>
      </w:r>
    </w:p>
    <w:p w:rsidR="00B00C35" w:rsidRDefault="00B00C35" w:rsidP="00C8039F">
      <w:pPr>
        <w:pStyle w:val="ConsPlusNonformat"/>
        <w:rPr>
          <w:rFonts w:ascii="Times New Roman" w:hAnsi="Times New Roman" w:cs="Times New Roman"/>
          <w:sz w:val="26"/>
          <w:szCs w:val="26"/>
        </w:rPr>
      </w:pPr>
    </w:p>
    <w:p w:rsidR="00C8039F" w:rsidRPr="003E1CA0" w:rsidRDefault="00C8039F" w:rsidP="00C8039F">
      <w:pPr>
        <w:pStyle w:val="ConsPlusNonformat"/>
        <w:rPr>
          <w:rFonts w:ascii="Times New Roman" w:hAnsi="Times New Roman" w:cs="Times New Roman"/>
          <w:sz w:val="28"/>
          <w:szCs w:val="28"/>
        </w:rPr>
      </w:pPr>
      <w:r w:rsidRPr="003E1CA0">
        <w:rPr>
          <w:rFonts w:ascii="Times New Roman" w:hAnsi="Times New Roman" w:cs="Times New Roman"/>
          <w:sz w:val="28"/>
          <w:szCs w:val="28"/>
        </w:rPr>
        <w:t>Руководитель субъекта предпринимательства ______</w:t>
      </w:r>
      <w:r w:rsidR="003E1CA0">
        <w:rPr>
          <w:rFonts w:ascii="Times New Roman" w:hAnsi="Times New Roman" w:cs="Times New Roman"/>
          <w:sz w:val="28"/>
          <w:szCs w:val="28"/>
        </w:rPr>
        <w:t xml:space="preserve">___  </w:t>
      </w:r>
      <w:r w:rsidRPr="003E1CA0">
        <w:rPr>
          <w:rFonts w:ascii="Times New Roman" w:hAnsi="Times New Roman" w:cs="Times New Roman"/>
          <w:sz w:val="28"/>
          <w:szCs w:val="28"/>
        </w:rPr>
        <w:t>___________</w:t>
      </w:r>
      <w:r w:rsidR="003E1CA0">
        <w:rPr>
          <w:rFonts w:ascii="Times New Roman" w:hAnsi="Times New Roman" w:cs="Times New Roman"/>
          <w:sz w:val="28"/>
          <w:szCs w:val="28"/>
        </w:rPr>
        <w:t>_____</w:t>
      </w:r>
      <w:r w:rsidRPr="003E1CA0">
        <w:rPr>
          <w:rFonts w:ascii="Times New Roman" w:hAnsi="Times New Roman" w:cs="Times New Roman"/>
          <w:sz w:val="28"/>
          <w:szCs w:val="28"/>
        </w:rPr>
        <w:t>_</w:t>
      </w:r>
    </w:p>
    <w:p w:rsidR="00C8039F" w:rsidRPr="003E1CA0" w:rsidRDefault="00C8039F" w:rsidP="00C8039F">
      <w:pPr>
        <w:pStyle w:val="ConsPlusNonformat"/>
        <w:rPr>
          <w:rFonts w:ascii="Times New Roman" w:hAnsi="Times New Roman" w:cs="Times New Roman"/>
          <w:sz w:val="24"/>
          <w:szCs w:val="24"/>
        </w:rPr>
      </w:pPr>
      <w:r w:rsidRPr="003E1CA0">
        <w:rPr>
          <w:rFonts w:ascii="Times New Roman" w:hAnsi="Times New Roman" w:cs="Times New Roman"/>
          <w:sz w:val="24"/>
          <w:szCs w:val="24"/>
        </w:rPr>
        <w:t xml:space="preserve">                                                                                            </w:t>
      </w:r>
      <w:r w:rsidR="003E1CA0">
        <w:rPr>
          <w:rFonts w:ascii="Times New Roman" w:hAnsi="Times New Roman" w:cs="Times New Roman"/>
          <w:sz w:val="24"/>
          <w:szCs w:val="24"/>
        </w:rPr>
        <w:t xml:space="preserve">    (подпись)      </w:t>
      </w:r>
      <w:r w:rsidRPr="003E1CA0">
        <w:rPr>
          <w:rFonts w:ascii="Times New Roman" w:hAnsi="Times New Roman" w:cs="Times New Roman"/>
          <w:sz w:val="24"/>
          <w:szCs w:val="24"/>
        </w:rPr>
        <w:t>(</w:t>
      </w:r>
      <w:r w:rsidR="003E1CA0">
        <w:rPr>
          <w:rFonts w:ascii="Times New Roman" w:hAnsi="Times New Roman" w:cs="Times New Roman"/>
          <w:sz w:val="24"/>
          <w:szCs w:val="24"/>
        </w:rPr>
        <w:t>фамилия, инициалы)</w:t>
      </w:r>
    </w:p>
    <w:p w:rsidR="00C8039F" w:rsidRPr="003E1CA0" w:rsidRDefault="00C8039F" w:rsidP="00C8039F">
      <w:pPr>
        <w:pStyle w:val="ConsPlusNonformat"/>
        <w:rPr>
          <w:rFonts w:ascii="Times New Roman" w:hAnsi="Times New Roman" w:cs="Times New Roman"/>
          <w:sz w:val="28"/>
          <w:szCs w:val="28"/>
        </w:rPr>
      </w:pPr>
      <w:r w:rsidRPr="003E1CA0">
        <w:rPr>
          <w:rFonts w:ascii="Times New Roman" w:hAnsi="Times New Roman" w:cs="Times New Roman"/>
          <w:sz w:val="28"/>
          <w:szCs w:val="28"/>
        </w:rPr>
        <w:t xml:space="preserve">Главный бухгалтер </w:t>
      </w:r>
      <w:r w:rsidR="003E1CA0" w:rsidRPr="003E1CA0">
        <w:rPr>
          <w:rFonts w:ascii="Times New Roman" w:hAnsi="Times New Roman" w:cs="Times New Roman"/>
          <w:sz w:val="28"/>
          <w:szCs w:val="28"/>
        </w:rPr>
        <w:tab/>
      </w:r>
      <w:r w:rsidR="003E1CA0" w:rsidRPr="003E1CA0">
        <w:rPr>
          <w:rFonts w:ascii="Times New Roman" w:hAnsi="Times New Roman" w:cs="Times New Roman"/>
          <w:sz w:val="28"/>
          <w:szCs w:val="28"/>
        </w:rPr>
        <w:tab/>
      </w:r>
      <w:r w:rsidR="003E1CA0" w:rsidRPr="003E1CA0">
        <w:rPr>
          <w:rFonts w:ascii="Times New Roman" w:hAnsi="Times New Roman" w:cs="Times New Roman"/>
          <w:sz w:val="28"/>
          <w:szCs w:val="28"/>
        </w:rPr>
        <w:tab/>
      </w:r>
      <w:r w:rsidR="003E1CA0" w:rsidRPr="003E1CA0">
        <w:rPr>
          <w:rFonts w:ascii="Times New Roman" w:hAnsi="Times New Roman" w:cs="Times New Roman"/>
          <w:sz w:val="28"/>
          <w:szCs w:val="28"/>
        </w:rPr>
        <w:tab/>
        <w:t xml:space="preserve">   </w:t>
      </w:r>
      <w:r w:rsidR="003E1CA0">
        <w:rPr>
          <w:rFonts w:ascii="Times New Roman" w:hAnsi="Times New Roman" w:cs="Times New Roman"/>
          <w:sz w:val="28"/>
          <w:szCs w:val="28"/>
        </w:rPr>
        <w:t xml:space="preserve">     </w:t>
      </w:r>
      <w:r w:rsidR="003E1CA0" w:rsidRPr="003E1CA0">
        <w:rPr>
          <w:rFonts w:ascii="Times New Roman" w:hAnsi="Times New Roman" w:cs="Times New Roman"/>
          <w:sz w:val="28"/>
          <w:szCs w:val="28"/>
        </w:rPr>
        <w:t>_</w:t>
      </w:r>
      <w:r w:rsidR="003E1CA0">
        <w:rPr>
          <w:rFonts w:ascii="Times New Roman" w:hAnsi="Times New Roman" w:cs="Times New Roman"/>
          <w:sz w:val="28"/>
          <w:szCs w:val="28"/>
        </w:rPr>
        <w:t xml:space="preserve">________  </w:t>
      </w:r>
      <w:r w:rsidRPr="003E1CA0">
        <w:rPr>
          <w:rFonts w:ascii="Times New Roman" w:hAnsi="Times New Roman" w:cs="Times New Roman"/>
          <w:sz w:val="28"/>
          <w:szCs w:val="28"/>
        </w:rPr>
        <w:t>__________</w:t>
      </w:r>
      <w:r w:rsidR="003E1CA0">
        <w:rPr>
          <w:rFonts w:ascii="Times New Roman" w:hAnsi="Times New Roman" w:cs="Times New Roman"/>
          <w:sz w:val="28"/>
          <w:szCs w:val="28"/>
        </w:rPr>
        <w:t>_______</w:t>
      </w:r>
    </w:p>
    <w:p w:rsidR="003E1CA0" w:rsidRPr="00CE23FE" w:rsidRDefault="00C8039F" w:rsidP="00CE23FE">
      <w:pPr>
        <w:pStyle w:val="ConsPlusNonformat"/>
        <w:rPr>
          <w:rFonts w:ascii="Times New Roman" w:hAnsi="Times New Roman" w:cs="Times New Roman"/>
          <w:snapToGrid w:val="0"/>
          <w:sz w:val="24"/>
          <w:szCs w:val="24"/>
        </w:rPr>
      </w:pPr>
      <w:r w:rsidRPr="003E1CA0">
        <w:rPr>
          <w:rFonts w:ascii="Times New Roman" w:hAnsi="Times New Roman" w:cs="Times New Roman"/>
          <w:i/>
          <w:snapToGrid w:val="0"/>
          <w:sz w:val="28"/>
          <w:szCs w:val="28"/>
        </w:rPr>
        <w:t xml:space="preserve">                                                    </w:t>
      </w:r>
      <w:r w:rsidR="003E1CA0">
        <w:rPr>
          <w:rFonts w:ascii="Times New Roman" w:hAnsi="Times New Roman" w:cs="Times New Roman"/>
          <w:i/>
          <w:snapToGrid w:val="0"/>
          <w:sz w:val="28"/>
          <w:szCs w:val="28"/>
        </w:rPr>
        <w:tab/>
      </w:r>
      <w:r w:rsidR="003E1CA0">
        <w:rPr>
          <w:rFonts w:ascii="Times New Roman" w:hAnsi="Times New Roman" w:cs="Times New Roman"/>
          <w:i/>
          <w:snapToGrid w:val="0"/>
          <w:sz w:val="28"/>
          <w:szCs w:val="28"/>
        </w:rPr>
        <w:tab/>
      </w:r>
      <w:r w:rsidR="003E1CA0">
        <w:rPr>
          <w:rFonts w:ascii="Times New Roman" w:hAnsi="Times New Roman" w:cs="Times New Roman"/>
          <w:i/>
          <w:snapToGrid w:val="0"/>
          <w:sz w:val="28"/>
          <w:szCs w:val="28"/>
        </w:rPr>
        <w:tab/>
        <w:t xml:space="preserve"> </w:t>
      </w:r>
      <w:r w:rsidR="003E1CA0">
        <w:rPr>
          <w:rFonts w:ascii="Times New Roman" w:hAnsi="Times New Roman" w:cs="Times New Roman"/>
          <w:snapToGrid w:val="0"/>
          <w:sz w:val="24"/>
          <w:szCs w:val="24"/>
        </w:rPr>
        <w:t xml:space="preserve">(подпись)      </w:t>
      </w:r>
      <w:r w:rsidRPr="003E1CA0">
        <w:rPr>
          <w:rFonts w:ascii="Times New Roman" w:hAnsi="Times New Roman" w:cs="Times New Roman"/>
          <w:snapToGrid w:val="0"/>
          <w:sz w:val="24"/>
          <w:szCs w:val="24"/>
        </w:rPr>
        <w:t>(</w:t>
      </w:r>
      <w:r w:rsidR="003E1CA0">
        <w:rPr>
          <w:rFonts w:ascii="Times New Roman" w:hAnsi="Times New Roman" w:cs="Times New Roman"/>
          <w:snapToGrid w:val="0"/>
          <w:sz w:val="24"/>
          <w:szCs w:val="24"/>
        </w:rPr>
        <w:t>фамилия, инициалы)</w:t>
      </w:r>
      <w:r w:rsidRPr="003E1CA0">
        <w:rPr>
          <w:rFonts w:ascii="Times New Roman" w:hAnsi="Times New Roman" w:cs="Times New Roman"/>
          <w:snapToGrid w:val="0"/>
          <w:sz w:val="24"/>
          <w:szCs w:val="24"/>
        </w:rPr>
        <w:t xml:space="preserve">                        </w:t>
      </w:r>
    </w:p>
    <w:p w:rsidR="00C8039F" w:rsidRPr="003E1CA0" w:rsidRDefault="00C8039F" w:rsidP="00C8039F">
      <w:pPr>
        <w:pStyle w:val="ConsPlusNormal"/>
        <w:ind w:firstLine="0"/>
        <w:rPr>
          <w:rFonts w:ascii="Times New Roman" w:hAnsi="Times New Roman" w:cs="Times New Roman"/>
          <w:i/>
          <w:snapToGrid w:val="0"/>
          <w:sz w:val="28"/>
          <w:szCs w:val="28"/>
        </w:rPr>
      </w:pPr>
      <w:r w:rsidRPr="003E1CA0">
        <w:rPr>
          <w:rFonts w:ascii="Times New Roman" w:hAnsi="Times New Roman" w:cs="Times New Roman"/>
          <w:sz w:val="28"/>
          <w:szCs w:val="28"/>
        </w:rPr>
        <w:t>МП</w:t>
      </w:r>
      <w:r w:rsidRPr="003E1CA0">
        <w:rPr>
          <w:rFonts w:ascii="Times New Roman" w:hAnsi="Times New Roman" w:cs="Times New Roman"/>
          <w:snapToGrid w:val="0"/>
          <w:sz w:val="28"/>
          <w:szCs w:val="28"/>
        </w:rPr>
        <w:t xml:space="preserve"> </w:t>
      </w:r>
      <w:r w:rsidR="003E1CA0">
        <w:rPr>
          <w:rFonts w:ascii="Times New Roman" w:hAnsi="Times New Roman" w:cs="Times New Roman"/>
          <w:snapToGrid w:val="0"/>
          <w:sz w:val="28"/>
          <w:szCs w:val="28"/>
        </w:rPr>
        <w:tab/>
      </w:r>
      <w:r w:rsidR="003E1CA0">
        <w:rPr>
          <w:rFonts w:ascii="Times New Roman" w:hAnsi="Times New Roman" w:cs="Times New Roman"/>
          <w:snapToGrid w:val="0"/>
          <w:sz w:val="28"/>
          <w:szCs w:val="28"/>
        </w:rPr>
        <w:tab/>
      </w:r>
      <w:r w:rsidRPr="003E1CA0">
        <w:rPr>
          <w:rFonts w:ascii="Times New Roman" w:hAnsi="Times New Roman" w:cs="Times New Roman"/>
          <w:snapToGrid w:val="0"/>
          <w:sz w:val="28"/>
          <w:szCs w:val="28"/>
        </w:rPr>
        <w:t>«____» ___________ 20___ года</w:t>
      </w:r>
    </w:p>
    <w:p w:rsidR="00587847" w:rsidRDefault="00587847" w:rsidP="00CE23FE">
      <w:pPr>
        <w:ind w:left="5103" w:right="-1"/>
        <w:jc w:val="both"/>
        <w:outlineLvl w:val="0"/>
        <w:rPr>
          <w:sz w:val="28"/>
          <w:szCs w:val="28"/>
        </w:rPr>
      </w:pPr>
    </w:p>
    <w:p w:rsidR="00587847" w:rsidRDefault="00605389" w:rsidP="00CE23FE">
      <w:pPr>
        <w:ind w:left="5103" w:right="-1"/>
        <w:jc w:val="both"/>
        <w:outlineLvl w:val="0"/>
        <w:rPr>
          <w:sz w:val="28"/>
          <w:szCs w:val="28"/>
        </w:rPr>
      </w:pPr>
      <w:r w:rsidRPr="00014B85">
        <w:rPr>
          <w:sz w:val="28"/>
          <w:szCs w:val="28"/>
        </w:rPr>
        <w:lastRenderedPageBreak/>
        <w:t xml:space="preserve">Приложение </w:t>
      </w:r>
      <w:r w:rsidR="00CE23FE">
        <w:rPr>
          <w:sz w:val="28"/>
          <w:szCs w:val="28"/>
        </w:rPr>
        <w:t>№</w:t>
      </w:r>
      <w:r w:rsidR="00587847">
        <w:rPr>
          <w:sz w:val="28"/>
          <w:szCs w:val="28"/>
        </w:rPr>
        <w:t xml:space="preserve"> </w:t>
      </w:r>
      <w:r w:rsidR="00CE23FE">
        <w:rPr>
          <w:sz w:val="28"/>
          <w:szCs w:val="28"/>
        </w:rPr>
        <w:t xml:space="preserve">3 </w:t>
      </w:r>
    </w:p>
    <w:p w:rsidR="00605389" w:rsidRPr="00014B85" w:rsidRDefault="00CE23FE" w:rsidP="00CE23FE">
      <w:pPr>
        <w:ind w:left="5103" w:right="-1"/>
        <w:jc w:val="both"/>
        <w:outlineLvl w:val="0"/>
        <w:rPr>
          <w:sz w:val="28"/>
          <w:szCs w:val="28"/>
        </w:rPr>
      </w:pPr>
      <w:r>
        <w:rPr>
          <w:sz w:val="28"/>
          <w:szCs w:val="28"/>
        </w:rPr>
        <w:t xml:space="preserve">к </w:t>
      </w:r>
      <w:r w:rsidR="00605389">
        <w:rPr>
          <w:sz w:val="28"/>
          <w:szCs w:val="28"/>
        </w:rPr>
        <w:t>постановлению администрации муниципального образования город Новотроицк</w:t>
      </w:r>
    </w:p>
    <w:p w:rsidR="00605389" w:rsidRPr="00014B85" w:rsidRDefault="00CE23FE" w:rsidP="00CE23FE">
      <w:pPr>
        <w:ind w:left="5103" w:right="-1"/>
        <w:jc w:val="both"/>
        <w:rPr>
          <w:sz w:val="28"/>
          <w:szCs w:val="28"/>
        </w:rPr>
      </w:pPr>
      <w:r>
        <w:rPr>
          <w:sz w:val="28"/>
          <w:szCs w:val="28"/>
        </w:rPr>
        <w:t>от</w:t>
      </w:r>
      <w:r w:rsidR="00785F31">
        <w:rPr>
          <w:sz w:val="28"/>
          <w:szCs w:val="28"/>
        </w:rPr>
        <w:t xml:space="preserve"> 18.05.2015  </w:t>
      </w:r>
      <w:r w:rsidR="00605389">
        <w:rPr>
          <w:sz w:val="28"/>
          <w:szCs w:val="28"/>
        </w:rPr>
        <w:t xml:space="preserve">№ </w:t>
      </w:r>
      <w:r w:rsidR="00785F31">
        <w:rPr>
          <w:sz w:val="28"/>
          <w:szCs w:val="28"/>
        </w:rPr>
        <w:t>794-п</w:t>
      </w:r>
    </w:p>
    <w:p w:rsidR="00605389" w:rsidRDefault="00605389" w:rsidP="00605389">
      <w:pPr>
        <w:ind w:firstLine="540"/>
        <w:jc w:val="both"/>
        <w:rPr>
          <w:sz w:val="28"/>
          <w:szCs w:val="28"/>
        </w:rPr>
      </w:pPr>
    </w:p>
    <w:p w:rsidR="00CE23FE" w:rsidRPr="00014B85" w:rsidRDefault="00CE23FE" w:rsidP="00605389">
      <w:pPr>
        <w:ind w:firstLine="540"/>
        <w:jc w:val="both"/>
        <w:rPr>
          <w:sz w:val="28"/>
          <w:szCs w:val="28"/>
        </w:rPr>
      </w:pPr>
    </w:p>
    <w:p w:rsidR="0018742F" w:rsidRDefault="00605389" w:rsidP="00605389">
      <w:pPr>
        <w:pStyle w:val="ConsPlusTitle"/>
        <w:widowControl/>
        <w:jc w:val="center"/>
        <w:rPr>
          <w:b w:val="0"/>
          <w:sz w:val="28"/>
          <w:szCs w:val="28"/>
        </w:rPr>
      </w:pPr>
      <w:r w:rsidRPr="00014B85">
        <w:rPr>
          <w:b w:val="0"/>
          <w:sz w:val="28"/>
          <w:szCs w:val="28"/>
        </w:rPr>
        <w:t>Порядок</w:t>
      </w:r>
      <w:r>
        <w:rPr>
          <w:b w:val="0"/>
          <w:sz w:val="28"/>
          <w:szCs w:val="28"/>
        </w:rPr>
        <w:t xml:space="preserve"> </w:t>
      </w:r>
      <w:r w:rsidRPr="00014B85">
        <w:rPr>
          <w:b w:val="0"/>
          <w:sz w:val="28"/>
          <w:szCs w:val="28"/>
        </w:rPr>
        <w:t xml:space="preserve">предоставления грантов </w:t>
      </w:r>
    </w:p>
    <w:p w:rsidR="0018742F" w:rsidRDefault="00605389" w:rsidP="00605389">
      <w:pPr>
        <w:pStyle w:val="ConsPlusTitle"/>
        <w:widowControl/>
        <w:jc w:val="center"/>
        <w:rPr>
          <w:b w:val="0"/>
          <w:sz w:val="28"/>
          <w:szCs w:val="28"/>
        </w:rPr>
      </w:pPr>
      <w:r w:rsidRPr="00014B85">
        <w:rPr>
          <w:b w:val="0"/>
          <w:sz w:val="28"/>
          <w:szCs w:val="28"/>
        </w:rPr>
        <w:t>начинающим субъектам</w:t>
      </w:r>
      <w:r w:rsidR="0018742F">
        <w:rPr>
          <w:b w:val="0"/>
          <w:sz w:val="28"/>
          <w:szCs w:val="28"/>
        </w:rPr>
        <w:t xml:space="preserve"> </w:t>
      </w:r>
      <w:r w:rsidRPr="00014B85">
        <w:rPr>
          <w:b w:val="0"/>
          <w:sz w:val="28"/>
          <w:szCs w:val="28"/>
        </w:rPr>
        <w:t xml:space="preserve">малого </w:t>
      </w:r>
      <w:r>
        <w:rPr>
          <w:b w:val="0"/>
          <w:sz w:val="28"/>
          <w:szCs w:val="28"/>
        </w:rPr>
        <w:t xml:space="preserve">и среднего </w:t>
      </w:r>
      <w:r w:rsidRPr="00014B85">
        <w:rPr>
          <w:b w:val="0"/>
          <w:sz w:val="28"/>
          <w:szCs w:val="28"/>
        </w:rPr>
        <w:t xml:space="preserve">предпринимательства </w:t>
      </w:r>
      <w:r>
        <w:rPr>
          <w:b w:val="0"/>
          <w:sz w:val="28"/>
          <w:szCs w:val="28"/>
        </w:rPr>
        <w:t xml:space="preserve">муниципального образования город Новотроицк </w:t>
      </w:r>
    </w:p>
    <w:p w:rsidR="00605389" w:rsidRPr="00014B85" w:rsidRDefault="00605389" w:rsidP="00605389">
      <w:pPr>
        <w:pStyle w:val="ConsPlusTitle"/>
        <w:widowControl/>
        <w:jc w:val="center"/>
        <w:rPr>
          <w:b w:val="0"/>
          <w:sz w:val="28"/>
          <w:szCs w:val="28"/>
        </w:rPr>
      </w:pPr>
      <w:r>
        <w:rPr>
          <w:b w:val="0"/>
          <w:sz w:val="28"/>
          <w:szCs w:val="28"/>
        </w:rPr>
        <w:t>на соз</w:t>
      </w:r>
      <w:r w:rsidRPr="00014B85">
        <w:rPr>
          <w:b w:val="0"/>
          <w:sz w:val="28"/>
          <w:szCs w:val="28"/>
        </w:rPr>
        <w:t>дание и развитие собственного бизнеса</w:t>
      </w:r>
    </w:p>
    <w:p w:rsidR="00605389" w:rsidRPr="00014B85" w:rsidRDefault="00605389" w:rsidP="00605389">
      <w:pPr>
        <w:jc w:val="center"/>
        <w:rPr>
          <w:sz w:val="28"/>
          <w:szCs w:val="28"/>
        </w:rPr>
      </w:pPr>
    </w:p>
    <w:p w:rsidR="00605389" w:rsidRPr="00CA4209" w:rsidRDefault="00CE23FE" w:rsidP="00605389">
      <w:pPr>
        <w:pStyle w:val="ConsPlusTitle"/>
        <w:widowControl/>
        <w:ind w:firstLine="700"/>
        <w:jc w:val="both"/>
        <w:rPr>
          <w:b w:val="0"/>
          <w:sz w:val="28"/>
          <w:szCs w:val="28"/>
        </w:rPr>
      </w:pPr>
      <w:r>
        <w:rPr>
          <w:b w:val="0"/>
          <w:sz w:val="28"/>
          <w:szCs w:val="28"/>
        </w:rPr>
        <w:t>1.</w:t>
      </w:r>
      <w:r w:rsidR="00485069">
        <w:rPr>
          <w:b w:val="0"/>
          <w:sz w:val="28"/>
          <w:szCs w:val="28"/>
        </w:rPr>
        <w:t xml:space="preserve"> </w:t>
      </w:r>
      <w:r w:rsidR="00605389" w:rsidRPr="00CA4209">
        <w:rPr>
          <w:b w:val="0"/>
          <w:sz w:val="28"/>
          <w:szCs w:val="28"/>
        </w:rPr>
        <w:t>Порядок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 (далее - Порядок) определяет механизм и условия предоставления грантов начинающим субъектам малого</w:t>
      </w:r>
      <w:r w:rsidR="00605389">
        <w:rPr>
          <w:b w:val="0"/>
          <w:sz w:val="28"/>
          <w:szCs w:val="28"/>
        </w:rPr>
        <w:t xml:space="preserve"> и среднего</w:t>
      </w:r>
      <w:r w:rsidR="00605389" w:rsidRPr="00CA4209">
        <w:rPr>
          <w:b w:val="0"/>
          <w:sz w:val="28"/>
          <w:szCs w:val="28"/>
        </w:rPr>
        <w:t xml:space="preserve"> предпринимательства</w:t>
      </w:r>
      <w:r w:rsidR="00605389">
        <w:rPr>
          <w:b w:val="0"/>
          <w:sz w:val="28"/>
          <w:szCs w:val="28"/>
        </w:rPr>
        <w:t xml:space="preserve"> (далее - субъекты)</w:t>
      </w:r>
      <w:r w:rsidR="00605389" w:rsidRPr="00CA4209">
        <w:rPr>
          <w:b w:val="0"/>
          <w:sz w:val="28"/>
          <w:szCs w:val="28"/>
        </w:rPr>
        <w:t xml:space="preserve">: индивидуальным предпринимателям и юридическим лицам на создание и развитие собственного бизнеса (далее – гранты).  </w:t>
      </w:r>
    </w:p>
    <w:p w:rsidR="00605389" w:rsidRDefault="00CE23FE" w:rsidP="00605389">
      <w:pPr>
        <w:tabs>
          <w:tab w:val="left" w:pos="1200"/>
          <w:tab w:val="left" w:pos="1400"/>
        </w:tabs>
        <w:spacing w:line="233" w:lineRule="auto"/>
        <w:ind w:firstLine="697"/>
        <w:jc w:val="both"/>
        <w:outlineLvl w:val="0"/>
        <w:rPr>
          <w:sz w:val="28"/>
          <w:szCs w:val="28"/>
        </w:rPr>
      </w:pPr>
      <w:r>
        <w:rPr>
          <w:sz w:val="28"/>
          <w:szCs w:val="28"/>
        </w:rPr>
        <w:t>2.</w:t>
      </w:r>
      <w:r w:rsidR="00485069">
        <w:rPr>
          <w:sz w:val="28"/>
          <w:szCs w:val="28"/>
        </w:rPr>
        <w:t xml:space="preserve"> </w:t>
      </w:r>
      <w:r w:rsidR="00605389">
        <w:rPr>
          <w:sz w:val="28"/>
          <w:szCs w:val="28"/>
        </w:rPr>
        <w:t>Условия предоставления Грантов:</w:t>
      </w:r>
    </w:p>
    <w:p w:rsidR="00605389" w:rsidRPr="00014B85" w:rsidRDefault="00605389" w:rsidP="00605389">
      <w:pPr>
        <w:widowControl w:val="0"/>
        <w:numPr>
          <w:ilvl w:val="0"/>
          <w:numId w:val="26"/>
        </w:numPr>
        <w:tabs>
          <w:tab w:val="left" w:pos="1000"/>
          <w:tab w:val="left" w:pos="1400"/>
          <w:tab w:val="num" w:pos="1500"/>
        </w:tabs>
        <w:overflowPunct w:val="0"/>
        <w:autoSpaceDE w:val="0"/>
        <w:autoSpaceDN w:val="0"/>
        <w:adjustRightInd w:val="0"/>
        <w:spacing w:line="233" w:lineRule="auto"/>
        <w:ind w:left="0" w:firstLine="700"/>
        <w:jc w:val="both"/>
        <w:textAlignment w:val="baseline"/>
        <w:outlineLvl w:val="0"/>
        <w:rPr>
          <w:sz w:val="28"/>
          <w:szCs w:val="28"/>
        </w:rPr>
      </w:pPr>
      <w:r>
        <w:rPr>
          <w:sz w:val="28"/>
          <w:szCs w:val="28"/>
        </w:rPr>
        <w:t>г</w:t>
      </w:r>
      <w:r w:rsidRPr="00014B85">
        <w:rPr>
          <w:sz w:val="28"/>
          <w:szCs w:val="28"/>
        </w:rPr>
        <w:t xml:space="preserve">ранты предоставляются начинающим субъектам малого предпринимательства </w:t>
      </w:r>
      <w:r w:rsidRPr="00014B85">
        <w:rPr>
          <w:sz w:val="28"/>
          <w:szCs w:val="28"/>
        </w:rPr>
        <w:softHyphen/>
        <w:t>– производителям товаров, работ, услуг</w:t>
      </w:r>
      <w:r>
        <w:rPr>
          <w:sz w:val="28"/>
          <w:szCs w:val="28"/>
        </w:rPr>
        <w:t xml:space="preserve"> </w:t>
      </w:r>
      <w:r w:rsidRPr="00014B85">
        <w:rPr>
          <w:sz w:val="28"/>
          <w:szCs w:val="28"/>
        </w:rPr>
        <w:t>(далее –</w:t>
      </w:r>
      <w:r>
        <w:rPr>
          <w:sz w:val="28"/>
          <w:szCs w:val="28"/>
        </w:rPr>
        <w:t xml:space="preserve"> </w:t>
      </w:r>
      <w:r w:rsidRPr="00014B85">
        <w:rPr>
          <w:sz w:val="28"/>
          <w:szCs w:val="28"/>
        </w:rPr>
        <w:t>субъекты)</w:t>
      </w:r>
      <w:r>
        <w:rPr>
          <w:sz w:val="28"/>
          <w:szCs w:val="28"/>
        </w:rPr>
        <w:t xml:space="preserve">, </w:t>
      </w:r>
      <w:r w:rsidRPr="00014B85">
        <w:rPr>
          <w:sz w:val="28"/>
          <w:szCs w:val="28"/>
        </w:rPr>
        <w:t>соответствующим критериям отнесения к субъектам малого предпринимательства, установленным статьей 4 Федерального закона от 24 июля</w:t>
      </w:r>
      <w:r>
        <w:rPr>
          <w:sz w:val="28"/>
          <w:szCs w:val="28"/>
        </w:rPr>
        <w:t xml:space="preserve"> </w:t>
      </w:r>
      <w:r w:rsidRPr="00014B85">
        <w:rPr>
          <w:sz w:val="28"/>
          <w:szCs w:val="28"/>
        </w:rPr>
        <w:t>2007 года</w:t>
      </w:r>
      <w:r>
        <w:rPr>
          <w:sz w:val="28"/>
          <w:szCs w:val="28"/>
        </w:rPr>
        <w:t xml:space="preserve"> </w:t>
      </w:r>
      <w:r w:rsidRPr="00014B85">
        <w:rPr>
          <w:sz w:val="28"/>
          <w:szCs w:val="28"/>
        </w:rPr>
        <w:t xml:space="preserve">№ 209-ФЗ «О развитии малого и среднего предпринимательства в Российской Федерации», и зарегистрированным на территории </w:t>
      </w:r>
      <w:r>
        <w:rPr>
          <w:sz w:val="28"/>
          <w:szCs w:val="28"/>
        </w:rPr>
        <w:t>муниципального образования город Новотроицк;</w:t>
      </w:r>
    </w:p>
    <w:p w:rsidR="00605389" w:rsidRPr="00014B85" w:rsidRDefault="00605389" w:rsidP="00605389">
      <w:pPr>
        <w:widowControl w:val="0"/>
        <w:numPr>
          <w:ilvl w:val="0"/>
          <w:numId w:val="26"/>
        </w:numPr>
        <w:tabs>
          <w:tab w:val="left" w:pos="1000"/>
          <w:tab w:val="num" w:pos="1500"/>
        </w:tabs>
        <w:overflowPunct w:val="0"/>
        <w:autoSpaceDE w:val="0"/>
        <w:autoSpaceDN w:val="0"/>
        <w:adjustRightInd w:val="0"/>
        <w:spacing w:line="233" w:lineRule="auto"/>
        <w:ind w:left="0" w:firstLine="700"/>
        <w:jc w:val="both"/>
        <w:textAlignment w:val="baseline"/>
        <w:rPr>
          <w:sz w:val="28"/>
          <w:szCs w:val="28"/>
        </w:rPr>
      </w:pPr>
      <w:r>
        <w:rPr>
          <w:sz w:val="28"/>
          <w:szCs w:val="28"/>
        </w:rPr>
        <w:t>г</w:t>
      </w:r>
      <w:r w:rsidRPr="00014B85">
        <w:rPr>
          <w:sz w:val="28"/>
          <w:szCs w:val="28"/>
        </w:rPr>
        <w:t xml:space="preserve">ранты предоставляются на безвозмездной и безвозвратной основе на условиях долевого финансирования субъектом не менее 15 процентов от размера получаемого гранта. Сумма гранта не может превышать </w:t>
      </w:r>
      <w:r>
        <w:rPr>
          <w:sz w:val="28"/>
          <w:szCs w:val="28"/>
        </w:rPr>
        <w:t xml:space="preserve">                        </w:t>
      </w:r>
      <w:r w:rsidRPr="00014B85">
        <w:rPr>
          <w:sz w:val="28"/>
          <w:szCs w:val="28"/>
        </w:rPr>
        <w:t>300 тыс. рублей для одного субъекта</w:t>
      </w:r>
      <w:r>
        <w:rPr>
          <w:sz w:val="28"/>
          <w:szCs w:val="28"/>
        </w:rPr>
        <w:t>;</w:t>
      </w:r>
    </w:p>
    <w:p w:rsidR="00605389" w:rsidRPr="00014B85" w:rsidRDefault="00605389" w:rsidP="00605389">
      <w:pPr>
        <w:widowControl w:val="0"/>
        <w:numPr>
          <w:ilvl w:val="0"/>
          <w:numId w:val="26"/>
        </w:numPr>
        <w:tabs>
          <w:tab w:val="left" w:pos="1000"/>
          <w:tab w:val="num" w:pos="1500"/>
        </w:tabs>
        <w:overflowPunct w:val="0"/>
        <w:autoSpaceDE w:val="0"/>
        <w:autoSpaceDN w:val="0"/>
        <w:adjustRightInd w:val="0"/>
        <w:spacing w:line="233" w:lineRule="auto"/>
        <w:ind w:left="0" w:firstLine="700"/>
        <w:jc w:val="both"/>
        <w:textAlignment w:val="baseline"/>
        <w:rPr>
          <w:sz w:val="28"/>
          <w:szCs w:val="28"/>
        </w:rPr>
      </w:pPr>
      <w:r>
        <w:rPr>
          <w:sz w:val="28"/>
          <w:szCs w:val="28"/>
        </w:rPr>
        <w:t>г</w:t>
      </w:r>
      <w:r w:rsidRPr="00014B85">
        <w:rPr>
          <w:sz w:val="28"/>
          <w:szCs w:val="28"/>
        </w:rPr>
        <w:t>ранты предоставляются субъектам, прошедшим краткосрочное обучение основам п</w:t>
      </w:r>
      <w:r w:rsidR="000D1757">
        <w:rPr>
          <w:sz w:val="28"/>
          <w:szCs w:val="28"/>
        </w:rPr>
        <w:t xml:space="preserve">редпринимательской деятельности, которое подтверждается наличием </w:t>
      </w:r>
      <w:r w:rsidR="00D6006F">
        <w:rPr>
          <w:sz w:val="28"/>
          <w:szCs w:val="28"/>
        </w:rPr>
        <w:t>документа,</w:t>
      </w:r>
      <w:r w:rsidR="000B1967">
        <w:rPr>
          <w:sz w:val="28"/>
          <w:szCs w:val="28"/>
        </w:rPr>
        <w:t xml:space="preserve"> </w:t>
      </w:r>
      <w:r w:rsidR="00D6006F">
        <w:rPr>
          <w:sz w:val="28"/>
          <w:szCs w:val="28"/>
        </w:rPr>
        <w:t>свидетельствующего</w:t>
      </w:r>
      <w:r w:rsidR="000D1757">
        <w:rPr>
          <w:sz w:val="28"/>
          <w:szCs w:val="28"/>
        </w:rPr>
        <w:t xml:space="preserve"> о прохождении такого обучения. </w:t>
      </w:r>
      <w:proofErr w:type="gramStart"/>
      <w:r w:rsidRPr="00014B85">
        <w:rPr>
          <w:sz w:val="28"/>
          <w:szCs w:val="28"/>
        </w:rPr>
        <w:t>Прохождение краткосрочного обучения не требуется для претендентов, имеющих диплом о высшем юридическом и (или) экономическом образовании либо о профильной переподготовке</w:t>
      </w:r>
      <w:r>
        <w:rPr>
          <w:sz w:val="28"/>
          <w:szCs w:val="28"/>
        </w:rPr>
        <w:t>;</w:t>
      </w:r>
      <w:r w:rsidRPr="00014B85">
        <w:rPr>
          <w:sz w:val="28"/>
          <w:szCs w:val="28"/>
        </w:rPr>
        <w:t xml:space="preserve"> </w:t>
      </w:r>
      <w:proofErr w:type="gramEnd"/>
    </w:p>
    <w:p w:rsidR="00605389" w:rsidRDefault="00605389" w:rsidP="00605389">
      <w:pPr>
        <w:widowControl w:val="0"/>
        <w:numPr>
          <w:ilvl w:val="0"/>
          <w:numId w:val="26"/>
        </w:numPr>
        <w:tabs>
          <w:tab w:val="left" w:pos="1000"/>
          <w:tab w:val="num" w:pos="1500"/>
        </w:tabs>
        <w:overflowPunct w:val="0"/>
        <w:autoSpaceDE w:val="0"/>
        <w:autoSpaceDN w:val="0"/>
        <w:adjustRightInd w:val="0"/>
        <w:spacing w:line="233" w:lineRule="auto"/>
        <w:ind w:left="0" w:firstLine="700"/>
        <w:jc w:val="both"/>
        <w:textAlignment w:val="baseline"/>
        <w:rPr>
          <w:sz w:val="28"/>
          <w:szCs w:val="28"/>
        </w:rPr>
      </w:pPr>
      <w:r>
        <w:rPr>
          <w:sz w:val="28"/>
          <w:szCs w:val="28"/>
        </w:rPr>
        <w:t>г</w:t>
      </w:r>
      <w:r w:rsidRPr="00014B85">
        <w:rPr>
          <w:sz w:val="28"/>
          <w:szCs w:val="28"/>
        </w:rPr>
        <w:t>ранты предоставляются субъектам, срок государственной регистрации в качестве индивидуального предпринимателя или юридического лица которых составляет на момент обращения за поддержкой не более одного календарного года</w:t>
      </w:r>
      <w:r>
        <w:rPr>
          <w:sz w:val="28"/>
          <w:szCs w:val="28"/>
        </w:rPr>
        <w:t>;</w:t>
      </w:r>
    </w:p>
    <w:p w:rsidR="00605389" w:rsidRPr="00014B85" w:rsidRDefault="00605389" w:rsidP="00605389">
      <w:pPr>
        <w:widowControl w:val="0"/>
        <w:numPr>
          <w:ilvl w:val="0"/>
          <w:numId w:val="26"/>
        </w:numPr>
        <w:tabs>
          <w:tab w:val="left" w:pos="1000"/>
          <w:tab w:val="num" w:pos="1500"/>
        </w:tabs>
        <w:overflowPunct w:val="0"/>
        <w:autoSpaceDE w:val="0"/>
        <w:autoSpaceDN w:val="0"/>
        <w:adjustRightInd w:val="0"/>
        <w:spacing w:line="233" w:lineRule="auto"/>
        <w:ind w:left="0" w:firstLine="700"/>
        <w:jc w:val="both"/>
        <w:textAlignment w:val="baseline"/>
        <w:rPr>
          <w:sz w:val="28"/>
          <w:szCs w:val="28"/>
        </w:rPr>
      </w:pPr>
      <w:r>
        <w:rPr>
          <w:sz w:val="28"/>
          <w:szCs w:val="28"/>
        </w:rPr>
        <w:t>г</w:t>
      </w:r>
      <w:r w:rsidRPr="004F4371">
        <w:rPr>
          <w:sz w:val="28"/>
          <w:szCs w:val="28"/>
        </w:rPr>
        <w:t>ранты предоставляются субъектам на финансирование расходов, связанных с началом их предпринимательской деятельности</w:t>
      </w:r>
      <w:r>
        <w:rPr>
          <w:sz w:val="28"/>
          <w:szCs w:val="28"/>
        </w:rPr>
        <w:t>;</w:t>
      </w:r>
    </w:p>
    <w:p w:rsidR="00605389" w:rsidRPr="00014B85" w:rsidRDefault="00605389" w:rsidP="00605389">
      <w:pPr>
        <w:widowControl w:val="0"/>
        <w:numPr>
          <w:ilvl w:val="0"/>
          <w:numId w:val="26"/>
        </w:numPr>
        <w:tabs>
          <w:tab w:val="left" w:pos="1000"/>
          <w:tab w:val="num" w:pos="1500"/>
        </w:tabs>
        <w:overflowPunct w:val="0"/>
        <w:autoSpaceDE w:val="0"/>
        <w:autoSpaceDN w:val="0"/>
        <w:adjustRightInd w:val="0"/>
        <w:spacing w:line="233" w:lineRule="auto"/>
        <w:ind w:left="0" w:firstLine="700"/>
        <w:jc w:val="both"/>
        <w:textAlignment w:val="baseline"/>
        <w:rPr>
          <w:sz w:val="28"/>
          <w:szCs w:val="28"/>
        </w:rPr>
      </w:pPr>
      <w:r>
        <w:rPr>
          <w:sz w:val="28"/>
          <w:szCs w:val="28"/>
        </w:rPr>
        <w:t>к</w:t>
      </w:r>
      <w:r w:rsidRPr="00014B85">
        <w:rPr>
          <w:sz w:val="28"/>
          <w:szCs w:val="28"/>
        </w:rPr>
        <w:t xml:space="preserve">аждый субъект может быть участником отбора на предоставление грантов по одному </w:t>
      </w:r>
      <w:proofErr w:type="spellStart"/>
      <w:proofErr w:type="gramStart"/>
      <w:r>
        <w:rPr>
          <w:sz w:val="28"/>
          <w:szCs w:val="28"/>
        </w:rPr>
        <w:t>бизнес-проекту</w:t>
      </w:r>
      <w:proofErr w:type="spellEnd"/>
      <w:proofErr w:type="gramEnd"/>
      <w:r w:rsidRPr="00014B85">
        <w:rPr>
          <w:sz w:val="28"/>
          <w:szCs w:val="28"/>
        </w:rPr>
        <w:t>.</w:t>
      </w:r>
    </w:p>
    <w:p w:rsidR="00605389" w:rsidRPr="004F4371" w:rsidRDefault="00CE23FE" w:rsidP="008F2AFF">
      <w:pPr>
        <w:ind w:firstLine="709"/>
        <w:jc w:val="both"/>
        <w:rPr>
          <w:sz w:val="28"/>
          <w:szCs w:val="28"/>
        </w:rPr>
      </w:pPr>
      <w:r>
        <w:rPr>
          <w:sz w:val="28"/>
          <w:szCs w:val="28"/>
        </w:rPr>
        <w:t>3.</w:t>
      </w:r>
      <w:r w:rsidR="00485069">
        <w:rPr>
          <w:sz w:val="28"/>
          <w:szCs w:val="28"/>
        </w:rPr>
        <w:t xml:space="preserve"> </w:t>
      </w:r>
      <w:r w:rsidR="00605389" w:rsidRPr="004F4371">
        <w:rPr>
          <w:sz w:val="28"/>
          <w:szCs w:val="28"/>
        </w:rPr>
        <w:t xml:space="preserve">Целью предоставления грантов являются увеличение количества субъектов малого предпринимательства на территории муниципального </w:t>
      </w:r>
      <w:r w:rsidR="00605389" w:rsidRPr="004F4371">
        <w:rPr>
          <w:sz w:val="28"/>
          <w:szCs w:val="28"/>
        </w:rPr>
        <w:lastRenderedPageBreak/>
        <w:t>образования город Новотроицк по приоритетным направлениям развития,  установленны</w:t>
      </w:r>
      <w:r w:rsidR="00605389">
        <w:rPr>
          <w:sz w:val="28"/>
          <w:szCs w:val="28"/>
        </w:rPr>
        <w:t>м</w:t>
      </w:r>
      <w:r w:rsidR="00605389" w:rsidRPr="004F4371">
        <w:rPr>
          <w:sz w:val="28"/>
          <w:szCs w:val="28"/>
        </w:rPr>
        <w:t xml:space="preserve"> муниципальной программой </w:t>
      </w:r>
      <w:r w:rsidR="00605389" w:rsidRPr="00160CB9">
        <w:rPr>
          <w:sz w:val="28"/>
          <w:szCs w:val="28"/>
        </w:rPr>
        <w:t>«</w:t>
      </w:r>
      <w:r w:rsidR="00605389">
        <w:rPr>
          <w:sz w:val="28"/>
          <w:szCs w:val="28"/>
        </w:rPr>
        <w:t>Экономическое развитие  муниципального образования  город  Новотроицк на 2015-2020 годы».</w:t>
      </w:r>
      <w:r w:rsidR="00605389" w:rsidRPr="004F4371">
        <w:rPr>
          <w:sz w:val="28"/>
          <w:szCs w:val="28"/>
        </w:rPr>
        <w:t xml:space="preserve"> </w:t>
      </w:r>
    </w:p>
    <w:p w:rsidR="00605389" w:rsidRPr="00014B85" w:rsidRDefault="00605389" w:rsidP="00605389">
      <w:pPr>
        <w:ind w:firstLine="700"/>
        <w:jc w:val="both"/>
        <w:rPr>
          <w:sz w:val="28"/>
          <w:szCs w:val="28"/>
        </w:rPr>
      </w:pPr>
      <w:r w:rsidRPr="00014B85">
        <w:rPr>
          <w:sz w:val="28"/>
          <w:szCs w:val="28"/>
        </w:rPr>
        <w:t>4.</w:t>
      </w:r>
      <w:r w:rsidR="00587847">
        <w:rPr>
          <w:sz w:val="28"/>
          <w:szCs w:val="28"/>
        </w:rPr>
        <w:t xml:space="preserve"> </w:t>
      </w:r>
      <w:r w:rsidRPr="00014B85">
        <w:rPr>
          <w:sz w:val="28"/>
          <w:szCs w:val="28"/>
        </w:rPr>
        <w:t>Гранты не предоставляются субъектам:</w:t>
      </w:r>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н</w:t>
      </w:r>
      <w:r w:rsidRPr="00014B85">
        <w:rPr>
          <w:sz w:val="28"/>
          <w:szCs w:val="28"/>
        </w:rPr>
        <w:t>аходящимся в стадии реорганизации, ликвидации или банкротства в соответствии с законодательством Российской Федерации;</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и</w:t>
      </w:r>
      <w:r w:rsidRPr="00014B85">
        <w:rPr>
          <w:sz w:val="28"/>
          <w:szCs w:val="28"/>
        </w:rPr>
        <w:t>меющим задолженность по налоговым платежам в бюджеты всех уровней и в</w:t>
      </w:r>
      <w:r w:rsidR="002B6D44">
        <w:rPr>
          <w:sz w:val="28"/>
          <w:szCs w:val="28"/>
        </w:rPr>
        <w:t xml:space="preserve"> </w:t>
      </w:r>
      <w:r w:rsidR="002B6D44" w:rsidRPr="00CE23FE">
        <w:rPr>
          <w:color w:val="0070C0"/>
          <w:sz w:val="28"/>
          <w:szCs w:val="28"/>
        </w:rPr>
        <w:t>государственные</w:t>
      </w:r>
      <w:r w:rsidRPr="00014B85">
        <w:rPr>
          <w:sz w:val="28"/>
          <w:szCs w:val="28"/>
        </w:rPr>
        <w:t xml:space="preserve"> внебюджетные фонды;</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r>
        <w:rPr>
          <w:sz w:val="28"/>
          <w:szCs w:val="28"/>
        </w:rPr>
        <w:t>н</w:t>
      </w:r>
      <w:r w:rsidRPr="00014B85">
        <w:rPr>
          <w:sz w:val="28"/>
          <w:szCs w:val="28"/>
        </w:rPr>
        <w:t xml:space="preserve">е </w:t>
      </w:r>
      <w:proofErr w:type="gramStart"/>
      <w:r w:rsidRPr="00014B85">
        <w:rPr>
          <w:sz w:val="28"/>
          <w:szCs w:val="28"/>
        </w:rPr>
        <w:t>зарегистрированным</w:t>
      </w:r>
      <w:proofErr w:type="gramEnd"/>
      <w:r w:rsidRPr="00014B85">
        <w:rPr>
          <w:sz w:val="28"/>
          <w:szCs w:val="28"/>
        </w:rPr>
        <w:t xml:space="preserve"> на территории </w:t>
      </w:r>
      <w:r>
        <w:rPr>
          <w:sz w:val="28"/>
          <w:szCs w:val="28"/>
        </w:rPr>
        <w:t>муниципального образования город Новотроицк;</w:t>
      </w:r>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кредитными организациями,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участниками соглашений о разделе продукции;</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я</w:t>
      </w:r>
      <w:r w:rsidRPr="00014B85">
        <w:rPr>
          <w:sz w:val="28"/>
          <w:szCs w:val="28"/>
        </w:rPr>
        <w:t>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605389" w:rsidRPr="00014B85" w:rsidRDefault="00605389" w:rsidP="00605389">
      <w:pPr>
        <w:widowControl w:val="0"/>
        <w:numPr>
          <w:ilvl w:val="0"/>
          <w:numId w:val="3"/>
        </w:numPr>
        <w:tabs>
          <w:tab w:val="clear" w:pos="1920"/>
          <w:tab w:val="num" w:pos="1000"/>
        </w:tabs>
        <w:overflowPunct w:val="0"/>
        <w:autoSpaceDE w:val="0"/>
        <w:autoSpaceDN w:val="0"/>
        <w:adjustRightInd w:val="0"/>
        <w:ind w:left="0" w:firstLine="700"/>
        <w:jc w:val="both"/>
        <w:textAlignment w:val="baseline"/>
        <w:rPr>
          <w:sz w:val="28"/>
          <w:szCs w:val="28"/>
        </w:rPr>
      </w:pPr>
      <w:proofErr w:type="gramStart"/>
      <w:r>
        <w:rPr>
          <w:sz w:val="28"/>
          <w:szCs w:val="28"/>
        </w:rPr>
        <w:t>о</w:t>
      </w:r>
      <w:r w:rsidRPr="00014B85">
        <w:rPr>
          <w:sz w:val="28"/>
          <w:szCs w:val="28"/>
        </w:rPr>
        <w:t>существляющим</w:t>
      </w:r>
      <w:proofErr w:type="gramEnd"/>
      <w:r w:rsidRPr="00014B85">
        <w:rPr>
          <w:sz w:val="28"/>
          <w:szCs w:val="28"/>
        </w:rPr>
        <w:t xml:space="preserve"> предпринимательскую деятельность в сфере игорного бизнеса.</w:t>
      </w:r>
    </w:p>
    <w:p w:rsidR="00605389" w:rsidRPr="00014B85" w:rsidRDefault="00605389" w:rsidP="00605389">
      <w:pPr>
        <w:ind w:firstLine="709"/>
        <w:jc w:val="both"/>
        <w:rPr>
          <w:sz w:val="28"/>
          <w:szCs w:val="28"/>
        </w:rPr>
      </w:pPr>
      <w:r w:rsidRPr="00014B85">
        <w:rPr>
          <w:sz w:val="28"/>
          <w:szCs w:val="28"/>
        </w:rPr>
        <w:t>5.</w:t>
      </w:r>
      <w:r w:rsidR="00587847">
        <w:rPr>
          <w:sz w:val="28"/>
          <w:szCs w:val="28"/>
        </w:rPr>
        <w:t xml:space="preserve"> </w:t>
      </w:r>
      <w:r w:rsidRPr="00014B85">
        <w:rPr>
          <w:sz w:val="28"/>
          <w:szCs w:val="28"/>
        </w:rPr>
        <w:t>Причинами отказа в предоставлении гранта являются:</w:t>
      </w:r>
    </w:p>
    <w:p w:rsidR="00605389" w:rsidRPr="00014B85" w:rsidRDefault="00605389" w:rsidP="00605389">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установление факта представления субъектом недостоверных сведений;</w:t>
      </w:r>
    </w:p>
    <w:p w:rsidR="00605389" w:rsidRPr="00014B85" w:rsidRDefault="00605389" w:rsidP="00605389">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 xml:space="preserve">несоответствие субъекта условиям, установленным в пункте </w:t>
      </w:r>
      <w:r>
        <w:rPr>
          <w:sz w:val="28"/>
          <w:szCs w:val="28"/>
        </w:rPr>
        <w:t>4</w:t>
      </w:r>
      <w:r w:rsidRPr="00014B85">
        <w:rPr>
          <w:sz w:val="28"/>
          <w:szCs w:val="28"/>
        </w:rPr>
        <w:t xml:space="preserve"> настоящего Порядка;</w:t>
      </w:r>
    </w:p>
    <w:p w:rsidR="00605389" w:rsidRPr="00014B85" w:rsidRDefault="00605389" w:rsidP="00605389">
      <w:pPr>
        <w:widowControl w:val="0"/>
        <w:numPr>
          <w:ilvl w:val="0"/>
          <w:numId w:val="4"/>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 xml:space="preserve">оценка </w:t>
      </w:r>
      <w:proofErr w:type="spellStart"/>
      <w:proofErr w:type="gramStart"/>
      <w:r w:rsidRPr="00014B85">
        <w:rPr>
          <w:sz w:val="28"/>
          <w:szCs w:val="28"/>
        </w:rPr>
        <w:t>бизнес-</w:t>
      </w:r>
      <w:r>
        <w:rPr>
          <w:sz w:val="28"/>
          <w:szCs w:val="28"/>
        </w:rPr>
        <w:t>проекта</w:t>
      </w:r>
      <w:proofErr w:type="spellEnd"/>
      <w:proofErr w:type="gramEnd"/>
      <w:r>
        <w:rPr>
          <w:sz w:val="28"/>
          <w:szCs w:val="28"/>
        </w:rPr>
        <w:t xml:space="preserve"> субъекта</w:t>
      </w:r>
      <w:r w:rsidRPr="00014B85">
        <w:rPr>
          <w:sz w:val="28"/>
          <w:szCs w:val="28"/>
        </w:rPr>
        <w:t xml:space="preserve"> ниже </w:t>
      </w:r>
      <w:r>
        <w:rPr>
          <w:sz w:val="28"/>
          <w:szCs w:val="28"/>
        </w:rPr>
        <w:t xml:space="preserve">10 </w:t>
      </w:r>
      <w:r w:rsidRPr="00014B85">
        <w:rPr>
          <w:sz w:val="28"/>
          <w:szCs w:val="28"/>
        </w:rPr>
        <w:t>баллов.</w:t>
      </w:r>
    </w:p>
    <w:p w:rsidR="00605389" w:rsidRPr="00014B85" w:rsidRDefault="00605389" w:rsidP="00605389">
      <w:pPr>
        <w:pStyle w:val="ConsPlusNormal"/>
        <w:widowControl/>
        <w:ind w:firstLine="700"/>
        <w:jc w:val="both"/>
        <w:rPr>
          <w:rFonts w:ascii="Times New Roman" w:hAnsi="Times New Roman" w:cs="Times New Roman"/>
          <w:sz w:val="28"/>
          <w:szCs w:val="28"/>
        </w:rPr>
      </w:pPr>
      <w:r w:rsidRPr="0075747A">
        <w:rPr>
          <w:rFonts w:ascii="Times New Roman" w:hAnsi="Times New Roman" w:cs="Times New Roman"/>
          <w:sz w:val="28"/>
          <w:szCs w:val="28"/>
        </w:rPr>
        <w:t>6</w:t>
      </w:r>
      <w:r w:rsidRPr="0075747A">
        <w:rPr>
          <w:sz w:val="28"/>
          <w:szCs w:val="28"/>
        </w:rPr>
        <w:t>.</w:t>
      </w:r>
      <w:r w:rsidR="00587847">
        <w:rPr>
          <w:sz w:val="28"/>
          <w:szCs w:val="28"/>
        </w:rPr>
        <w:t xml:space="preserve"> </w:t>
      </w:r>
      <w:r w:rsidRPr="005C2EC0">
        <w:rPr>
          <w:rFonts w:ascii="Times New Roman" w:hAnsi="Times New Roman" w:cs="Times New Roman"/>
          <w:sz w:val="28"/>
          <w:szCs w:val="28"/>
        </w:rPr>
        <w:t xml:space="preserve">Организатором проведения отбора субъектов в целях предоставления им грантов </w:t>
      </w:r>
      <w:r w:rsidRPr="00A857DF">
        <w:rPr>
          <w:rFonts w:ascii="Times New Roman" w:hAnsi="Times New Roman" w:cs="Times New Roman"/>
          <w:sz w:val="28"/>
          <w:szCs w:val="28"/>
        </w:rPr>
        <w:t xml:space="preserve">является </w:t>
      </w:r>
      <w:r>
        <w:rPr>
          <w:rFonts w:ascii="Times New Roman" w:hAnsi="Times New Roman" w:cs="Times New Roman"/>
          <w:sz w:val="28"/>
          <w:szCs w:val="28"/>
        </w:rPr>
        <w:t xml:space="preserve">отдел </w:t>
      </w:r>
      <w:r w:rsidR="000B1967">
        <w:rPr>
          <w:rFonts w:ascii="Times New Roman" w:hAnsi="Times New Roman" w:cs="Times New Roman"/>
          <w:sz w:val="28"/>
          <w:szCs w:val="28"/>
        </w:rPr>
        <w:t>перспективного развития и экономического мониторинга</w:t>
      </w:r>
      <w:r>
        <w:rPr>
          <w:rFonts w:ascii="Times New Roman" w:hAnsi="Times New Roman" w:cs="Times New Roman"/>
          <w:sz w:val="28"/>
          <w:szCs w:val="28"/>
        </w:rPr>
        <w:t xml:space="preserve"> </w:t>
      </w:r>
      <w:r w:rsidRPr="00116C6E">
        <w:rPr>
          <w:rFonts w:ascii="Times New Roman" w:hAnsi="Times New Roman" w:cs="Times New Roman"/>
          <w:sz w:val="28"/>
          <w:szCs w:val="28"/>
        </w:rPr>
        <w:t>администрации м</w:t>
      </w:r>
      <w:r>
        <w:rPr>
          <w:rFonts w:ascii="Times New Roman" w:hAnsi="Times New Roman" w:cs="Times New Roman"/>
          <w:sz w:val="28"/>
          <w:szCs w:val="28"/>
        </w:rPr>
        <w:t>униципального образования город Новотроицк</w:t>
      </w:r>
      <w:r w:rsidRPr="005C2EC0">
        <w:rPr>
          <w:rFonts w:ascii="Times New Roman" w:hAnsi="Times New Roman" w:cs="Times New Roman"/>
          <w:sz w:val="28"/>
          <w:szCs w:val="28"/>
        </w:rPr>
        <w:t>.</w:t>
      </w:r>
    </w:p>
    <w:p w:rsidR="00605389" w:rsidRPr="00014B85" w:rsidRDefault="00CE23FE" w:rsidP="00605389">
      <w:pPr>
        <w:ind w:firstLine="709"/>
        <w:jc w:val="both"/>
        <w:rPr>
          <w:sz w:val="28"/>
          <w:szCs w:val="28"/>
        </w:rPr>
      </w:pPr>
      <w:r>
        <w:rPr>
          <w:sz w:val="28"/>
          <w:szCs w:val="28"/>
        </w:rPr>
        <w:t>7.</w:t>
      </w:r>
      <w:r w:rsidR="00587847">
        <w:rPr>
          <w:sz w:val="28"/>
          <w:szCs w:val="28"/>
        </w:rPr>
        <w:t xml:space="preserve"> </w:t>
      </w:r>
      <w:proofErr w:type="gramStart"/>
      <w:r w:rsidR="00605389" w:rsidRPr="00014B85">
        <w:rPr>
          <w:sz w:val="28"/>
          <w:szCs w:val="28"/>
        </w:rPr>
        <w:t>Для участия в отборе по предоставлению грантов одновременно с заявкой на участие</w:t>
      </w:r>
      <w:proofErr w:type="gramEnd"/>
      <w:r w:rsidR="00605389" w:rsidRPr="00014B85">
        <w:rPr>
          <w:sz w:val="28"/>
          <w:szCs w:val="28"/>
        </w:rPr>
        <w:t xml:space="preserve"> в отборе (приложение № 1 к настоящему Порядку) </w:t>
      </w:r>
      <w:r w:rsidR="00605389" w:rsidRPr="005C2EC0">
        <w:rPr>
          <w:sz w:val="28"/>
          <w:szCs w:val="28"/>
        </w:rPr>
        <w:t xml:space="preserve">субъекты </w:t>
      </w:r>
      <w:r w:rsidR="00605389" w:rsidRPr="00A857DF">
        <w:rPr>
          <w:sz w:val="28"/>
          <w:szCs w:val="28"/>
        </w:rPr>
        <w:t>представляют в отдел</w:t>
      </w:r>
      <w:r w:rsidR="00605389">
        <w:rPr>
          <w:sz w:val="28"/>
          <w:szCs w:val="28"/>
        </w:rPr>
        <w:t xml:space="preserve"> </w:t>
      </w:r>
      <w:r w:rsidR="004B1786">
        <w:rPr>
          <w:sz w:val="28"/>
          <w:szCs w:val="28"/>
        </w:rPr>
        <w:t>перспективного развития и экономического мониторинга</w:t>
      </w:r>
      <w:r w:rsidR="00605389">
        <w:rPr>
          <w:sz w:val="28"/>
          <w:szCs w:val="28"/>
        </w:rPr>
        <w:t xml:space="preserve"> </w:t>
      </w:r>
      <w:r w:rsidR="00605389" w:rsidRPr="00116C6E">
        <w:rPr>
          <w:sz w:val="28"/>
          <w:szCs w:val="28"/>
        </w:rPr>
        <w:t>администрации м</w:t>
      </w:r>
      <w:r w:rsidR="00605389">
        <w:rPr>
          <w:sz w:val="28"/>
          <w:szCs w:val="28"/>
        </w:rPr>
        <w:t>униципального образования город Новотроицк (каб.</w:t>
      </w:r>
      <w:r w:rsidR="004B1786">
        <w:rPr>
          <w:sz w:val="28"/>
          <w:szCs w:val="28"/>
        </w:rPr>
        <w:t>46,49</w:t>
      </w:r>
      <w:r w:rsidR="00605389">
        <w:rPr>
          <w:sz w:val="28"/>
          <w:szCs w:val="28"/>
        </w:rPr>
        <w:t>):</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ind w:left="0" w:firstLine="700"/>
        <w:jc w:val="both"/>
        <w:textAlignment w:val="baseline"/>
        <w:rPr>
          <w:sz w:val="28"/>
          <w:szCs w:val="28"/>
        </w:rPr>
      </w:pPr>
      <w:r>
        <w:rPr>
          <w:sz w:val="28"/>
          <w:szCs w:val="28"/>
        </w:rPr>
        <w:t xml:space="preserve">проект </w:t>
      </w:r>
      <w:r w:rsidRPr="00014B85">
        <w:rPr>
          <w:sz w:val="28"/>
          <w:szCs w:val="28"/>
        </w:rPr>
        <w:t>бизнес-план</w:t>
      </w:r>
      <w:r>
        <w:rPr>
          <w:sz w:val="28"/>
          <w:szCs w:val="28"/>
        </w:rPr>
        <w:t>а по созданию собственного бизнеса</w:t>
      </w:r>
      <w:r w:rsidRPr="00014B85">
        <w:rPr>
          <w:sz w:val="28"/>
          <w:szCs w:val="28"/>
        </w:rPr>
        <w:t xml:space="preserve"> (приложение № 2 к настоящему Порядку);</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ind w:left="0" w:firstLine="700"/>
        <w:jc w:val="both"/>
        <w:textAlignment w:val="baseline"/>
        <w:rPr>
          <w:sz w:val="28"/>
          <w:szCs w:val="28"/>
        </w:rPr>
      </w:pPr>
      <w:bookmarkStart w:id="1" w:name="OLE_LINK7"/>
      <w:bookmarkStart w:id="2" w:name="OLE_LINK8"/>
      <w:r w:rsidRPr="00014B85">
        <w:rPr>
          <w:sz w:val="28"/>
          <w:szCs w:val="28"/>
        </w:rPr>
        <w:t>копию документа о прохождении краткосрочного обучения основам предпринимательской деятельности или копию диплома о высшем юридическом или экономическом образовании субъекта;</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ind w:left="0" w:firstLine="700"/>
        <w:jc w:val="both"/>
        <w:textAlignment w:val="baseline"/>
        <w:rPr>
          <w:sz w:val="28"/>
          <w:szCs w:val="28"/>
        </w:rPr>
      </w:pPr>
      <w:r w:rsidRPr="00014B85">
        <w:rPr>
          <w:sz w:val="28"/>
          <w:szCs w:val="28"/>
        </w:rPr>
        <w:t xml:space="preserve">акт обследования по форме согласно приложению № 3 к настоящему Порядку; </w:t>
      </w:r>
    </w:p>
    <w:bookmarkEnd w:id="1"/>
    <w:bookmarkEnd w:id="2"/>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lastRenderedPageBreak/>
        <w:t>заверенную субъектом копию свидетельства о государственной регистрации юридического лица</w:t>
      </w:r>
      <w:r>
        <w:rPr>
          <w:sz w:val="28"/>
          <w:szCs w:val="28"/>
        </w:rPr>
        <w:t xml:space="preserve"> </w:t>
      </w:r>
      <w:r w:rsidRPr="00014B85">
        <w:rPr>
          <w:sz w:val="28"/>
          <w:szCs w:val="28"/>
        </w:rPr>
        <w:t>или заверенную субъектом копию свидетельства о государственной регистрации физического лица в качестве индивидуального предпринимателя;</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заверенную субъектом копию свидетельства о постановке на учет в налоговом органе;</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копии учредительных документов юридического лица, заверенные субъектом;</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содержащую сведения об основном виде экономической деятельности в соответствии с Общероссийским классификатором видов экономической деятельности, полученную не ранее чем за один месяц до даты подачи заявки;</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справку об отсутствии у субъекта задолженности по налогам, сборам и иным обязательным платежам в бюджетную систему Российской Федерации, заверенную налоговым органом</w:t>
      </w:r>
      <w:r>
        <w:rPr>
          <w:sz w:val="28"/>
          <w:szCs w:val="28"/>
        </w:rPr>
        <w:t>,</w:t>
      </w:r>
      <w:r w:rsidRPr="00014B85">
        <w:rPr>
          <w:sz w:val="28"/>
          <w:szCs w:val="28"/>
        </w:rPr>
        <w:t xml:space="preserve"> по форме № 39-1, полученн</w:t>
      </w:r>
      <w:r>
        <w:rPr>
          <w:sz w:val="28"/>
          <w:szCs w:val="28"/>
        </w:rPr>
        <w:t>ую</w:t>
      </w:r>
      <w:r w:rsidRPr="00014B85">
        <w:rPr>
          <w:sz w:val="28"/>
          <w:szCs w:val="28"/>
        </w:rPr>
        <w:t xml:space="preserve"> не ранее чем за один месяц до даты подачи заявки;</w:t>
      </w:r>
    </w:p>
    <w:p w:rsidR="00605389" w:rsidRPr="00014B85"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справки об отсутствии у субъекта задолженности по обязательным платежам в Фонд социального страхования и Пенсионный Фонд Российской Федерации,</w:t>
      </w:r>
      <w:r>
        <w:rPr>
          <w:sz w:val="28"/>
          <w:szCs w:val="28"/>
        </w:rPr>
        <w:t xml:space="preserve"> </w:t>
      </w:r>
      <w:r w:rsidRPr="00014B85">
        <w:rPr>
          <w:sz w:val="28"/>
          <w:szCs w:val="28"/>
        </w:rPr>
        <w:t>полученные не ранее чем за один месяц до даты подачи заявки;</w:t>
      </w:r>
    </w:p>
    <w:p w:rsidR="00605389"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 xml:space="preserve">заверенные субъектом копии документов, подтверждающих оплату произведенных расходов за счет средств </w:t>
      </w:r>
      <w:r>
        <w:rPr>
          <w:sz w:val="28"/>
          <w:szCs w:val="28"/>
        </w:rPr>
        <w:t xml:space="preserve">субъекта </w:t>
      </w:r>
      <w:r w:rsidRPr="00014B85">
        <w:rPr>
          <w:sz w:val="28"/>
          <w:szCs w:val="28"/>
        </w:rPr>
        <w:t xml:space="preserve">на реализацию проекта по созданию собственного </w:t>
      </w:r>
      <w:r>
        <w:rPr>
          <w:sz w:val="28"/>
          <w:szCs w:val="28"/>
        </w:rPr>
        <w:t xml:space="preserve">бизнеса </w:t>
      </w:r>
      <w:r w:rsidRPr="00014B85">
        <w:rPr>
          <w:sz w:val="28"/>
          <w:szCs w:val="28"/>
        </w:rPr>
        <w:t>(договоров, счетов-фактур, платежных поручений</w:t>
      </w:r>
      <w:r>
        <w:rPr>
          <w:sz w:val="28"/>
          <w:szCs w:val="28"/>
        </w:rPr>
        <w:t>, кассовых и товарных чеков</w:t>
      </w:r>
      <w:r w:rsidRPr="00014B85">
        <w:rPr>
          <w:sz w:val="28"/>
          <w:szCs w:val="28"/>
        </w:rPr>
        <w:t>);</w:t>
      </w:r>
    </w:p>
    <w:p w:rsidR="00605389" w:rsidRDefault="00605389" w:rsidP="00605389">
      <w:pPr>
        <w:widowControl w:val="0"/>
        <w:numPr>
          <w:ilvl w:val="0"/>
          <w:numId w:val="27"/>
        </w:numPr>
        <w:tabs>
          <w:tab w:val="clear" w:pos="1929"/>
          <w:tab w:val="num" w:pos="1000"/>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 xml:space="preserve">заверенную субъектом справку о создании новых и (или) сохранении действующих рабочих мест в результате реализации </w:t>
      </w:r>
      <w:proofErr w:type="spellStart"/>
      <w:proofErr w:type="gramStart"/>
      <w:r>
        <w:rPr>
          <w:sz w:val="28"/>
          <w:szCs w:val="28"/>
        </w:rPr>
        <w:t>бизнес-проекта</w:t>
      </w:r>
      <w:proofErr w:type="spellEnd"/>
      <w:proofErr w:type="gramEnd"/>
      <w:r w:rsidRPr="00014B85">
        <w:rPr>
          <w:sz w:val="28"/>
          <w:szCs w:val="28"/>
        </w:rPr>
        <w:t>.</w:t>
      </w:r>
    </w:p>
    <w:p w:rsidR="00605389" w:rsidRDefault="00605389" w:rsidP="00605389">
      <w:pPr>
        <w:spacing w:line="233" w:lineRule="auto"/>
        <w:ind w:firstLine="709"/>
        <w:jc w:val="both"/>
        <w:rPr>
          <w:sz w:val="28"/>
          <w:szCs w:val="28"/>
        </w:rPr>
      </w:pPr>
      <w:r>
        <w:rPr>
          <w:sz w:val="28"/>
          <w:szCs w:val="28"/>
        </w:rPr>
        <w:t>Пакет д</w:t>
      </w:r>
      <w:r w:rsidRPr="00014B85">
        <w:rPr>
          <w:sz w:val="28"/>
          <w:szCs w:val="28"/>
        </w:rPr>
        <w:t>окумент</w:t>
      </w:r>
      <w:r>
        <w:rPr>
          <w:sz w:val="28"/>
          <w:szCs w:val="28"/>
        </w:rPr>
        <w:t>ов</w:t>
      </w:r>
      <w:r w:rsidRPr="00014B85">
        <w:rPr>
          <w:sz w:val="28"/>
          <w:szCs w:val="28"/>
        </w:rPr>
        <w:t xml:space="preserve"> долж</w:t>
      </w:r>
      <w:r>
        <w:rPr>
          <w:sz w:val="28"/>
          <w:szCs w:val="28"/>
        </w:rPr>
        <w:t>е</w:t>
      </w:r>
      <w:r w:rsidRPr="00014B85">
        <w:rPr>
          <w:sz w:val="28"/>
          <w:szCs w:val="28"/>
        </w:rPr>
        <w:t>н быть прошит, пронумерован и скреплен печатью субъекта.</w:t>
      </w:r>
      <w:r>
        <w:rPr>
          <w:sz w:val="28"/>
          <w:szCs w:val="28"/>
        </w:rPr>
        <w:t xml:space="preserve"> </w:t>
      </w:r>
      <w:r w:rsidRPr="00014B85">
        <w:rPr>
          <w:sz w:val="28"/>
          <w:szCs w:val="28"/>
        </w:rPr>
        <w:t>Субъект несет полную ответственность за достоверность представленных документов.</w:t>
      </w:r>
      <w:r w:rsidRPr="00FA4BD8">
        <w:rPr>
          <w:sz w:val="28"/>
          <w:szCs w:val="28"/>
        </w:rPr>
        <w:t xml:space="preserve"> </w:t>
      </w:r>
    </w:p>
    <w:p w:rsidR="00071F64" w:rsidRPr="00071F64" w:rsidRDefault="00071F64" w:rsidP="00071F64">
      <w:pPr>
        <w:pStyle w:val="ConsPlusTitle"/>
        <w:widowControl/>
        <w:ind w:firstLine="708"/>
        <w:jc w:val="both"/>
        <w:rPr>
          <w:b w:val="0"/>
          <w:sz w:val="28"/>
          <w:szCs w:val="28"/>
        </w:rPr>
      </w:pPr>
      <w:r w:rsidRPr="00071F64">
        <w:rPr>
          <w:b w:val="0"/>
          <w:sz w:val="28"/>
          <w:szCs w:val="28"/>
        </w:rPr>
        <w:t xml:space="preserve">8. Прием документов, указанных в </w:t>
      </w:r>
      <w:hyperlink w:anchor="Par74" w:history="1">
        <w:r w:rsidRPr="00071F64">
          <w:rPr>
            <w:b w:val="0"/>
            <w:sz w:val="28"/>
            <w:szCs w:val="28"/>
          </w:rPr>
          <w:t>пункте 7</w:t>
        </w:r>
      </w:hyperlink>
      <w:r w:rsidRPr="00071F64">
        <w:rPr>
          <w:b w:val="0"/>
          <w:sz w:val="28"/>
          <w:szCs w:val="28"/>
        </w:rPr>
        <w:t xml:space="preserve"> настоящего Порядка, начинается со следующего дня после размещения информационного сообщения о начале приема документов на официальном сайте муниципального образования город Новотроицк, но не позднее 1 ноября</w:t>
      </w:r>
      <w:r>
        <w:rPr>
          <w:b w:val="0"/>
          <w:sz w:val="28"/>
          <w:szCs w:val="28"/>
        </w:rPr>
        <w:t xml:space="preserve"> текущего финансового года. </w:t>
      </w:r>
      <w:r w:rsidRPr="00071F64">
        <w:rPr>
          <w:b w:val="0"/>
          <w:sz w:val="28"/>
          <w:szCs w:val="28"/>
        </w:rPr>
        <w:t>Заявки на участие в конкурсном отборе по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 поданные после окончания срока их приема, не принимаются.</w:t>
      </w:r>
    </w:p>
    <w:p w:rsidR="00605389" w:rsidRDefault="00071F64" w:rsidP="00605389">
      <w:pPr>
        <w:spacing w:line="233" w:lineRule="auto"/>
        <w:ind w:firstLine="709"/>
        <w:jc w:val="both"/>
        <w:rPr>
          <w:sz w:val="28"/>
          <w:szCs w:val="28"/>
        </w:rPr>
      </w:pPr>
      <w:r>
        <w:rPr>
          <w:sz w:val="28"/>
          <w:szCs w:val="28"/>
        </w:rPr>
        <w:t>9</w:t>
      </w:r>
      <w:r w:rsidR="00CE23FE">
        <w:rPr>
          <w:sz w:val="28"/>
          <w:szCs w:val="28"/>
        </w:rPr>
        <w:t>.</w:t>
      </w:r>
      <w:r w:rsidR="00587847">
        <w:rPr>
          <w:sz w:val="28"/>
          <w:szCs w:val="28"/>
        </w:rPr>
        <w:t xml:space="preserve"> Пакет документов подается </w:t>
      </w:r>
      <w:r w:rsidR="00605389" w:rsidRPr="002922C9">
        <w:rPr>
          <w:sz w:val="28"/>
          <w:szCs w:val="28"/>
        </w:rPr>
        <w:t xml:space="preserve">в </w:t>
      </w:r>
      <w:r w:rsidR="004B1786" w:rsidRPr="00A857DF">
        <w:rPr>
          <w:sz w:val="28"/>
          <w:szCs w:val="28"/>
        </w:rPr>
        <w:t>отдел</w:t>
      </w:r>
      <w:r w:rsidR="004B1786">
        <w:rPr>
          <w:sz w:val="28"/>
          <w:szCs w:val="28"/>
        </w:rPr>
        <w:t xml:space="preserve"> перспективного развития и экономического мониторинга</w:t>
      </w:r>
      <w:r w:rsidR="004B1786" w:rsidRPr="00116C6E">
        <w:rPr>
          <w:sz w:val="28"/>
          <w:szCs w:val="28"/>
        </w:rPr>
        <w:t xml:space="preserve"> </w:t>
      </w:r>
      <w:r w:rsidR="00605389" w:rsidRPr="00116C6E">
        <w:rPr>
          <w:sz w:val="28"/>
          <w:szCs w:val="28"/>
        </w:rPr>
        <w:t>администрации м</w:t>
      </w:r>
      <w:r w:rsidR="00605389">
        <w:rPr>
          <w:sz w:val="28"/>
          <w:szCs w:val="28"/>
        </w:rPr>
        <w:t>униципального образования город Новотроицк</w:t>
      </w:r>
      <w:r w:rsidR="00605389" w:rsidRPr="002922C9">
        <w:rPr>
          <w:sz w:val="28"/>
          <w:szCs w:val="28"/>
        </w:rPr>
        <w:t xml:space="preserve">. </w:t>
      </w:r>
      <w:r w:rsidR="00605389" w:rsidRPr="00014B85">
        <w:rPr>
          <w:sz w:val="28"/>
          <w:szCs w:val="28"/>
        </w:rPr>
        <w:t xml:space="preserve">Заявки субъектов, поступившие в </w:t>
      </w:r>
      <w:r w:rsidR="004B1786" w:rsidRPr="00A857DF">
        <w:rPr>
          <w:sz w:val="28"/>
          <w:szCs w:val="28"/>
        </w:rPr>
        <w:t>отдел</w:t>
      </w:r>
      <w:r w:rsidR="004B1786">
        <w:rPr>
          <w:sz w:val="28"/>
          <w:szCs w:val="28"/>
        </w:rPr>
        <w:t xml:space="preserve"> перспективного развития и экономического мониторинга</w:t>
      </w:r>
      <w:r w:rsidR="00605389">
        <w:rPr>
          <w:sz w:val="28"/>
          <w:szCs w:val="28"/>
        </w:rPr>
        <w:t xml:space="preserve"> </w:t>
      </w:r>
      <w:r w:rsidR="00605389" w:rsidRPr="00116C6E">
        <w:rPr>
          <w:sz w:val="28"/>
          <w:szCs w:val="28"/>
        </w:rPr>
        <w:t>администрации м</w:t>
      </w:r>
      <w:r w:rsidR="00605389">
        <w:rPr>
          <w:sz w:val="28"/>
          <w:szCs w:val="28"/>
        </w:rPr>
        <w:t>униципального образования город Новотроицк</w:t>
      </w:r>
      <w:r w:rsidR="00605389" w:rsidRPr="00014B85">
        <w:rPr>
          <w:sz w:val="28"/>
          <w:szCs w:val="28"/>
        </w:rPr>
        <w:t>, подлежат регистрации. Журнал регистрации должен быть пронумерован, прошнурован и скреплен печатью</w:t>
      </w:r>
      <w:r w:rsidR="00605389">
        <w:rPr>
          <w:sz w:val="28"/>
          <w:szCs w:val="28"/>
        </w:rPr>
        <w:t>. П</w:t>
      </w:r>
      <w:r w:rsidR="00605389" w:rsidRPr="002922C9">
        <w:rPr>
          <w:sz w:val="28"/>
          <w:szCs w:val="28"/>
        </w:rPr>
        <w:t xml:space="preserve">осле регистрации в течение </w:t>
      </w:r>
      <w:r w:rsidR="00605389">
        <w:rPr>
          <w:sz w:val="28"/>
          <w:szCs w:val="28"/>
        </w:rPr>
        <w:t>20</w:t>
      </w:r>
      <w:r w:rsidR="00605389" w:rsidRPr="002922C9">
        <w:rPr>
          <w:sz w:val="28"/>
          <w:szCs w:val="28"/>
        </w:rPr>
        <w:t xml:space="preserve"> рабочих дней </w:t>
      </w:r>
      <w:r w:rsidR="004B1786" w:rsidRPr="00A857DF">
        <w:rPr>
          <w:sz w:val="28"/>
          <w:szCs w:val="28"/>
        </w:rPr>
        <w:t>отдел</w:t>
      </w:r>
      <w:r w:rsidR="004B1786">
        <w:rPr>
          <w:sz w:val="28"/>
          <w:szCs w:val="28"/>
        </w:rPr>
        <w:t xml:space="preserve"> перспективного развития и экономического мониторинга</w:t>
      </w:r>
      <w:r w:rsidR="00605389">
        <w:rPr>
          <w:sz w:val="28"/>
          <w:szCs w:val="28"/>
        </w:rPr>
        <w:t xml:space="preserve"> </w:t>
      </w:r>
      <w:r w:rsidR="00605389" w:rsidRPr="00116C6E">
        <w:rPr>
          <w:sz w:val="28"/>
          <w:szCs w:val="28"/>
        </w:rPr>
        <w:t>администрации м</w:t>
      </w:r>
      <w:r w:rsidR="00605389">
        <w:rPr>
          <w:sz w:val="28"/>
          <w:szCs w:val="28"/>
        </w:rPr>
        <w:t xml:space="preserve">униципального образования </w:t>
      </w:r>
      <w:r w:rsidR="00605389">
        <w:rPr>
          <w:sz w:val="28"/>
          <w:szCs w:val="28"/>
        </w:rPr>
        <w:lastRenderedPageBreak/>
        <w:t>город Новотроицк</w:t>
      </w:r>
      <w:r w:rsidR="00605389" w:rsidRPr="002922C9">
        <w:rPr>
          <w:sz w:val="28"/>
          <w:szCs w:val="28"/>
        </w:rPr>
        <w:t xml:space="preserve"> проводит экспертизу документов, указанных в пункте 7 настоящего Порядка, на их соответствие перечню,  соответствие условиям и целям получения гранта, </w:t>
      </w:r>
      <w:r w:rsidR="00605389">
        <w:rPr>
          <w:sz w:val="28"/>
          <w:szCs w:val="28"/>
        </w:rPr>
        <w:t>оф</w:t>
      </w:r>
      <w:r w:rsidR="00605389" w:rsidRPr="002922C9">
        <w:rPr>
          <w:sz w:val="28"/>
          <w:szCs w:val="28"/>
        </w:rPr>
        <w:t xml:space="preserve">ормления бизнес-плана, </w:t>
      </w:r>
      <w:r w:rsidR="00605389">
        <w:rPr>
          <w:sz w:val="28"/>
          <w:szCs w:val="28"/>
        </w:rPr>
        <w:t xml:space="preserve">проводит экономическую экспертизу представленных документов и </w:t>
      </w:r>
      <w:r w:rsidR="00605389" w:rsidRPr="002922C9">
        <w:rPr>
          <w:sz w:val="28"/>
          <w:szCs w:val="28"/>
        </w:rPr>
        <w:t>составляет</w:t>
      </w:r>
      <w:r w:rsidR="00605389">
        <w:rPr>
          <w:sz w:val="28"/>
          <w:szCs w:val="28"/>
        </w:rPr>
        <w:t xml:space="preserve"> экономическое заключение по </w:t>
      </w:r>
      <w:proofErr w:type="spellStart"/>
      <w:proofErr w:type="gramStart"/>
      <w:r w:rsidR="00605389">
        <w:rPr>
          <w:sz w:val="28"/>
          <w:szCs w:val="28"/>
        </w:rPr>
        <w:t>бизнес-проекту</w:t>
      </w:r>
      <w:proofErr w:type="spellEnd"/>
      <w:proofErr w:type="gramEnd"/>
      <w:r w:rsidR="00605389">
        <w:rPr>
          <w:sz w:val="28"/>
          <w:szCs w:val="28"/>
        </w:rPr>
        <w:t>.</w:t>
      </w:r>
    </w:p>
    <w:p w:rsidR="00605389" w:rsidRPr="00014B85" w:rsidRDefault="00605389" w:rsidP="00605389">
      <w:pPr>
        <w:pStyle w:val="ConsPlusNormal"/>
        <w:widowControl/>
        <w:ind w:firstLine="700"/>
        <w:jc w:val="both"/>
        <w:rPr>
          <w:rFonts w:ascii="Times New Roman" w:hAnsi="Times New Roman" w:cs="Times New Roman"/>
          <w:sz w:val="28"/>
          <w:szCs w:val="28"/>
        </w:rPr>
      </w:pPr>
      <w:r w:rsidRPr="00CA17B5">
        <w:rPr>
          <w:rFonts w:ascii="Times New Roman" w:hAnsi="Times New Roman" w:cs="Times New Roman"/>
          <w:sz w:val="28"/>
          <w:szCs w:val="28"/>
        </w:rPr>
        <w:t xml:space="preserve">Документы, составленные с нарушением установленного </w:t>
      </w:r>
      <w:r>
        <w:rPr>
          <w:rFonts w:ascii="Times New Roman" w:hAnsi="Times New Roman" w:cs="Times New Roman"/>
          <w:sz w:val="28"/>
          <w:szCs w:val="28"/>
        </w:rPr>
        <w:t>П</w:t>
      </w:r>
      <w:r w:rsidRPr="00CA17B5">
        <w:rPr>
          <w:rFonts w:ascii="Times New Roman" w:hAnsi="Times New Roman" w:cs="Times New Roman"/>
          <w:sz w:val="28"/>
          <w:szCs w:val="28"/>
        </w:rPr>
        <w:t>орядка, возвращаются субъекту с предложением об устранении</w:t>
      </w:r>
      <w:r w:rsidRPr="00014B85">
        <w:rPr>
          <w:rFonts w:ascii="Times New Roman" w:hAnsi="Times New Roman" w:cs="Times New Roman"/>
          <w:sz w:val="28"/>
          <w:szCs w:val="28"/>
        </w:rPr>
        <w:t xml:space="preserve"> недостатков. </w:t>
      </w:r>
      <w:r>
        <w:rPr>
          <w:rFonts w:ascii="Times New Roman" w:hAnsi="Times New Roman" w:cs="Times New Roman"/>
          <w:sz w:val="28"/>
          <w:szCs w:val="28"/>
        </w:rPr>
        <w:t xml:space="preserve">О возврате документов субъект уведомляется письменно в течение 5 </w:t>
      </w:r>
      <w:r w:rsidR="004B1786">
        <w:rPr>
          <w:rFonts w:ascii="Times New Roman" w:hAnsi="Times New Roman" w:cs="Times New Roman"/>
          <w:sz w:val="28"/>
          <w:szCs w:val="28"/>
        </w:rPr>
        <w:t xml:space="preserve">рабочих </w:t>
      </w:r>
      <w:r>
        <w:rPr>
          <w:rFonts w:ascii="Times New Roman" w:hAnsi="Times New Roman" w:cs="Times New Roman"/>
          <w:sz w:val="28"/>
          <w:szCs w:val="28"/>
        </w:rPr>
        <w:t>дней со дня принятия такого решения</w:t>
      </w:r>
      <w:r w:rsidRPr="00014B85">
        <w:rPr>
          <w:rFonts w:ascii="Times New Roman" w:hAnsi="Times New Roman" w:cs="Times New Roman"/>
          <w:sz w:val="28"/>
          <w:szCs w:val="28"/>
        </w:rPr>
        <w:t xml:space="preserve">. </w:t>
      </w:r>
    </w:p>
    <w:p w:rsidR="00605389" w:rsidRPr="00014B85" w:rsidRDefault="00587847" w:rsidP="00605389">
      <w:pPr>
        <w:ind w:firstLine="709"/>
        <w:jc w:val="both"/>
        <w:rPr>
          <w:sz w:val="28"/>
          <w:szCs w:val="28"/>
        </w:rPr>
      </w:pPr>
      <w:r>
        <w:rPr>
          <w:sz w:val="28"/>
          <w:szCs w:val="28"/>
        </w:rPr>
        <w:t>Далее</w:t>
      </w:r>
      <w:r w:rsidR="00605389" w:rsidRPr="00014B85">
        <w:rPr>
          <w:sz w:val="28"/>
          <w:szCs w:val="28"/>
        </w:rPr>
        <w:t xml:space="preserve"> проект </w:t>
      </w:r>
      <w:r w:rsidR="00A4658D">
        <w:rPr>
          <w:sz w:val="28"/>
          <w:szCs w:val="28"/>
        </w:rPr>
        <w:t>направляется на рассмотрение в К</w:t>
      </w:r>
      <w:r w:rsidR="00605389" w:rsidRPr="00014B85">
        <w:rPr>
          <w:sz w:val="28"/>
          <w:szCs w:val="28"/>
        </w:rPr>
        <w:t xml:space="preserve">омиссию по реализации </w:t>
      </w:r>
      <w:r w:rsidR="000B1967">
        <w:rPr>
          <w:sz w:val="28"/>
          <w:szCs w:val="28"/>
        </w:rPr>
        <w:t xml:space="preserve">мероприятий </w:t>
      </w:r>
      <w:r w:rsidR="00605389" w:rsidRPr="00014B85">
        <w:rPr>
          <w:sz w:val="28"/>
          <w:szCs w:val="28"/>
        </w:rPr>
        <w:t xml:space="preserve"> поддержки </w:t>
      </w:r>
      <w:r w:rsidR="000B1967">
        <w:rPr>
          <w:sz w:val="28"/>
          <w:szCs w:val="28"/>
        </w:rPr>
        <w:t xml:space="preserve"> субъектов </w:t>
      </w:r>
      <w:r w:rsidR="00772909">
        <w:rPr>
          <w:sz w:val="28"/>
          <w:szCs w:val="28"/>
        </w:rPr>
        <w:t>малого и среднего предпринимательства муниципального образования город Новотроицк</w:t>
      </w:r>
      <w:r w:rsidR="000B1967">
        <w:rPr>
          <w:sz w:val="28"/>
          <w:szCs w:val="28"/>
        </w:rPr>
        <w:t xml:space="preserve"> </w:t>
      </w:r>
      <w:r w:rsidR="00772909">
        <w:rPr>
          <w:sz w:val="28"/>
          <w:szCs w:val="28"/>
        </w:rPr>
        <w:t>(далее – К</w:t>
      </w:r>
      <w:r w:rsidR="00605389" w:rsidRPr="00014B85">
        <w:rPr>
          <w:sz w:val="28"/>
          <w:szCs w:val="28"/>
        </w:rPr>
        <w:t>омиссия).</w:t>
      </w:r>
    </w:p>
    <w:p w:rsidR="00080F7F" w:rsidRDefault="00071F64" w:rsidP="00080F7F">
      <w:pPr>
        <w:ind w:firstLine="709"/>
        <w:jc w:val="both"/>
        <w:rPr>
          <w:sz w:val="28"/>
          <w:szCs w:val="28"/>
        </w:rPr>
      </w:pPr>
      <w:r>
        <w:rPr>
          <w:sz w:val="28"/>
          <w:szCs w:val="28"/>
        </w:rPr>
        <w:t>10</w:t>
      </w:r>
      <w:r w:rsidR="00CE23FE">
        <w:rPr>
          <w:sz w:val="28"/>
          <w:szCs w:val="28"/>
        </w:rPr>
        <w:t>.</w:t>
      </w:r>
      <w:r w:rsidR="00587847">
        <w:rPr>
          <w:sz w:val="28"/>
          <w:szCs w:val="28"/>
        </w:rPr>
        <w:t xml:space="preserve"> </w:t>
      </w:r>
      <w:r w:rsidR="00605389" w:rsidRPr="00014B85">
        <w:rPr>
          <w:sz w:val="28"/>
          <w:szCs w:val="28"/>
        </w:rPr>
        <w:t>На основании по</w:t>
      </w:r>
      <w:r w:rsidR="00C84D6D">
        <w:rPr>
          <w:sz w:val="28"/>
          <w:szCs w:val="28"/>
        </w:rPr>
        <w:t>дписанного протокола заседания К</w:t>
      </w:r>
      <w:r w:rsidR="00605389" w:rsidRPr="00014B85">
        <w:rPr>
          <w:sz w:val="28"/>
          <w:szCs w:val="28"/>
        </w:rPr>
        <w:t xml:space="preserve">омиссии </w:t>
      </w:r>
      <w:r w:rsidR="00605389">
        <w:rPr>
          <w:sz w:val="28"/>
          <w:szCs w:val="28"/>
        </w:rPr>
        <w:t>администрация муниципального образования город Новотроицк</w:t>
      </w:r>
      <w:r w:rsidR="00605389" w:rsidRPr="00014B85">
        <w:rPr>
          <w:sz w:val="28"/>
          <w:szCs w:val="28"/>
        </w:rPr>
        <w:t xml:space="preserve"> в течение 30 </w:t>
      </w:r>
      <w:r w:rsidR="004B1786">
        <w:rPr>
          <w:sz w:val="28"/>
          <w:szCs w:val="28"/>
        </w:rPr>
        <w:t>рабочих</w:t>
      </w:r>
      <w:r w:rsidR="00605389" w:rsidRPr="00014B85">
        <w:rPr>
          <w:sz w:val="28"/>
          <w:szCs w:val="28"/>
        </w:rPr>
        <w:t xml:space="preserve"> дней со дня его опубликования на официальном сайте заключает </w:t>
      </w:r>
      <w:r>
        <w:rPr>
          <w:color w:val="0070C0"/>
          <w:sz w:val="28"/>
          <w:szCs w:val="28"/>
        </w:rPr>
        <w:t>договор</w:t>
      </w:r>
      <w:r w:rsidR="00080F7F" w:rsidRPr="00CE23FE">
        <w:rPr>
          <w:color w:val="0070C0"/>
          <w:sz w:val="28"/>
          <w:szCs w:val="28"/>
        </w:rPr>
        <w:t xml:space="preserve"> </w:t>
      </w:r>
      <w:r w:rsidR="00080F7F" w:rsidRPr="001164FA">
        <w:rPr>
          <w:sz w:val="28"/>
          <w:szCs w:val="28"/>
        </w:rPr>
        <w:t xml:space="preserve">о предоставлении </w:t>
      </w:r>
      <w:r w:rsidR="00080F7F">
        <w:rPr>
          <w:sz w:val="28"/>
          <w:szCs w:val="28"/>
        </w:rPr>
        <w:t xml:space="preserve">гранта </w:t>
      </w:r>
      <w:r w:rsidR="00080F7F" w:rsidRPr="001164FA">
        <w:rPr>
          <w:sz w:val="28"/>
          <w:szCs w:val="28"/>
        </w:rPr>
        <w:t>с субъектами</w:t>
      </w:r>
      <w:r w:rsidR="00C84D6D">
        <w:rPr>
          <w:sz w:val="28"/>
          <w:szCs w:val="28"/>
        </w:rPr>
        <w:t xml:space="preserve"> (далее </w:t>
      </w:r>
      <w:proofErr w:type="gramStart"/>
      <w:r w:rsidR="00C84D6D">
        <w:rPr>
          <w:sz w:val="28"/>
          <w:szCs w:val="28"/>
        </w:rPr>
        <w:t>–</w:t>
      </w:r>
      <w:proofErr w:type="spellStart"/>
      <w:r w:rsidR="00C84D6D">
        <w:rPr>
          <w:sz w:val="28"/>
          <w:szCs w:val="28"/>
        </w:rPr>
        <w:t>г</w:t>
      </w:r>
      <w:proofErr w:type="gramEnd"/>
      <w:r w:rsidR="00C84D6D">
        <w:rPr>
          <w:sz w:val="28"/>
          <w:szCs w:val="28"/>
        </w:rPr>
        <w:t>ранто</w:t>
      </w:r>
      <w:r w:rsidR="003436CD">
        <w:rPr>
          <w:sz w:val="28"/>
          <w:szCs w:val="28"/>
        </w:rPr>
        <w:t>получатели</w:t>
      </w:r>
      <w:proofErr w:type="spellEnd"/>
      <w:r w:rsidR="00C84D6D">
        <w:rPr>
          <w:sz w:val="28"/>
          <w:szCs w:val="28"/>
        </w:rPr>
        <w:t>)</w:t>
      </w:r>
      <w:r w:rsidR="00080F7F">
        <w:rPr>
          <w:sz w:val="28"/>
          <w:szCs w:val="28"/>
        </w:rPr>
        <w:t xml:space="preserve">, в отношении которых принято решение о предоставлении поддержки. </w:t>
      </w:r>
    </w:p>
    <w:p w:rsidR="00080F7F" w:rsidRPr="00CE23FE" w:rsidRDefault="00071F64" w:rsidP="00080F7F">
      <w:pPr>
        <w:ind w:firstLine="709"/>
        <w:jc w:val="both"/>
        <w:rPr>
          <w:color w:val="0070C0"/>
          <w:sz w:val="28"/>
          <w:szCs w:val="28"/>
        </w:rPr>
      </w:pPr>
      <w:r>
        <w:rPr>
          <w:color w:val="0070C0"/>
          <w:sz w:val="28"/>
          <w:szCs w:val="28"/>
        </w:rPr>
        <w:t>Договор</w:t>
      </w:r>
      <w:r w:rsidR="00080F7F" w:rsidRPr="00CE23FE">
        <w:rPr>
          <w:color w:val="0070C0"/>
          <w:sz w:val="28"/>
          <w:szCs w:val="28"/>
        </w:rPr>
        <w:t xml:space="preserve"> о предоставлении </w:t>
      </w:r>
      <w:r w:rsidR="00C84D6D" w:rsidRPr="00CE23FE">
        <w:rPr>
          <w:color w:val="0070C0"/>
          <w:sz w:val="28"/>
          <w:szCs w:val="28"/>
        </w:rPr>
        <w:t>гранта</w:t>
      </w:r>
      <w:r w:rsidR="00080F7F" w:rsidRPr="00CE23FE">
        <w:rPr>
          <w:color w:val="0070C0"/>
          <w:sz w:val="28"/>
          <w:szCs w:val="28"/>
        </w:rPr>
        <w:t xml:space="preserve"> должно содержать:</w:t>
      </w:r>
    </w:p>
    <w:p w:rsidR="00080F7F" w:rsidRPr="00CE23FE" w:rsidRDefault="00080F7F" w:rsidP="00CE23FE">
      <w:pPr>
        <w:pStyle w:val="aff0"/>
        <w:numPr>
          <w:ilvl w:val="0"/>
          <w:numId w:val="33"/>
        </w:numPr>
        <w:tabs>
          <w:tab w:val="left" w:pos="993"/>
        </w:tabs>
        <w:ind w:hanging="720"/>
        <w:jc w:val="both"/>
        <w:rPr>
          <w:color w:val="0070C0"/>
          <w:sz w:val="28"/>
          <w:szCs w:val="28"/>
        </w:rPr>
      </w:pPr>
      <w:r w:rsidRPr="00CE23FE">
        <w:rPr>
          <w:color w:val="0070C0"/>
          <w:sz w:val="28"/>
          <w:szCs w:val="28"/>
        </w:rPr>
        <w:t xml:space="preserve">сведения о размере </w:t>
      </w:r>
      <w:r w:rsidR="00C84D6D" w:rsidRPr="00CE23FE">
        <w:rPr>
          <w:color w:val="0070C0"/>
          <w:sz w:val="28"/>
          <w:szCs w:val="28"/>
        </w:rPr>
        <w:t>гранта</w:t>
      </w:r>
      <w:r w:rsidRPr="00CE23FE">
        <w:rPr>
          <w:color w:val="0070C0"/>
          <w:sz w:val="28"/>
          <w:szCs w:val="28"/>
        </w:rPr>
        <w:t>;</w:t>
      </w:r>
    </w:p>
    <w:p w:rsidR="00080F7F" w:rsidRPr="00CE23FE" w:rsidRDefault="00080F7F" w:rsidP="00CE23FE">
      <w:pPr>
        <w:pStyle w:val="aff0"/>
        <w:numPr>
          <w:ilvl w:val="0"/>
          <w:numId w:val="33"/>
        </w:numPr>
        <w:tabs>
          <w:tab w:val="left" w:pos="993"/>
        </w:tabs>
        <w:ind w:hanging="720"/>
        <w:jc w:val="both"/>
        <w:rPr>
          <w:color w:val="0070C0"/>
          <w:sz w:val="28"/>
          <w:szCs w:val="28"/>
        </w:rPr>
      </w:pPr>
      <w:r w:rsidRPr="00CE23FE">
        <w:rPr>
          <w:color w:val="0070C0"/>
          <w:sz w:val="28"/>
          <w:szCs w:val="28"/>
        </w:rPr>
        <w:t xml:space="preserve">целевое назначение </w:t>
      </w:r>
      <w:r w:rsidR="00C84D6D" w:rsidRPr="00CE23FE">
        <w:rPr>
          <w:color w:val="0070C0"/>
          <w:sz w:val="28"/>
          <w:szCs w:val="28"/>
        </w:rPr>
        <w:t>гранта</w:t>
      </w:r>
      <w:r w:rsidRPr="00CE23FE">
        <w:rPr>
          <w:color w:val="0070C0"/>
          <w:sz w:val="28"/>
          <w:szCs w:val="28"/>
        </w:rPr>
        <w:t xml:space="preserve">; </w:t>
      </w:r>
    </w:p>
    <w:p w:rsidR="00080F7F" w:rsidRPr="00CE23FE" w:rsidRDefault="00080F7F" w:rsidP="00CE23FE">
      <w:pPr>
        <w:pStyle w:val="aff0"/>
        <w:numPr>
          <w:ilvl w:val="0"/>
          <w:numId w:val="33"/>
        </w:numPr>
        <w:tabs>
          <w:tab w:val="left" w:pos="993"/>
        </w:tabs>
        <w:ind w:left="0" w:firstLine="709"/>
        <w:jc w:val="both"/>
        <w:rPr>
          <w:color w:val="0070C0"/>
          <w:sz w:val="28"/>
          <w:szCs w:val="28"/>
        </w:rPr>
      </w:pPr>
      <w:r w:rsidRPr="00CE23FE">
        <w:rPr>
          <w:color w:val="0070C0"/>
          <w:sz w:val="28"/>
          <w:szCs w:val="28"/>
        </w:rPr>
        <w:t xml:space="preserve">согласие </w:t>
      </w:r>
      <w:proofErr w:type="spellStart"/>
      <w:r w:rsidR="00C84D6D" w:rsidRPr="00CE23FE">
        <w:rPr>
          <w:color w:val="0070C0"/>
          <w:sz w:val="28"/>
          <w:szCs w:val="28"/>
        </w:rPr>
        <w:t>грантополучателя</w:t>
      </w:r>
      <w:proofErr w:type="spellEnd"/>
      <w:r w:rsidRPr="00CE23FE">
        <w:rPr>
          <w:color w:val="0070C0"/>
          <w:sz w:val="28"/>
          <w:szCs w:val="28"/>
        </w:rPr>
        <w:t xml:space="preserve"> на осуществление  администрацией муниципального образования город Новотроицк и органами муниципального финансового контроля проверок соблюдения получателем субсидии условий, целей и порядка ее предоставления;</w:t>
      </w:r>
    </w:p>
    <w:p w:rsidR="00080F7F" w:rsidRPr="00CE23FE" w:rsidRDefault="00080F7F" w:rsidP="00CE23FE">
      <w:pPr>
        <w:pStyle w:val="aff0"/>
        <w:numPr>
          <w:ilvl w:val="0"/>
          <w:numId w:val="33"/>
        </w:numPr>
        <w:tabs>
          <w:tab w:val="left" w:pos="993"/>
        </w:tabs>
        <w:ind w:left="0" w:firstLine="709"/>
        <w:jc w:val="both"/>
        <w:rPr>
          <w:color w:val="0070C0"/>
          <w:sz w:val="28"/>
          <w:szCs w:val="28"/>
        </w:rPr>
      </w:pPr>
      <w:r w:rsidRPr="00CE23FE">
        <w:rPr>
          <w:color w:val="0070C0"/>
          <w:sz w:val="28"/>
          <w:szCs w:val="28"/>
        </w:rPr>
        <w:t xml:space="preserve">порядок возврата в местный бюджет </w:t>
      </w:r>
      <w:r w:rsidR="00C84D6D" w:rsidRPr="00CE23FE">
        <w:rPr>
          <w:color w:val="0070C0"/>
          <w:sz w:val="28"/>
          <w:szCs w:val="28"/>
        </w:rPr>
        <w:t>гранта</w:t>
      </w:r>
      <w:r w:rsidRPr="00CE23FE">
        <w:rPr>
          <w:color w:val="0070C0"/>
          <w:sz w:val="28"/>
          <w:szCs w:val="28"/>
        </w:rPr>
        <w:t xml:space="preserve"> в случае ее нецелевого использования, а также использования с нарушением условий, установленных при предоставлении субсидии;</w:t>
      </w:r>
    </w:p>
    <w:p w:rsidR="00080F7F" w:rsidRPr="00CE23FE" w:rsidRDefault="00080F7F" w:rsidP="00CE23FE">
      <w:pPr>
        <w:pStyle w:val="aff0"/>
        <w:numPr>
          <w:ilvl w:val="0"/>
          <w:numId w:val="33"/>
        </w:numPr>
        <w:tabs>
          <w:tab w:val="left" w:pos="993"/>
        </w:tabs>
        <w:ind w:left="0" w:firstLine="709"/>
        <w:jc w:val="both"/>
        <w:rPr>
          <w:color w:val="0070C0"/>
          <w:sz w:val="28"/>
          <w:szCs w:val="28"/>
        </w:rPr>
      </w:pPr>
      <w:r w:rsidRPr="00CE23FE">
        <w:rPr>
          <w:color w:val="0070C0"/>
          <w:sz w:val="28"/>
          <w:szCs w:val="28"/>
        </w:rPr>
        <w:t xml:space="preserve">порядок, форму и сроки предоставления отчетности об использовании </w:t>
      </w:r>
      <w:r w:rsidR="00C84D6D" w:rsidRPr="00CE23FE">
        <w:rPr>
          <w:color w:val="0070C0"/>
          <w:sz w:val="28"/>
          <w:szCs w:val="28"/>
        </w:rPr>
        <w:t>гранта</w:t>
      </w:r>
      <w:r w:rsidRPr="00CE23FE">
        <w:rPr>
          <w:color w:val="0070C0"/>
          <w:sz w:val="28"/>
          <w:szCs w:val="28"/>
        </w:rPr>
        <w:t>;</w:t>
      </w:r>
    </w:p>
    <w:p w:rsidR="00080F7F" w:rsidRPr="00CE23FE" w:rsidRDefault="00080F7F" w:rsidP="00CE23FE">
      <w:pPr>
        <w:pStyle w:val="aff0"/>
        <w:numPr>
          <w:ilvl w:val="0"/>
          <w:numId w:val="33"/>
        </w:numPr>
        <w:tabs>
          <w:tab w:val="left" w:pos="993"/>
        </w:tabs>
        <w:ind w:hanging="720"/>
        <w:jc w:val="both"/>
        <w:rPr>
          <w:color w:val="0070C0"/>
          <w:sz w:val="28"/>
          <w:szCs w:val="28"/>
        </w:rPr>
      </w:pPr>
      <w:r w:rsidRPr="00CE23FE">
        <w:rPr>
          <w:color w:val="0070C0"/>
          <w:sz w:val="28"/>
          <w:szCs w:val="28"/>
        </w:rPr>
        <w:t>иные условия, определяемые по соглашению сторон.</w:t>
      </w:r>
    </w:p>
    <w:p w:rsidR="00605389" w:rsidRDefault="00071F64" w:rsidP="00605389">
      <w:pPr>
        <w:ind w:firstLine="709"/>
        <w:jc w:val="both"/>
        <w:outlineLvl w:val="0"/>
        <w:rPr>
          <w:sz w:val="28"/>
          <w:szCs w:val="28"/>
        </w:rPr>
      </w:pPr>
      <w:r>
        <w:rPr>
          <w:sz w:val="28"/>
          <w:szCs w:val="28"/>
        </w:rPr>
        <w:t>11.</w:t>
      </w:r>
      <w:r w:rsidR="00587847">
        <w:rPr>
          <w:sz w:val="28"/>
          <w:szCs w:val="28"/>
        </w:rPr>
        <w:t xml:space="preserve"> </w:t>
      </w:r>
      <w:r w:rsidR="00605389" w:rsidRPr="00014B85">
        <w:rPr>
          <w:sz w:val="28"/>
          <w:szCs w:val="28"/>
        </w:rPr>
        <w:t xml:space="preserve">При принятии положительного решения в отношении </w:t>
      </w:r>
      <w:proofErr w:type="spellStart"/>
      <w:r w:rsidR="00C84D6D">
        <w:rPr>
          <w:sz w:val="28"/>
          <w:szCs w:val="28"/>
        </w:rPr>
        <w:t>грантополучателя</w:t>
      </w:r>
      <w:proofErr w:type="spellEnd"/>
      <w:r w:rsidR="00C84D6D">
        <w:rPr>
          <w:sz w:val="28"/>
          <w:szCs w:val="28"/>
        </w:rPr>
        <w:t xml:space="preserve"> </w:t>
      </w:r>
      <w:r w:rsidR="00605389">
        <w:rPr>
          <w:sz w:val="28"/>
          <w:szCs w:val="28"/>
        </w:rPr>
        <w:t xml:space="preserve"> </w:t>
      </w:r>
      <w:r w:rsidR="00605389" w:rsidRPr="00014B85">
        <w:rPr>
          <w:sz w:val="28"/>
          <w:szCs w:val="28"/>
        </w:rPr>
        <w:t xml:space="preserve">последний представляет </w:t>
      </w:r>
      <w:r w:rsidR="00605389" w:rsidRPr="00A857DF">
        <w:rPr>
          <w:sz w:val="28"/>
          <w:szCs w:val="28"/>
        </w:rPr>
        <w:t xml:space="preserve">в </w:t>
      </w:r>
      <w:r w:rsidR="004B1786" w:rsidRPr="00A857DF">
        <w:rPr>
          <w:sz w:val="28"/>
          <w:szCs w:val="28"/>
        </w:rPr>
        <w:t>отдел</w:t>
      </w:r>
      <w:r w:rsidR="004B1786">
        <w:rPr>
          <w:sz w:val="28"/>
          <w:szCs w:val="28"/>
        </w:rPr>
        <w:t xml:space="preserve"> перспективного развития и экономического мониторинга</w:t>
      </w:r>
      <w:r w:rsidR="00605389" w:rsidRPr="00A857DF">
        <w:rPr>
          <w:sz w:val="28"/>
          <w:szCs w:val="28"/>
        </w:rPr>
        <w:t xml:space="preserve"> администрации муниципального</w:t>
      </w:r>
      <w:r w:rsidR="00605389">
        <w:rPr>
          <w:sz w:val="28"/>
          <w:szCs w:val="28"/>
        </w:rPr>
        <w:t xml:space="preserve"> образования город Новотрои</w:t>
      </w:r>
      <w:proofErr w:type="gramStart"/>
      <w:r w:rsidR="00605389">
        <w:rPr>
          <w:sz w:val="28"/>
          <w:szCs w:val="28"/>
        </w:rPr>
        <w:t>цк</w:t>
      </w:r>
      <w:r w:rsidR="00605389" w:rsidRPr="00014B85">
        <w:rPr>
          <w:sz w:val="28"/>
          <w:szCs w:val="28"/>
        </w:rPr>
        <w:t xml:space="preserve"> спр</w:t>
      </w:r>
      <w:proofErr w:type="gramEnd"/>
      <w:r w:rsidR="00605389" w:rsidRPr="00014B85">
        <w:rPr>
          <w:sz w:val="28"/>
          <w:szCs w:val="28"/>
        </w:rPr>
        <w:t xml:space="preserve">авку из кредитной организации об открытии (наличии) счета с реквизитами банка (наименование, БИК, корреспондентский счет) и реквизитами </w:t>
      </w:r>
      <w:proofErr w:type="spellStart"/>
      <w:r w:rsidR="00C84D6D">
        <w:rPr>
          <w:sz w:val="28"/>
          <w:szCs w:val="28"/>
        </w:rPr>
        <w:t>гранто</w:t>
      </w:r>
      <w:r w:rsidR="00C84D6D" w:rsidRPr="00014B85">
        <w:rPr>
          <w:sz w:val="28"/>
          <w:szCs w:val="28"/>
        </w:rPr>
        <w:t>получателя</w:t>
      </w:r>
      <w:proofErr w:type="spellEnd"/>
      <w:r w:rsidR="00C84D6D" w:rsidRPr="00014B85">
        <w:rPr>
          <w:sz w:val="28"/>
          <w:szCs w:val="28"/>
        </w:rPr>
        <w:t xml:space="preserve"> </w:t>
      </w:r>
      <w:r w:rsidR="00605389" w:rsidRPr="00014B85">
        <w:rPr>
          <w:sz w:val="28"/>
          <w:szCs w:val="28"/>
        </w:rPr>
        <w:t xml:space="preserve">(полное наименование, ИНН, тип счета, номер счета) для перечисления </w:t>
      </w:r>
      <w:r w:rsidR="00C84D6D">
        <w:rPr>
          <w:sz w:val="28"/>
          <w:szCs w:val="28"/>
        </w:rPr>
        <w:t>гранта</w:t>
      </w:r>
      <w:r w:rsidR="00605389" w:rsidRPr="00014B85">
        <w:rPr>
          <w:sz w:val="28"/>
          <w:szCs w:val="28"/>
        </w:rPr>
        <w:t>.</w:t>
      </w:r>
    </w:p>
    <w:p w:rsidR="00605389" w:rsidRPr="00014B85" w:rsidRDefault="00071F64" w:rsidP="00605389">
      <w:pPr>
        <w:ind w:firstLine="709"/>
        <w:jc w:val="both"/>
        <w:outlineLvl w:val="0"/>
        <w:rPr>
          <w:sz w:val="28"/>
          <w:szCs w:val="28"/>
        </w:rPr>
      </w:pPr>
      <w:r>
        <w:rPr>
          <w:sz w:val="28"/>
          <w:szCs w:val="28"/>
        </w:rPr>
        <w:t>12</w:t>
      </w:r>
      <w:r w:rsidR="00605389">
        <w:rPr>
          <w:sz w:val="28"/>
          <w:szCs w:val="28"/>
        </w:rPr>
        <w:t xml:space="preserve">. </w:t>
      </w:r>
      <w:r w:rsidR="00605389" w:rsidRPr="00014B85">
        <w:rPr>
          <w:sz w:val="28"/>
          <w:szCs w:val="28"/>
        </w:rPr>
        <w:t>Субсиди</w:t>
      </w:r>
      <w:r w:rsidR="00605389">
        <w:rPr>
          <w:sz w:val="28"/>
          <w:szCs w:val="28"/>
        </w:rPr>
        <w:t>я</w:t>
      </w:r>
      <w:r w:rsidR="00605389" w:rsidRPr="00014B85">
        <w:rPr>
          <w:sz w:val="28"/>
          <w:szCs w:val="28"/>
        </w:rPr>
        <w:t xml:space="preserve"> перечисля</w:t>
      </w:r>
      <w:r w:rsidR="00605389">
        <w:rPr>
          <w:sz w:val="28"/>
          <w:szCs w:val="28"/>
        </w:rPr>
        <w:t>е</w:t>
      </w:r>
      <w:r w:rsidR="00605389" w:rsidRPr="00014B85">
        <w:rPr>
          <w:sz w:val="28"/>
          <w:szCs w:val="28"/>
        </w:rPr>
        <w:t>тся на расчетны</w:t>
      </w:r>
      <w:r w:rsidR="00605389">
        <w:rPr>
          <w:sz w:val="28"/>
          <w:szCs w:val="28"/>
        </w:rPr>
        <w:t>й</w:t>
      </w:r>
      <w:r w:rsidR="00605389" w:rsidRPr="00014B85">
        <w:rPr>
          <w:sz w:val="28"/>
          <w:szCs w:val="28"/>
        </w:rPr>
        <w:t xml:space="preserve"> счет </w:t>
      </w:r>
      <w:proofErr w:type="spellStart"/>
      <w:r w:rsidR="00C84D6D">
        <w:rPr>
          <w:sz w:val="28"/>
          <w:szCs w:val="28"/>
        </w:rPr>
        <w:t>гранто</w:t>
      </w:r>
      <w:r w:rsidR="00C84D6D" w:rsidRPr="00014B85">
        <w:rPr>
          <w:sz w:val="28"/>
          <w:szCs w:val="28"/>
        </w:rPr>
        <w:t>получателя</w:t>
      </w:r>
      <w:proofErr w:type="spellEnd"/>
      <w:r w:rsidR="00C84D6D" w:rsidRPr="00014B85">
        <w:rPr>
          <w:sz w:val="28"/>
          <w:szCs w:val="28"/>
        </w:rPr>
        <w:t xml:space="preserve"> </w:t>
      </w:r>
      <w:r w:rsidR="00605389" w:rsidRPr="00014B85">
        <w:rPr>
          <w:sz w:val="28"/>
          <w:szCs w:val="28"/>
        </w:rPr>
        <w:t xml:space="preserve">в течение </w:t>
      </w:r>
      <w:r w:rsidR="00605389">
        <w:rPr>
          <w:sz w:val="28"/>
          <w:szCs w:val="28"/>
        </w:rPr>
        <w:t>10</w:t>
      </w:r>
      <w:r w:rsidR="00605389" w:rsidRPr="00014B85">
        <w:rPr>
          <w:sz w:val="28"/>
          <w:szCs w:val="28"/>
        </w:rPr>
        <w:t xml:space="preserve"> банковских дней со дня заключения </w:t>
      </w:r>
      <w:r w:rsidR="00C84D6D">
        <w:rPr>
          <w:sz w:val="28"/>
          <w:szCs w:val="28"/>
        </w:rPr>
        <w:t>соглашения</w:t>
      </w:r>
      <w:r w:rsidR="00605389" w:rsidRPr="00014B85">
        <w:rPr>
          <w:sz w:val="28"/>
          <w:szCs w:val="28"/>
        </w:rPr>
        <w:t>.</w:t>
      </w:r>
    </w:p>
    <w:p w:rsidR="00605389" w:rsidRPr="00014B85" w:rsidRDefault="00071F64" w:rsidP="00605389">
      <w:pPr>
        <w:spacing w:line="233" w:lineRule="auto"/>
        <w:ind w:firstLine="709"/>
        <w:jc w:val="both"/>
        <w:rPr>
          <w:sz w:val="28"/>
          <w:szCs w:val="28"/>
        </w:rPr>
      </w:pPr>
      <w:r>
        <w:rPr>
          <w:sz w:val="28"/>
          <w:szCs w:val="28"/>
        </w:rPr>
        <w:t>13</w:t>
      </w:r>
      <w:r w:rsidR="00605389" w:rsidRPr="00014B85">
        <w:rPr>
          <w:sz w:val="28"/>
          <w:szCs w:val="28"/>
        </w:rPr>
        <w:t xml:space="preserve">. Оценка </w:t>
      </w:r>
      <w:proofErr w:type="spellStart"/>
      <w:proofErr w:type="gramStart"/>
      <w:r w:rsidR="00605389">
        <w:rPr>
          <w:sz w:val="28"/>
          <w:szCs w:val="28"/>
        </w:rPr>
        <w:t>бизнес-проектов</w:t>
      </w:r>
      <w:proofErr w:type="spellEnd"/>
      <w:proofErr w:type="gramEnd"/>
      <w:r w:rsidR="00605389" w:rsidRPr="00014B85">
        <w:rPr>
          <w:sz w:val="28"/>
          <w:szCs w:val="28"/>
        </w:rPr>
        <w:t xml:space="preserve"> производится по следующим критериям:</w:t>
      </w:r>
    </w:p>
    <w:p w:rsidR="00605389" w:rsidRPr="00014B85" w:rsidRDefault="00605389" w:rsidP="00605389">
      <w:pPr>
        <w:spacing w:line="233" w:lineRule="auto"/>
        <w:ind w:firstLine="709"/>
        <w:jc w:val="both"/>
        <w:rPr>
          <w:sz w:val="28"/>
          <w:szCs w:val="28"/>
        </w:rPr>
      </w:pPr>
      <w:r w:rsidRPr="00014B85">
        <w:rPr>
          <w:sz w:val="28"/>
          <w:szCs w:val="28"/>
        </w:rPr>
        <w:t xml:space="preserve">а) вложение собственных средств в реализацию </w:t>
      </w:r>
      <w:proofErr w:type="spellStart"/>
      <w:proofErr w:type="gramStart"/>
      <w:r w:rsidRPr="00014B85">
        <w:rPr>
          <w:sz w:val="28"/>
          <w:szCs w:val="28"/>
        </w:rPr>
        <w:t>бизнес-</w:t>
      </w:r>
      <w:r>
        <w:rPr>
          <w:sz w:val="28"/>
          <w:szCs w:val="28"/>
        </w:rPr>
        <w:t>проекта</w:t>
      </w:r>
      <w:proofErr w:type="spellEnd"/>
      <w:proofErr w:type="gramEnd"/>
      <w:r w:rsidRPr="00014B85">
        <w:rPr>
          <w:sz w:val="28"/>
          <w:szCs w:val="28"/>
        </w:rPr>
        <w:t xml:space="preserve"> в размере:</w:t>
      </w:r>
    </w:p>
    <w:p w:rsidR="00EB096A" w:rsidRDefault="00EB096A" w:rsidP="00EB096A">
      <w:pPr>
        <w:autoSpaceDE w:val="0"/>
        <w:autoSpaceDN w:val="0"/>
        <w:adjustRightInd w:val="0"/>
        <w:ind w:firstLine="540"/>
        <w:jc w:val="both"/>
        <w:rPr>
          <w:rFonts w:eastAsiaTheme="minorHAnsi"/>
          <w:sz w:val="28"/>
          <w:szCs w:val="28"/>
          <w:lang w:eastAsia="en-US"/>
        </w:rPr>
      </w:pPr>
      <w:r w:rsidRPr="00014B85">
        <w:rPr>
          <w:sz w:val="28"/>
          <w:szCs w:val="28"/>
        </w:rPr>
        <w:t>–</w:t>
      </w:r>
      <w:r>
        <w:rPr>
          <w:sz w:val="28"/>
          <w:szCs w:val="28"/>
        </w:rPr>
        <w:t xml:space="preserve"> </w:t>
      </w:r>
      <w:r>
        <w:rPr>
          <w:rFonts w:eastAsiaTheme="minorHAnsi"/>
          <w:sz w:val="28"/>
          <w:szCs w:val="28"/>
          <w:lang w:eastAsia="en-US"/>
        </w:rPr>
        <w:t>от 15 до 20 процентов - 1 балл;</w:t>
      </w:r>
    </w:p>
    <w:p w:rsidR="00EB096A" w:rsidRDefault="00EB096A" w:rsidP="00EB096A">
      <w:pPr>
        <w:autoSpaceDE w:val="0"/>
        <w:autoSpaceDN w:val="0"/>
        <w:adjustRightInd w:val="0"/>
        <w:ind w:firstLine="540"/>
        <w:jc w:val="both"/>
        <w:rPr>
          <w:rFonts w:eastAsiaTheme="minorHAnsi"/>
          <w:sz w:val="28"/>
          <w:szCs w:val="28"/>
          <w:lang w:eastAsia="en-US"/>
        </w:rPr>
      </w:pPr>
      <w:r w:rsidRPr="00014B85">
        <w:rPr>
          <w:sz w:val="28"/>
          <w:szCs w:val="28"/>
        </w:rPr>
        <w:t>–</w:t>
      </w:r>
      <w:r>
        <w:rPr>
          <w:sz w:val="28"/>
          <w:szCs w:val="28"/>
        </w:rPr>
        <w:t xml:space="preserve"> </w:t>
      </w:r>
      <w:r>
        <w:rPr>
          <w:rFonts w:eastAsiaTheme="minorHAnsi"/>
          <w:sz w:val="28"/>
          <w:szCs w:val="28"/>
          <w:lang w:eastAsia="en-US"/>
        </w:rPr>
        <w:t>от 20 до 30 процентов - 2 балла;</w:t>
      </w:r>
    </w:p>
    <w:p w:rsidR="00EB096A" w:rsidRDefault="00EB096A" w:rsidP="00EB096A">
      <w:pPr>
        <w:autoSpaceDE w:val="0"/>
        <w:autoSpaceDN w:val="0"/>
        <w:adjustRightInd w:val="0"/>
        <w:ind w:firstLine="540"/>
        <w:jc w:val="both"/>
        <w:rPr>
          <w:rFonts w:eastAsiaTheme="minorHAnsi"/>
          <w:sz w:val="28"/>
          <w:szCs w:val="28"/>
          <w:lang w:eastAsia="en-US"/>
        </w:rPr>
      </w:pPr>
      <w:r w:rsidRPr="00014B85">
        <w:rPr>
          <w:sz w:val="28"/>
          <w:szCs w:val="28"/>
        </w:rPr>
        <w:t>–</w:t>
      </w:r>
      <w:r>
        <w:rPr>
          <w:sz w:val="28"/>
          <w:szCs w:val="28"/>
        </w:rPr>
        <w:t xml:space="preserve"> </w:t>
      </w:r>
      <w:r>
        <w:rPr>
          <w:rFonts w:eastAsiaTheme="minorHAnsi"/>
          <w:sz w:val="28"/>
          <w:szCs w:val="28"/>
          <w:lang w:eastAsia="en-US"/>
        </w:rPr>
        <w:t>от 30 до 40 процентов - 3 балла;</w:t>
      </w:r>
    </w:p>
    <w:p w:rsidR="00EB096A" w:rsidRDefault="00EB096A" w:rsidP="00EB096A">
      <w:pPr>
        <w:autoSpaceDE w:val="0"/>
        <w:autoSpaceDN w:val="0"/>
        <w:adjustRightInd w:val="0"/>
        <w:ind w:firstLine="540"/>
        <w:jc w:val="both"/>
        <w:rPr>
          <w:rFonts w:eastAsiaTheme="minorHAnsi"/>
          <w:sz w:val="28"/>
          <w:szCs w:val="28"/>
          <w:lang w:eastAsia="en-US"/>
        </w:rPr>
      </w:pPr>
      <w:r w:rsidRPr="00014B85">
        <w:rPr>
          <w:sz w:val="28"/>
          <w:szCs w:val="28"/>
        </w:rPr>
        <w:t>–</w:t>
      </w:r>
      <w:r>
        <w:rPr>
          <w:sz w:val="28"/>
          <w:szCs w:val="28"/>
        </w:rPr>
        <w:t xml:space="preserve"> </w:t>
      </w:r>
      <w:r>
        <w:rPr>
          <w:rFonts w:eastAsiaTheme="minorHAnsi"/>
          <w:sz w:val="28"/>
          <w:szCs w:val="28"/>
          <w:lang w:eastAsia="en-US"/>
        </w:rPr>
        <w:t>от 40 до 50 процентов - 4 балла;</w:t>
      </w:r>
    </w:p>
    <w:p w:rsidR="00EB096A" w:rsidRDefault="00EB096A" w:rsidP="00EB096A">
      <w:pPr>
        <w:autoSpaceDE w:val="0"/>
        <w:autoSpaceDN w:val="0"/>
        <w:adjustRightInd w:val="0"/>
        <w:ind w:firstLine="540"/>
        <w:jc w:val="both"/>
        <w:rPr>
          <w:rFonts w:eastAsiaTheme="minorHAnsi"/>
          <w:sz w:val="28"/>
          <w:szCs w:val="28"/>
          <w:lang w:eastAsia="en-US"/>
        </w:rPr>
      </w:pPr>
      <w:r w:rsidRPr="00014B85">
        <w:rPr>
          <w:sz w:val="28"/>
          <w:szCs w:val="28"/>
        </w:rPr>
        <w:lastRenderedPageBreak/>
        <w:t>–</w:t>
      </w:r>
      <w:r>
        <w:rPr>
          <w:sz w:val="28"/>
          <w:szCs w:val="28"/>
        </w:rPr>
        <w:t xml:space="preserve">  </w:t>
      </w:r>
      <w:r>
        <w:rPr>
          <w:rFonts w:eastAsiaTheme="minorHAnsi"/>
          <w:sz w:val="28"/>
          <w:szCs w:val="28"/>
          <w:lang w:eastAsia="en-US"/>
        </w:rPr>
        <w:t>свыше 50 процентов - 5 баллов;</w:t>
      </w:r>
    </w:p>
    <w:p w:rsidR="00605389" w:rsidRPr="00014B85" w:rsidRDefault="00605389" w:rsidP="00605389">
      <w:pPr>
        <w:spacing w:line="233" w:lineRule="auto"/>
        <w:ind w:firstLine="709"/>
        <w:jc w:val="both"/>
        <w:rPr>
          <w:sz w:val="28"/>
          <w:szCs w:val="28"/>
        </w:rPr>
      </w:pPr>
      <w:r w:rsidRPr="00014B85">
        <w:rPr>
          <w:sz w:val="28"/>
          <w:szCs w:val="28"/>
        </w:rPr>
        <w:t>б) создание и сохранение новых рабочих мест:</w:t>
      </w:r>
    </w:p>
    <w:p w:rsidR="000C55D2" w:rsidRPr="000C55D2" w:rsidRDefault="000C55D2" w:rsidP="000C55D2">
      <w:pPr>
        <w:spacing w:line="233" w:lineRule="auto"/>
        <w:ind w:firstLine="709"/>
        <w:jc w:val="both"/>
        <w:rPr>
          <w:sz w:val="28"/>
          <w:szCs w:val="28"/>
        </w:rPr>
      </w:pPr>
      <w:r w:rsidRPr="00014B85">
        <w:rPr>
          <w:sz w:val="28"/>
          <w:szCs w:val="28"/>
        </w:rPr>
        <w:t>–</w:t>
      </w:r>
      <w:r>
        <w:rPr>
          <w:sz w:val="28"/>
          <w:szCs w:val="28"/>
        </w:rPr>
        <w:t xml:space="preserve"> </w:t>
      </w:r>
      <w:r w:rsidRPr="000C55D2">
        <w:rPr>
          <w:sz w:val="28"/>
          <w:szCs w:val="28"/>
        </w:rPr>
        <w:t>сохранение 1 рабочего места - 1 балл;</w:t>
      </w:r>
    </w:p>
    <w:p w:rsidR="000C55D2" w:rsidRPr="000C55D2" w:rsidRDefault="000C55D2" w:rsidP="000C55D2">
      <w:pPr>
        <w:spacing w:line="233" w:lineRule="auto"/>
        <w:ind w:firstLine="709"/>
        <w:jc w:val="both"/>
        <w:rPr>
          <w:sz w:val="28"/>
          <w:szCs w:val="28"/>
        </w:rPr>
      </w:pPr>
      <w:r w:rsidRPr="00014B85">
        <w:rPr>
          <w:sz w:val="28"/>
          <w:szCs w:val="28"/>
        </w:rPr>
        <w:t>–</w:t>
      </w:r>
      <w:r>
        <w:rPr>
          <w:sz w:val="28"/>
          <w:szCs w:val="28"/>
        </w:rPr>
        <w:t xml:space="preserve"> </w:t>
      </w:r>
      <w:r w:rsidRPr="000C55D2">
        <w:rPr>
          <w:sz w:val="28"/>
          <w:szCs w:val="28"/>
        </w:rPr>
        <w:t>сохранение и создание от 1 до 3 новых рабочих мест - 2 балла;</w:t>
      </w:r>
    </w:p>
    <w:p w:rsidR="000C55D2" w:rsidRPr="000C55D2" w:rsidRDefault="000C55D2" w:rsidP="000C55D2">
      <w:pPr>
        <w:spacing w:line="233" w:lineRule="auto"/>
        <w:ind w:firstLine="709"/>
        <w:jc w:val="both"/>
        <w:rPr>
          <w:sz w:val="28"/>
          <w:szCs w:val="28"/>
        </w:rPr>
      </w:pPr>
      <w:r w:rsidRPr="00014B85">
        <w:rPr>
          <w:sz w:val="28"/>
          <w:szCs w:val="28"/>
        </w:rPr>
        <w:t>–</w:t>
      </w:r>
      <w:r>
        <w:rPr>
          <w:sz w:val="28"/>
          <w:szCs w:val="28"/>
        </w:rPr>
        <w:t xml:space="preserve"> </w:t>
      </w:r>
      <w:r w:rsidRPr="000C55D2">
        <w:rPr>
          <w:sz w:val="28"/>
          <w:szCs w:val="28"/>
        </w:rPr>
        <w:t>сохранение и создание от 4 до 6 новых рабочих мест - 3 балла;</w:t>
      </w:r>
    </w:p>
    <w:p w:rsidR="000C55D2" w:rsidRPr="000C55D2" w:rsidRDefault="000C55D2" w:rsidP="000C55D2">
      <w:pPr>
        <w:spacing w:line="233" w:lineRule="auto"/>
        <w:ind w:firstLine="709"/>
        <w:jc w:val="both"/>
        <w:rPr>
          <w:sz w:val="28"/>
          <w:szCs w:val="28"/>
        </w:rPr>
      </w:pPr>
      <w:r w:rsidRPr="00014B85">
        <w:rPr>
          <w:sz w:val="28"/>
          <w:szCs w:val="28"/>
        </w:rPr>
        <w:t>–</w:t>
      </w:r>
      <w:r>
        <w:rPr>
          <w:sz w:val="28"/>
          <w:szCs w:val="28"/>
        </w:rPr>
        <w:t xml:space="preserve"> </w:t>
      </w:r>
      <w:r w:rsidRPr="000C55D2">
        <w:rPr>
          <w:sz w:val="28"/>
          <w:szCs w:val="28"/>
        </w:rPr>
        <w:t>сохранение и создание от 7 до 9 новых рабочих мест - 4 балла</w:t>
      </w:r>
      <w:r>
        <w:rPr>
          <w:sz w:val="28"/>
          <w:szCs w:val="28"/>
        </w:rPr>
        <w:t>;</w:t>
      </w:r>
    </w:p>
    <w:p w:rsidR="00605389" w:rsidRPr="00014B85" w:rsidRDefault="00605389" w:rsidP="00605389">
      <w:pPr>
        <w:spacing w:line="233" w:lineRule="auto"/>
        <w:ind w:firstLine="709"/>
        <w:jc w:val="both"/>
        <w:rPr>
          <w:sz w:val="28"/>
          <w:szCs w:val="28"/>
        </w:rPr>
      </w:pPr>
      <w:r w:rsidRPr="00014B85">
        <w:rPr>
          <w:sz w:val="28"/>
          <w:szCs w:val="28"/>
        </w:rPr>
        <w:t>в) качество представленного бизнес-плана и критерии его оценки:</w:t>
      </w:r>
    </w:p>
    <w:p w:rsidR="00605389" w:rsidRPr="00014B85" w:rsidRDefault="00605389" w:rsidP="00CE23FE">
      <w:pPr>
        <w:widowControl w:val="0"/>
        <w:numPr>
          <w:ilvl w:val="0"/>
          <w:numId w:val="28"/>
        </w:numPr>
        <w:tabs>
          <w:tab w:val="clear" w:pos="1929"/>
          <w:tab w:val="num" w:pos="0"/>
          <w:tab w:val="left" w:pos="993"/>
        </w:tabs>
        <w:overflowPunct w:val="0"/>
        <w:autoSpaceDE w:val="0"/>
        <w:autoSpaceDN w:val="0"/>
        <w:adjustRightInd w:val="0"/>
        <w:spacing w:line="233" w:lineRule="auto"/>
        <w:ind w:left="0" w:firstLine="700"/>
        <w:jc w:val="both"/>
        <w:textAlignment w:val="baseline"/>
        <w:rPr>
          <w:sz w:val="28"/>
          <w:szCs w:val="28"/>
        </w:rPr>
      </w:pPr>
      <w:r w:rsidRPr="00014B85">
        <w:rPr>
          <w:sz w:val="28"/>
          <w:szCs w:val="28"/>
        </w:rPr>
        <w:t xml:space="preserve">бизнес-план детально проработан, деятельность отражена в динамике (не менее </w:t>
      </w:r>
      <w:r>
        <w:rPr>
          <w:sz w:val="28"/>
          <w:szCs w:val="28"/>
        </w:rPr>
        <w:t>2</w:t>
      </w:r>
      <w:r w:rsidRPr="00014B85">
        <w:rPr>
          <w:sz w:val="28"/>
          <w:szCs w:val="28"/>
        </w:rPr>
        <w:t>-х лет), экономические показатели подтверждены расчетами, анализом данного вида деятельности и полноценно отражают перспективы деятельности субъекта малого предпринимательства –</w:t>
      </w:r>
      <w:r>
        <w:rPr>
          <w:sz w:val="28"/>
          <w:szCs w:val="28"/>
        </w:rPr>
        <w:t>8</w:t>
      </w:r>
      <w:r w:rsidRPr="00014B85">
        <w:rPr>
          <w:sz w:val="28"/>
          <w:szCs w:val="28"/>
        </w:rPr>
        <w:t xml:space="preserve"> баллов;</w:t>
      </w:r>
    </w:p>
    <w:p w:rsidR="00605389" w:rsidRPr="00014B85" w:rsidRDefault="00605389" w:rsidP="00CE23FE">
      <w:pPr>
        <w:widowControl w:val="0"/>
        <w:numPr>
          <w:ilvl w:val="0"/>
          <w:numId w:val="28"/>
        </w:numPr>
        <w:tabs>
          <w:tab w:val="clear" w:pos="1929"/>
          <w:tab w:val="num" w:pos="0"/>
          <w:tab w:val="left" w:pos="993"/>
        </w:tabs>
        <w:overflowPunct w:val="0"/>
        <w:autoSpaceDE w:val="0"/>
        <w:autoSpaceDN w:val="0"/>
        <w:adjustRightInd w:val="0"/>
        <w:ind w:left="0" w:firstLine="700"/>
        <w:jc w:val="both"/>
        <w:textAlignment w:val="baseline"/>
        <w:rPr>
          <w:sz w:val="28"/>
          <w:szCs w:val="28"/>
        </w:rPr>
      </w:pPr>
      <w:r w:rsidRPr="00014B85">
        <w:rPr>
          <w:sz w:val="28"/>
          <w:szCs w:val="28"/>
        </w:rPr>
        <w:t xml:space="preserve">бизнес-план отражает существующую ситуацию в деятельности субъекта, экономические показатели подтверждены расчетами, анализом данного вида деятельности, отсутствуют динамика и перспективы развития деятельности субъекта – </w:t>
      </w:r>
      <w:r w:rsidR="000C55D2">
        <w:rPr>
          <w:sz w:val="28"/>
          <w:szCs w:val="28"/>
        </w:rPr>
        <w:t>6</w:t>
      </w:r>
      <w:r w:rsidRPr="00014B85">
        <w:rPr>
          <w:sz w:val="28"/>
          <w:szCs w:val="28"/>
        </w:rPr>
        <w:t xml:space="preserve"> баллов;</w:t>
      </w:r>
    </w:p>
    <w:p w:rsidR="00605389" w:rsidRPr="00014B85" w:rsidRDefault="00605389" w:rsidP="00CE23FE">
      <w:pPr>
        <w:widowControl w:val="0"/>
        <w:numPr>
          <w:ilvl w:val="0"/>
          <w:numId w:val="28"/>
        </w:numPr>
        <w:tabs>
          <w:tab w:val="clear" w:pos="1929"/>
          <w:tab w:val="num" w:pos="0"/>
          <w:tab w:val="left" w:pos="993"/>
        </w:tabs>
        <w:overflowPunct w:val="0"/>
        <w:autoSpaceDE w:val="0"/>
        <w:autoSpaceDN w:val="0"/>
        <w:adjustRightInd w:val="0"/>
        <w:ind w:left="0" w:firstLine="700"/>
        <w:jc w:val="both"/>
        <w:textAlignment w:val="baseline"/>
        <w:rPr>
          <w:sz w:val="28"/>
          <w:szCs w:val="28"/>
        </w:rPr>
      </w:pPr>
      <w:r w:rsidRPr="00014B85">
        <w:rPr>
          <w:sz w:val="28"/>
          <w:szCs w:val="28"/>
        </w:rPr>
        <w:t xml:space="preserve">бизнес-план отражает существующую ситуацию в деятельности </w:t>
      </w:r>
      <w:r>
        <w:rPr>
          <w:sz w:val="28"/>
          <w:szCs w:val="28"/>
        </w:rPr>
        <w:t>субъекта</w:t>
      </w:r>
      <w:r w:rsidRPr="00014B85">
        <w:rPr>
          <w:sz w:val="28"/>
          <w:szCs w:val="28"/>
        </w:rPr>
        <w:t>, в расчете экономических показателей есть несущественные несоответствия, отсутствуют анализ данного вида деятельности, динамика и перспективы развития деятельности субъекта –</w:t>
      </w:r>
      <w:r w:rsidR="000C55D2">
        <w:rPr>
          <w:sz w:val="28"/>
          <w:szCs w:val="28"/>
        </w:rPr>
        <w:t xml:space="preserve"> </w:t>
      </w:r>
      <w:r w:rsidRPr="00014B85">
        <w:rPr>
          <w:sz w:val="28"/>
          <w:szCs w:val="28"/>
        </w:rPr>
        <w:t>4 балл</w:t>
      </w:r>
      <w:r w:rsidR="000C55D2">
        <w:rPr>
          <w:sz w:val="28"/>
          <w:szCs w:val="28"/>
        </w:rPr>
        <w:t>а</w:t>
      </w:r>
      <w:r w:rsidRPr="00014B85">
        <w:rPr>
          <w:sz w:val="28"/>
          <w:szCs w:val="28"/>
        </w:rPr>
        <w:t>;</w:t>
      </w:r>
    </w:p>
    <w:p w:rsidR="00A367AA" w:rsidRPr="00A367AA" w:rsidRDefault="00A367AA" w:rsidP="00A367AA">
      <w:pPr>
        <w:pStyle w:val="aff0"/>
        <w:autoSpaceDE w:val="0"/>
        <w:autoSpaceDN w:val="0"/>
        <w:adjustRightInd w:val="0"/>
        <w:ind w:left="0" w:firstLine="709"/>
        <w:jc w:val="both"/>
        <w:rPr>
          <w:rFonts w:eastAsiaTheme="minorHAnsi"/>
          <w:sz w:val="28"/>
          <w:szCs w:val="28"/>
          <w:lang w:eastAsia="en-US"/>
        </w:rPr>
      </w:pPr>
      <w:r w:rsidRPr="00014B85">
        <w:rPr>
          <w:sz w:val="28"/>
          <w:szCs w:val="28"/>
        </w:rPr>
        <w:t>–</w:t>
      </w:r>
      <w:r>
        <w:rPr>
          <w:sz w:val="28"/>
          <w:szCs w:val="28"/>
        </w:rPr>
        <w:t xml:space="preserve"> </w:t>
      </w:r>
      <w:r w:rsidRPr="00A367AA">
        <w:rPr>
          <w:rFonts w:eastAsiaTheme="minorHAnsi"/>
          <w:sz w:val="28"/>
          <w:szCs w:val="28"/>
          <w:lang w:eastAsia="en-US"/>
        </w:rPr>
        <w:t>бизнес-план не отражает существующую ситуацию в деятельности субъекта, в расчетах есть существенные несоответствия, отсутствует анализ данного вида деятельности, динамика и перспективы развития деятельности - 0 баллов.</w:t>
      </w:r>
    </w:p>
    <w:p w:rsidR="00605389" w:rsidRDefault="00605389" w:rsidP="00605389">
      <w:pPr>
        <w:ind w:firstLine="709"/>
        <w:jc w:val="both"/>
        <w:rPr>
          <w:sz w:val="28"/>
          <w:szCs w:val="28"/>
        </w:rPr>
      </w:pPr>
      <w:r w:rsidRPr="00014B85">
        <w:rPr>
          <w:sz w:val="28"/>
          <w:szCs w:val="28"/>
        </w:rPr>
        <w:t>1</w:t>
      </w:r>
      <w:r w:rsidR="00071F64">
        <w:rPr>
          <w:sz w:val="28"/>
          <w:szCs w:val="28"/>
        </w:rPr>
        <w:t>4</w:t>
      </w:r>
      <w:r w:rsidRPr="00014B85">
        <w:rPr>
          <w:sz w:val="28"/>
          <w:szCs w:val="28"/>
        </w:rPr>
        <w:t xml:space="preserve">. </w:t>
      </w:r>
      <w:r w:rsidR="004B1786">
        <w:rPr>
          <w:sz w:val="28"/>
          <w:szCs w:val="28"/>
        </w:rPr>
        <w:t>О</w:t>
      </w:r>
      <w:r w:rsidR="004B1786" w:rsidRPr="00A857DF">
        <w:rPr>
          <w:sz w:val="28"/>
          <w:szCs w:val="28"/>
        </w:rPr>
        <w:t>тдел</w:t>
      </w:r>
      <w:r w:rsidR="004B1786">
        <w:rPr>
          <w:sz w:val="28"/>
          <w:szCs w:val="28"/>
        </w:rPr>
        <w:t xml:space="preserve"> перспективного развития и экономического мониторинга</w:t>
      </w:r>
      <w:r w:rsidR="004B1786" w:rsidRPr="00116C6E">
        <w:rPr>
          <w:sz w:val="28"/>
          <w:szCs w:val="28"/>
        </w:rPr>
        <w:t xml:space="preserve"> </w:t>
      </w:r>
      <w:r w:rsidRPr="00116C6E">
        <w:rPr>
          <w:sz w:val="28"/>
          <w:szCs w:val="28"/>
        </w:rPr>
        <w:t>администрации м</w:t>
      </w:r>
      <w:r>
        <w:rPr>
          <w:sz w:val="28"/>
          <w:szCs w:val="28"/>
        </w:rPr>
        <w:t xml:space="preserve">униципального образования город Новотроицк </w:t>
      </w:r>
      <w:r w:rsidRPr="00014B85">
        <w:rPr>
          <w:sz w:val="28"/>
          <w:szCs w:val="28"/>
        </w:rPr>
        <w:t xml:space="preserve">осуществляет </w:t>
      </w:r>
      <w:proofErr w:type="gramStart"/>
      <w:r w:rsidRPr="00014B85">
        <w:rPr>
          <w:sz w:val="28"/>
          <w:szCs w:val="28"/>
        </w:rPr>
        <w:t>контроль за</w:t>
      </w:r>
      <w:proofErr w:type="gramEnd"/>
      <w:r w:rsidRPr="00014B85">
        <w:rPr>
          <w:sz w:val="28"/>
          <w:szCs w:val="28"/>
        </w:rPr>
        <w:t xml:space="preserve"> целевым использованием грантов и мониторинг достижения результатов хозяйственной деятельности получателей с учетом предоставленных грантов.</w:t>
      </w:r>
    </w:p>
    <w:p w:rsidR="00605389" w:rsidRPr="00014B85" w:rsidRDefault="00605389" w:rsidP="00605389">
      <w:pPr>
        <w:ind w:firstLine="709"/>
        <w:jc w:val="both"/>
        <w:rPr>
          <w:sz w:val="28"/>
          <w:szCs w:val="28"/>
        </w:rPr>
      </w:pPr>
      <w:r w:rsidRPr="00014B85">
        <w:rPr>
          <w:sz w:val="28"/>
          <w:szCs w:val="28"/>
        </w:rPr>
        <w:t>1</w:t>
      </w:r>
      <w:r w:rsidR="00071F64">
        <w:rPr>
          <w:sz w:val="28"/>
          <w:szCs w:val="28"/>
        </w:rPr>
        <w:t>5</w:t>
      </w:r>
      <w:r w:rsidRPr="00014B85">
        <w:rPr>
          <w:sz w:val="28"/>
          <w:szCs w:val="28"/>
        </w:rPr>
        <w:t xml:space="preserve">. Отчеты об использовании гранта представляются в </w:t>
      </w:r>
      <w:r w:rsidR="004B1786" w:rsidRPr="00A857DF">
        <w:rPr>
          <w:sz w:val="28"/>
          <w:szCs w:val="28"/>
        </w:rPr>
        <w:t>отдел</w:t>
      </w:r>
      <w:r w:rsidR="004B1786">
        <w:rPr>
          <w:sz w:val="28"/>
          <w:szCs w:val="28"/>
        </w:rPr>
        <w:t xml:space="preserve"> перспективного развития и экономического мониторинга</w:t>
      </w:r>
      <w:r>
        <w:rPr>
          <w:sz w:val="28"/>
          <w:szCs w:val="28"/>
        </w:rPr>
        <w:t xml:space="preserve"> </w:t>
      </w:r>
      <w:r w:rsidRPr="00116C6E">
        <w:rPr>
          <w:sz w:val="28"/>
          <w:szCs w:val="28"/>
        </w:rPr>
        <w:t>администрации м</w:t>
      </w:r>
      <w:r>
        <w:rPr>
          <w:sz w:val="28"/>
          <w:szCs w:val="28"/>
        </w:rPr>
        <w:t>униципального образования город Новотроицк</w:t>
      </w:r>
      <w:r w:rsidRPr="00014B85">
        <w:rPr>
          <w:sz w:val="28"/>
          <w:szCs w:val="28"/>
        </w:rPr>
        <w:t xml:space="preserve"> получателями по форме согласно приложению № </w:t>
      </w:r>
      <w:r>
        <w:rPr>
          <w:sz w:val="28"/>
          <w:szCs w:val="28"/>
        </w:rPr>
        <w:t>4</w:t>
      </w:r>
      <w:r w:rsidRPr="00014B85">
        <w:rPr>
          <w:sz w:val="28"/>
          <w:szCs w:val="28"/>
        </w:rPr>
        <w:t xml:space="preserve"> к настоящему Порядку с приложением документов, подтверждающих целевое использование, ежеквартально</w:t>
      </w:r>
      <w:r>
        <w:rPr>
          <w:sz w:val="28"/>
          <w:szCs w:val="28"/>
        </w:rPr>
        <w:t>,</w:t>
      </w:r>
      <w:r w:rsidRPr="00014B85">
        <w:rPr>
          <w:sz w:val="28"/>
          <w:szCs w:val="28"/>
        </w:rPr>
        <w:t xml:space="preserve"> до 15 числа месяца, следующего за отчетным кварталом</w:t>
      </w:r>
      <w:r>
        <w:rPr>
          <w:sz w:val="28"/>
          <w:szCs w:val="28"/>
        </w:rPr>
        <w:t>.</w:t>
      </w:r>
    </w:p>
    <w:p w:rsidR="00605389" w:rsidRDefault="00605389" w:rsidP="00605389">
      <w:pPr>
        <w:pStyle w:val="ConsPlusTitle"/>
        <w:widowControl/>
        <w:ind w:firstLine="700"/>
        <w:jc w:val="both"/>
        <w:rPr>
          <w:b w:val="0"/>
          <w:sz w:val="28"/>
          <w:szCs w:val="28"/>
        </w:rPr>
      </w:pPr>
      <w:r w:rsidRPr="00014B85">
        <w:rPr>
          <w:b w:val="0"/>
          <w:sz w:val="28"/>
          <w:szCs w:val="28"/>
        </w:rPr>
        <w:t>1</w:t>
      </w:r>
      <w:r w:rsidR="00071F64">
        <w:rPr>
          <w:b w:val="0"/>
          <w:sz w:val="28"/>
          <w:szCs w:val="28"/>
        </w:rPr>
        <w:t>6</w:t>
      </w:r>
      <w:r w:rsidRPr="00014B85">
        <w:rPr>
          <w:b w:val="0"/>
          <w:sz w:val="28"/>
          <w:szCs w:val="28"/>
        </w:rPr>
        <w:t xml:space="preserve">. В случаях нецелевого использования </w:t>
      </w:r>
      <w:r w:rsidRPr="00A857DF">
        <w:rPr>
          <w:b w:val="0"/>
          <w:sz w:val="28"/>
          <w:szCs w:val="28"/>
        </w:rPr>
        <w:t xml:space="preserve">гранта </w:t>
      </w:r>
      <w:r w:rsidR="004B1786" w:rsidRPr="004B1786">
        <w:rPr>
          <w:b w:val="0"/>
          <w:sz w:val="28"/>
          <w:szCs w:val="28"/>
        </w:rPr>
        <w:t>отдел перспективного развития и экономического мониторинга</w:t>
      </w:r>
      <w:r w:rsidRPr="00A857DF">
        <w:rPr>
          <w:b w:val="0"/>
          <w:sz w:val="28"/>
          <w:szCs w:val="28"/>
        </w:rPr>
        <w:t xml:space="preserve"> администрации муниципального образования город</w:t>
      </w:r>
      <w:r>
        <w:rPr>
          <w:sz w:val="28"/>
          <w:szCs w:val="28"/>
        </w:rPr>
        <w:t xml:space="preserve"> </w:t>
      </w:r>
      <w:r w:rsidRPr="00A857DF">
        <w:rPr>
          <w:b w:val="0"/>
          <w:sz w:val="28"/>
          <w:szCs w:val="28"/>
        </w:rPr>
        <w:t>Новотроицк</w:t>
      </w:r>
      <w:r>
        <w:rPr>
          <w:b w:val="0"/>
          <w:sz w:val="28"/>
          <w:szCs w:val="28"/>
        </w:rPr>
        <w:t xml:space="preserve"> г</w:t>
      </w:r>
      <w:r w:rsidRPr="00014B85">
        <w:rPr>
          <w:b w:val="0"/>
          <w:sz w:val="28"/>
          <w:szCs w:val="28"/>
        </w:rPr>
        <w:t>отовит предложени</w:t>
      </w:r>
      <w:r>
        <w:rPr>
          <w:b w:val="0"/>
          <w:sz w:val="28"/>
          <w:szCs w:val="28"/>
        </w:rPr>
        <w:t>е</w:t>
      </w:r>
      <w:r w:rsidR="002B6D44">
        <w:rPr>
          <w:b w:val="0"/>
          <w:sz w:val="28"/>
          <w:szCs w:val="28"/>
        </w:rPr>
        <w:t xml:space="preserve"> для рассмотрения на заседании К</w:t>
      </w:r>
      <w:r w:rsidRPr="00014B85">
        <w:rPr>
          <w:b w:val="0"/>
          <w:sz w:val="28"/>
          <w:szCs w:val="28"/>
        </w:rPr>
        <w:t>омиссии вопроса о возврате субъектом выделенного гранта</w:t>
      </w:r>
      <w:r>
        <w:rPr>
          <w:b w:val="0"/>
          <w:sz w:val="28"/>
          <w:szCs w:val="28"/>
        </w:rPr>
        <w:t>.</w:t>
      </w:r>
      <w:r w:rsidRPr="00014B85">
        <w:rPr>
          <w:b w:val="0"/>
          <w:sz w:val="28"/>
          <w:szCs w:val="28"/>
        </w:rPr>
        <w:t xml:space="preserve"> Решение комиссии о возврате гранта оформляется протоколом, который направляется получателю заказным письмом с уведомлением.</w:t>
      </w:r>
    </w:p>
    <w:p w:rsidR="00605389" w:rsidRPr="00014B85" w:rsidRDefault="00605389" w:rsidP="00605389">
      <w:pPr>
        <w:ind w:firstLine="709"/>
        <w:jc w:val="both"/>
        <w:rPr>
          <w:sz w:val="28"/>
          <w:szCs w:val="28"/>
        </w:rPr>
      </w:pPr>
      <w:r w:rsidRPr="00014B85">
        <w:rPr>
          <w:sz w:val="28"/>
          <w:szCs w:val="28"/>
        </w:rPr>
        <w:t>При получении протокола о нарушении условий, установленных при предоставлении грантов, средства гранта в течение 1</w:t>
      </w:r>
      <w:r>
        <w:rPr>
          <w:sz w:val="28"/>
          <w:szCs w:val="28"/>
        </w:rPr>
        <w:t>5</w:t>
      </w:r>
      <w:r w:rsidRPr="00014B85">
        <w:rPr>
          <w:sz w:val="28"/>
          <w:szCs w:val="28"/>
        </w:rPr>
        <w:t xml:space="preserve"> календарных подлежат возврату получателем</w:t>
      </w:r>
      <w:r>
        <w:rPr>
          <w:sz w:val="28"/>
          <w:szCs w:val="28"/>
        </w:rPr>
        <w:t xml:space="preserve">. </w:t>
      </w:r>
      <w:r w:rsidRPr="00014B85">
        <w:rPr>
          <w:sz w:val="28"/>
          <w:szCs w:val="28"/>
        </w:rPr>
        <w:t xml:space="preserve"> </w:t>
      </w:r>
    </w:p>
    <w:p w:rsidR="00605389" w:rsidRPr="00014B85" w:rsidRDefault="00605389" w:rsidP="00605389">
      <w:pPr>
        <w:ind w:firstLine="709"/>
        <w:jc w:val="both"/>
        <w:rPr>
          <w:sz w:val="28"/>
          <w:szCs w:val="28"/>
        </w:rPr>
      </w:pPr>
      <w:r w:rsidRPr="00014B85">
        <w:rPr>
          <w:sz w:val="28"/>
          <w:szCs w:val="28"/>
        </w:rPr>
        <w:t>В случае отказа получателя гранта от возврата указанных средств их взыскание осуществляется в судебном порядке.</w:t>
      </w:r>
    </w:p>
    <w:p w:rsidR="00605389" w:rsidRPr="00014B85" w:rsidRDefault="00605389" w:rsidP="00605389">
      <w:pPr>
        <w:ind w:firstLine="709"/>
        <w:jc w:val="both"/>
        <w:rPr>
          <w:sz w:val="28"/>
          <w:szCs w:val="28"/>
        </w:rPr>
      </w:pPr>
      <w:r w:rsidRPr="00014B85">
        <w:rPr>
          <w:sz w:val="28"/>
          <w:szCs w:val="28"/>
        </w:rPr>
        <w:lastRenderedPageBreak/>
        <w:t>1</w:t>
      </w:r>
      <w:r w:rsidR="00071F64">
        <w:rPr>
          <w:sz w:val="28"/>
          <w:szCs w:val="28"/>
        </w:rPr>
        <w:t>7</w:t>
      </w:r>
      <w:r w:rsidRPr="00014B85">
        <w:rPr>
          <w:sz w:val="28"/>
          <w:szCs w:val="28"/>
        </w:rPr>
        <w:t xml:space="preserve">. В случае нарушения действующего законодательства либо </w:t>
      </w:r>
      <w:proofErr w:type="gramStart"/>
      <w:r w:rsidRPr="00014B85">
        <w:rPr>
          <w:sz w:val="28"/>
          <w:szCs w:val="28"/>
        </w:rPr>
        <w:t>условий, установленных настоящим Порядком</w:t>
      </w:r>
      <w:r>
        <w:rPr>
          <w:sz w:val="28"/>
          <w:szCs w:val="28"/>
        </w:rPr>
        <w:t xml:space="preserve"> </w:t>
      </w:r>
      <w:r w:rsidRPr="00014B85">
        <w:rPr>
          <w:sz w:val="28"/>
          <w:szCs w:val="28"/>
        </w:rPr>
        <w:t xml:space="preserve"> получатель </w:t>
      </w:r>
      <w:r>
        <w:rPr>
          <w:sz w:val="28"/>
          <w:szCs w:val="28"/>
        </w:rPr>
        <w:t xml:space="preserve">гранта </w:t>
      </w:r>
      <w:r w:rsidRPr="00014B85">
        <w:rPr>
          <w:sz w:val="28"/>
          <w:szCs w:val="28"/>
        </w:rPr>
        <w:t>нес</w:t>
      </w:r>
      <w:r>
        <w:rPr>
          <w:sz w:val="28"/>
          <w:szCs w:val="28"/>
        </w:rPr>
        <w:t>е</w:t>
      </w:r>
      <w:r w:rsidRPr="00014B85">
        <w:rPr>
          <w:sz w:val="28"/>
          <w:szCs w:val="28"/>
        </w:rPr>
        <w:t>т</w:t>
      </w:r>
      <w:proofErr w:type="gramEnd"/>
      <w:r w:rsidRPr="00014B85">
        <w:rPr>
          <w:sz w:val="28"/>
          <w:szCs w:val="28"/>
        </w:rPr>
        <w:t xml:space="preserve"> ответственность в соответствии с законодательством</w:t>
      </w:r>
      <w:r>
        <w:rPr>
          <w:sz w:val="28"/>
          <w:szCs w:val="28"/>
        </w:rPr>
        <w:t xml:space="preserve"> Российской Федерации</w:t>
      </w:r>
      <w:r w:rsidRPr="00014B85">
        <w:rPr>
          <w:sz w:val="28"/>
          <w:szCs w:val="28"/>
        </w:rPr>
        <w:t>.</w:t>
      </w:r>
    </w:p>
    <w:p w:rsidR="00605389" w:rsidRDefault="00071F64" w:rsidP="00605389">
      <w:pPr>
        <w:ind w:firstLine="709"/>
        <w:jc w:val="both"/>
        <w:rPr>
          <w:sz w:val="28"/>
          <w:szCs w:val="28"/>
        </w:rPr>
      </w:pPr>
      <w:r>
        <w:rPr>
          <w:sz w:val="28"/>
          <w:szCs w:val="28"/>
        </w:rPr>
        <w:t>18</w:t>
      </w:r>
      <w:r w:rsidR="00605389" w:rsidRPr="00014B85">
        <w:rPr>
          <w:sz w:val="28"/>
          <w:szCs w:val="28"/>
        </w:rPr>
        <w:t xml:space="preserve">. </w:t>
      </w:r>
      <w:proofErr w:type="gramStart"/>
      <w:r w:rsidR="002B6D44" w:rsidRPr="001164FA">
        <w:rPr>
          <w:sz w:val="28"/>
          <w:szCs w:val="28"/>
        </w:rPr>
        <w:t>Контроль за</w:t>
      </w:r>
      <w:proofErr w:type="gramEnd"/>
      <w:r w:rsidR="002B6D44" w:rsidRPr="001164FA">
        <w:rPr>
          <w:sz w:val="28"/>
          <w:szCs w:val="28"/>
        </w:rPr>
        <w:t xml:space="preserve"> соблюдением условий, установленных при предоставлении субсидий, осуществляется </w:t>
      </w:r>
      <w:r w:rsidR="002B6D44" w:rsidRPr="00CE23FE">
        <w:rPr>
          <w:color w:val="0070C0"/>
          <w:sz w:val="28"/>
          <w:szCs w:val="28"/>
        </w:rPr>
        <w:t>администрацией муниципального образования город Новотроицк и органами муниципального финансового контроля</w:t>
      </w:r>
      <w:r w:rsidR="002B6D44">
        <w:rPr>
          <w:sz w:val="28"/>
          <w:szCs w:val="28"/>
        </w:rPr>
        <w:t xml:space="preserve"> муниципального образования город Новотроицк.</w:t>
      </w:r>
    </w:p>
    <w:p w:rsidR="00035CDA" w:rsidRDefault="00035CDA" w:rsidP="00605389">
      <w:pPr>
        <w:ind w:firstLine="709"/>
        <w:jc w:val="both"/>
        <w:rPr>
          <w:sz w:val="28"/>
          <w:szCs w:val="28"/>
        </w:rPr>
      </w:pPr>
    </w:p>
    <w:p w:rsidR="00035CDA" w:rsidRDefault="00035CDA" w:rsidP="00605389">
      <w:pPr>
        <w:ind w:firstLine="709"/>
        <w:jc w:val="both"/>
        <w:rPr>
          <w:sz w:val="28"/>
          <w:szCs w:val="28"/>
        </w:rPr>
      </w:pPr>
    </w:p>
    <w:p w:rsidR="00035CDA" w:rsidRDefault="00035CDA" w:rsidP="00605389">
      <w:pPr>
        <w:ind w:firstLine="709"/>
        <w:jc w:val="both"/>
        <w:rPr>
          <w:sz w:val="28"/>
          <w:szCs w:val="28"/>
        </w:rPr>
      </w:pPr>
    </w:p>
    <w:p w:rsidR="00035CDA" w:rsidRDefault="00035CDA" w:rsidP="00035CDA">
      <w:pPr>
        <w:jc w:val="both"/>
        <w:rPr>
          <w:sz w:val="28"/>
          <w:szCs w:val="28"/>
        </w:rPr>
      </w:pPr>
      <w:r>
        <w:rPr>
          <w:sz w:val="28"/>
          <w:szCs w:val="28"/>
        </w:rPr>
        <w:t>Начальник отдела перспективного</w:t>
      </w:r>
    </w:p>
    <w:p w:rsidR="00035CDA" w:rsidRDefault="00035CDA" w:rsidP="00035CDA">
      <w:pPr>
        <w:jc w:val="both"/>
        <w:rPr>
          <w:sz w:val="28"/>
          <w:szCs w:val="28"/>
        </w:rPr>
      </w:pPr>
      <w:r>
        <w:rPr>
          <w:sz w:val="28"/>
          <w:szCs w:val="28"/>
        </w:rPr>
        <w:t xml:space="preserve">развития и экономического мониторинга                                      Ю.В. </w:t>
      </w:r>
      <w:proofErr w:type="spellStart"/>
      <w:r>
        <w:rPr>
          <w:sz w:val="28"/>
          <w:szCs w:val="28"/>
        </w:rPr>
        <w:t>Китова</w:t>
      </w:r>
      <w:proofErr w:type="spellEnd"/>
    </w:p>
    <w:p w:rsidR="00035CDA" w:rsidRDefault="00035CDA" w:rsidP="00605389">
      <w:pPr>
        <w:ind w:firstLine="709"/>
        <w:jc w:val="both"/>
        <w:rPr>
          <w:sz w:val="28"/>
          <w:szCs w:val="28"/>
        </w:rPr>
      </w:pPr>
    </w:p>
    <w:p w:rsidR="00605389" w:rsidRPr="00014B85" w:rsidRDefault="00605389" w:rsidP="00605389">
      <w:pPr>
        <w:ind w:firstLine="709"/>
        <w:jc w:val="both"/>
        <w:rPr>
          <w:color w:val="FF0000"/>
          <w:sz w:val="28"/>
          <w:szCs w:val="28"/>
        </w:rPr>
      </w:pPr>
    </w:p>
    <w:p w:rsidR="00605389" w:rsidRDefault="00605389" w:rsidP="0018742F">
      <w:pPr>
        <w:ind w:left="5103"/>
        <w:jc w:val="both"/>
        <w:outlineLvl w:val="1"/>
        <w:rPr>
          <w:sz w:val="28"/>
          <w:szCs w:val="28"/>
        </w:rPr>
      </w:pPr>
      <w:r w:rsidRPr="00014B85">
        <w:br w:type="page"/>
      </w:r>
      <w:r w:rsidRPr="00014B85">
        <w:rPr>
          <w:sz w:val="28"/>
          <w:szCs w:val="28"/>
        </w:rPr>
        <w:lastRenderedPageBreak/>
        <w:t xml:space="preserve">Приложение № 1 </w:t>
      </w:r>
    </w:p>
    <w:p w:rsidR="00605389" w:rsidRPr="009A3C6B" w:rsidRDefault="00587847" w:rsidP="0018742F">
      <w:pPr>
        <w:ind w:left="5103"/>
        <w:jc w:val="both"/>
        <w:outlineLvl w:val="1"/>
        <w:rPr>
          <w:sz w:val="28"/>
          <w:szCs w:val="28"/>
        </w:rPr>
      </w:pPr>
      <w:r>
        <w:rPr>
          <w:sz w:val="28"/>
          <w:szCs w:val="28"/>
        </w:rPr>
        <w:t>к П</w:t>
      </w:r>
      <w:r w:rsidR="00605389" w:rsidRPr="00014B85">
        <w:rPr>
          <w:sz w:val="28"/>
          <w:szCs w:val="28"/>
        </w:rPr>
        <w:t>орядку</w:t>
      </w:r>
      <w:r w:rsidR="00605389">
        <w:rPr>
          <w:sz w:val="28"/>
          <w:szCs w:val="28"/>
        </w:rPr>
        <w:t xml:space="preserve"> </w:t>
      </w:r>
      <w:r w:rsidR="00605389" w:rsidRPr="00014B85">
        <w:rPr>
          <w:sz w:val="28"/>
          <w:szCs w:val="28"/>
        </w:rPr>
        <w:t>предоставления грантов начинающим субъе</w:t>
      </w:r>
      <w:r w:rsidR="00605389">
        <w:rPr>
          <w:sz w:val="28"/>
          <w:szCs w:val="28"/>
        </w:rPr>
        <w:t>ктам малого предпринимательства н</w:t>
      </w:r>
      <w:r w:rsidR="00605389" w:rsidRPr="00014B85">
        <w:rPr>
          <w:sz w:val="28"/>
          <w:szCs w:val="28"/>
        </w:rPr>
        <w:t>а создание и развитие</w:t>
      </w:r>
      <w:r w:rsidR="00605389">
        <w:rPr>
          <w:sz w:val="28"/>
          <w:szCs w:val="28"/>
        </w:rPr>
        <w:t xml:space="preserve"> </w:t>
      </w:r>
      <w:r w:rsidR="00605389" w:rsidRPr="00014B85">
        <w:rPr>
          <w:sz w:val="28"/>
          <w:szCs w:val="28"/>
        </w:rPr>
        <w:t>собственного бизнеса</w:t>
      </w:r>
    </w:p>
    <w:p w:rsidR="00605389" w:rsidRPr="00014B85" w:rsidRDefault="00605389" w:rsidP="00605389">
      <w:pPr>
        <w:jc w:val="right"/>
        <w:rPr>
          <w:sz w:val="28"/>
          <w:szCs w:val="28"/>
        </w:rPr>
      </w:pPr>
    </w:p>
    <w:p w:rsidR="00605389" w:rsidRPr="00014B85" w:rsidRDefault="00605389" w:rsidP="00605389">
      <w:pPr>
        <w:tabs>
          <w:tab w:val="left" w:pos="5200"/>
        </w:tabs>
        <w:jc w:val="center"/>
        <w:rPr>
          <w:sz w:val="28"/>
          <w:szCs w:val="28"/>
        </w:rPr>
      </w:pPr>
    </w:p>
    <w:p w:rsidR="00605389" w:rsidRPr="00014B85" w:rsidRDefault="00605389" w:rsidP="00605389">
      <w:pPr>
        <w:pStyle w:val="ConsPlusNonformat"/>
        <w:widowControl/>
        <w:jc w:val="center"/>
        <w:rPr>
          <w:rFonts w:ascii="Times New Roman" w:hAnsi="Times New Roman" w:cs="Times New Roman"/>
          <w:sz w:val="28"/>
          <w:szCs w:val="28"/>
        </w:rPr>
      </w:pPr>
      <w:r w:rsidRPr="00014B85">
        <w:rPr>
          <w:rFonts w:ascii="Times New Roman" w:hAnsi="Times New Roman" w:cs="Times New Roman"/>
          <w:sz w:val="28"/>
          <w:szCs w:val="28"/>
        </w:rPr>
        <w:t>Заявка</w:t>
      </w:r>
    </w:p>
    <w:p w:rsidR="00605389" w:rsidRDefault="00605389" w:rsidP="00605389">
      <w:pPr>
        <w:pStyle w:val="ConsPlusNonformat"/>
        <w:widowControl/>
        <w:jc w:val="center"/>
        <w:rPr>
          <w:rFonts w:ascii="Times New Roman" w:hAnsi="Times New Roman" w:cs="Times New Roman"/>
          <w:sz w:val="28"/>
          <w:szCs w:val="28"/>
        </w:rPr>
      </w:pPr>
      <w:r w:rsidRPr="00014B85">
        <w:rPr>
          <w:rFonts w:ascii="Times New Roman" w:hAnsi="Times New Roman" w:cs="Times New Roman"/>
          <w:sz w:val="28"/>
          <w:szCs w:val="28"/>
        </w:rPr>
        <w:t xml:space="preserve">на участие в конкурсном отборе по предоставлению грантов </w:t>
      </w:r>
    </w:p>
    <w:p w:rsidR="00605389" w:rsidRDefault="00605389" w:rsidP="0018742F">
      <w:pPr>
        <w:pStyle w:val="ConsPlusNonformat"/>
        <w:widowControl/>
        <w:jc w:val="center"/>
        <w:rPr>
          <w:rFonts w:ascii="Times New Roman" w:hAnsi="Times New Roman" w:cs="Times New Roman"/>
          <w:sz w:val="28"/>
          <w:szCs w:val="28"/>
        </w:rPr>
      </w:pPr>
      <w:r w:rsidRPr="00014B85">
        <w:rPr>
          <w:rFonts w:ascii="Times New Roman" w:hAnsi="Times New Roman" w:cs="Times New Roman"/>
          <w:sz w:val="28"/>
          <w:szCs w:val="28"/>
        </w:rPr>
        <w:t>на создание и развитие собственного бизнеса</w:t>
      </w:r>
    </w:p>
    <w:p w:rsidR="00605389" w:rsidRPr="00014B85" w:rsidRDefault="00605389" w:rsidP="00605389">
      <w:pPr>
        <w:pStyle w:val="ConsPlusNonformat"/>
        <w:widowControl/>
        <w:rPr>
          <w:rFonts w:ascii="Times New Roman" w:hAnsi="Times New Roman" w:cs="Times New Roman"/>
          <w:sz w:val="28"/>
          <w:szCs w:val="28"/>
        </w:rPr>
      </w:pPr>
    </w:p>
    <w:p w:rsidR="00605389" w:rsidRDefault="00605389" w:rsidP="00605389">
      <w:pPr>
        <w:rPr>
          <w:sz w:val="28"/>
          <w:szCs w:val="28"/>
        </w:rPr>
      </w:pPr>
      <w:r w:rsidRPr="0075167C">
        <w:rPr>
          <w:sz w:val="28"/>
          <w:szCs w:val="28"/>
        </w:rPr>
        <w:t xml:space="preserve">1. Начинающий предприниматель </w:t>
      </w:r>
      <w:r>
        <w:rPr>
          <w:sz w:val="28"/>
          <w:szCs w:val="28"/>
        </w:rPr>
        <w:t>____________________________________,</w:t>
      </w:r>
    </w:p>
    <w:p w:rsidR="00605389" w:rsidRDefault="00605389" w:rsidP="00605389">
      <w:pPr>
        <w:rPr>
          <w:sz w:val="28"/>
          <w:szCs w:val="28"/>
        </w:rPr>
      </w:pPr>
      <w:proofErr w:type="gramStart"/>
      <w:r>
        <w:rPr>
          <w:sz w:val="28"/>
          <w:szCs w:val="28"/>
        </w:rPr>
        <w:t>осуществляющий</w:t>
      </w:r>
      <w:proofErr w:type="gramEnd"/>
      <w:r>
        <w:rPr>
          <w:sz w:val="28"/>
          <w:szCs w:val="28"/>
        </w:rPr>
        <w:t xml:space="preserve"> свою деятельность в сфере ___________________________ </w:t>
      </w:r>
    </w:p>
    <w:p w:rsidR="00605389" w:rsidRDefault="00605389" w:rsidP="00605389">
      <w:pPr>
        <w:rPr>
          <w:sz w:val="28"/>
          <w:szCs w:val="28"/>
        </w:rPr>
      </w:pPr>
      <w:r>
        <w:rPr>
          <w:sz w:val="28"/>
          <w:szCs w:val="28"/>
        </w:rPr>
        <w:t>_________________________________________________________________,</w:t>
      </w:r>
    </w:p>
    <w:p w:rsidR="00605389" w:rsidRPr="00CC1A41" w:rsidRDefault="00605389" w:rsidP="00605389">
      <w:pPr>
        <w:jc w:val="center"/>
      </w:pPr>
      <w:r w:rsidRPr="00CC1A41">
        <w:t>(перечень видов деятельности, в отношении которых запрашивается поддержка)</w:t>
      </w:r>
    </w:p>
    <w:p w:rsidR="0018742F" w:rsidRPr="0018742F" w:rsidRDefault="0018742F" w:rsidP="00605389">
      <w:pPr>
        <w:rPr>
          <w:sz w:val="12"/>
          <w:szCs w:val="12"/>
        </w:rPr>
      </w:pPr>
    </w:p>
    <w:p w:rsidR="00605389" w:rsidRPr="00CC1A41" w:rsidRDefault="00605389" w:rsidP="00605389">
      <w:pPr>
        <w:rPr>
          <w:sz w:val="28"/>
          <w:szCs w:val="28"/>
        </w:rPr>
      </w:pPr>
      <w:r w:rsidRPr="00CC1A41">
        <w:rPr>
          <w:sz w:val="28"/>
          <w:szCs w:val="28"/>
        </w:rPr>
        <w:t>производящий_____________________________________________________</w:t>
      </w:r>
      <w:r w:rsidR="0018742F">
        <w:rPr>
          <w:sz w:val="28"/>
          <w:szCs w:val="28"/>
        </w:rPr>
        <w:t>,</w:t>
      </w:r>
    </w:p>
    <w:p w:rsidR="00605389" w:rsidRPr="00CC1A41" w:rsidRDefault="00605389" w:rsidP="00605389">
      <w:r w:rsidRPr="00CC1A41">
        <w:t xml:space="preserve">                      </w:t>
      </w:r>
      <w:r>
        <w:t xml:space="preserve">   </w:t>
      </w:r>
      <w:r w:rsidRPr="00CC1A41">
        <w:t xml:space="preserve">       </w:t>
      </w:r>
      <w:proofErr w:type="gramStart"/>
      <w:r w:rsidRPr="00CC1A41">
        <w:t>(наименование видов продукции (работ, услуг), в отношении которых</w:t>
      </w:r>
      <w:proofErr w:type="gramEnd"/>
    </w:p>
    <w:p w:rsidR="00605389" w:rsidRPr="00CC1A41" w:rsidRDefault="00605389" w:rsidP="00605389">
      <w:r w:rsidRPr="00CC1A41">
        <w:t xml:space="preserve">                 </w:t>
      </w:r>
      <w:r>
        <w:t xml:space="preserve">      </w:t>
      </w:r>
      <w:r w:rsidRPr="00CC1A41">
        <w:t xml:space="preserve">   </w:t>
      </w:r>
      <w:r>
        <w:t xml:space="preserve">         </w:t>
      </w:r>
      <w:r w:rsidRPr="00CC1A41">
        <w:t xml:space="preserve">   запрашивается поддержка, с указанием кодов видов продукции)</w:t>
      </w:r>
    </w:p>
    <w:p w:rsidR="00605389" w:rsidRPr="0075167C" w:rsidRDefault="00605389" w:rsidP="00605389">
      <w:pPr>
        <w:rPr>
          <w:sz w:val="28"/>
          <w:szCs w:val="28"/>
        </w:rPr>
      </w:pPr>
      <w:r w:rsidRPr="0075167C">
        <w:rPr>
          <w:sz w:val="28"/>
          <w:szCs w:val="28"/>
        </w:rPr>
        <w:t>__________________________________________________________________</w:t>
      </w:r>
      <w:r w:rsidR="0018742F">
        <w:rPr>
          <w:sz w:val="28"/>
          <w:szCs w:val="28"/>
        </w:rPr>
        <w:t>,</w:t>
      </w:r>
    </w:p>
    <w:p w:rsidR="00605389" w:rsidRPr="0075167C" w:rsidRDefault="00605389" w:rsidP="00605389">
      <w:pPr>
        <w:jc w:val="center"/>
        <w:rPr>
          <w:sz w:val="28"/>
          <w:szCs w:val="28"/>
        </w:rPr>
      </w:pPr>
      <w:r w:rsidRPr="00014B85">
        <w:t xml:space="preserve">(ИНН) </w:t>
      </w:r>
      <w:r w:rsidRPr="0075167C">
        <w:rPr>
          <w:sz w:val="28"/>
          <w:szCs w:val="28"/>
        </w:rPr>
        <w:t>__________________________________________________________________</w:t>
      </w:r>
      <w:r w:rsidR="0018742F">
        <w:rPr>
          <w:sz w:val="28"/>
          <w:szCs w:val="28"/>
        </w:rPr>
        <w:t>,</w:t>
      </w:r>
    </w:p>
    <w:p w:rsidR="00605389" w:rsidRPr="0075167C" w:rsidRDefault="00605389" w:rsidP="00605389">
      <w:pPr>
        <w:jc w:val="center"/>
      </w:pPr>
      <w:r w:rsidRPr="0075167C">
        <w:t>(юридический адрес)</w:t>
      </w:r>
      <w:r w:rsidRPr="0075167C">
        <w:rPr>
          <w:sz w:val="28"/>
          <w:szCs w:val="28"/>
        </w:rPr>
        <w:t xml:space="preserve"> __________________________________________________________________</w:t>
      </w:r>
      <w:r w:rsidR="0018742F">
        <w:rPr>
          <w:sz w:val="28"/>
          <w:szCs w:val="28"/>
        </w:rPr>
        <w:t>,</w:t>
      </w:r>
      <w:r w:rsidRPr="0075167C">
        <w:rPr>
          <w:sz w:val="28"/>
          <w:szCs w:val="28"/>
        </w:rPr>
        <w:t xml:space="preserve"> </w:t>
      </w:r>
      <w:r w:rsidRPr="0075167C">
        <w:t>(фактический адрес осуществления деятельности)</w:t>
      </w:r>
    </w:p>
    <w:p w:rsidR="00605389" w:rsidRPr="0075167C" w:rsidRDefault="00605389" w:rsidP="00605389">
      <w:pPr>
        <w:rPr>
          <w:sz w:val="28"/>
          <w:szCs w:val="28"/>
        </w:rPr>
      </w:pPr>
      <w:r w:rsidRPr="0075167C">
        <w:rPr>
          <w:sz w:val="28"/>
          <w:szCs w:val="28"/>
        </w:rPr>
        <w:t>номер телефона</w:t>
      </w:r>
      <w:proofErr w:type="gramStart"/>
      <w:r w:rsidRPr="0075167C">
        <w:rPr>
          <w:sz w:val="28"/>
          <w:szCs w:val="28"/>
        </w:rPr>
        <w:t xml:space="preserve"> (______)____________ </w:t>
      </w:r>
      <w:proofErr w:type="gramEnd"/>
      <w:r w:rsidRPr="0075167C">
        <w:rPr>
          <w:sz w:val="28"/>
          <w:szCs w:val="28"/>
        </w:rPr>
        <w:t>факс (______) ___________________</w:t>
      </w:r>
    </w:p>
    <w:p w:rsidR="00605389" w:rsidRPr="0018742F" w:rsidRDefault="00605389" w:rsidP="00605389">
      <w:pPr>
        <w:rPr>
          <w:sz w:val="12"/>
          <w:szCs w:val="12"/>
        </w:rPr>
      </w:pPr>
    </w:p>
    <w:p w:rsidR="00605389" w:rsidRPr="0075167C" w:rsidRDefault="00605389" w:rsidP="00605389">
      <w:pPr>
        <w:rPr>
          <w:sz w:val="28"/>
          <w:szCs w:val="28"/>
        </w:rPr>
      </w:pPr>
      <w:r w:rsidRPr="0075167C">
        <w:rPr>
          <w:sz w:val="28"/>
          <w:szCs w:val="28"/>
        </w:rPr>
        <w:t xml:space="preserve">адрес электронной почты____________________________________________ </w:t>
      </w:r>
    </w:p>
    <w:p w:rsidR="00605389" w:rsidRPr="0018742F" w:rsidRDefault="00605389" w:rsidP="00605389">
      <w:pPr>
        <w:pStyle w:val="ConsPlusNonformat"/>
        <w:widowControl/>
        <w:rPr>
          <w:rFonts w:ascii="Times New Roman" w:hAnsi="Times New Roman" w:cs="Times New Roman"/>
          <w:sz w:val="12"/>
          <w:szCs w:val="12"/>
        </w:rPr>
      </w:pPr>
    </w:p>
    <w:p w:rsidR="0018742F" w:rsidRDefault="00605389" w:rsidP="00605389">
      <w:pPr>
        <w:rPr>
          <w:sz w:val="28"/>
          <w:szCs w:val="28"/>
        </w:rPr>
      </w:pPr>
      <w:r w:rsidRPr="00CC1A41">
        <w:rPr>
          <w:sz w:val="28"/>
          <w:szCs w:val="28"/>
        </w:rPr>
        <w:t xml:space="preserve">просит предоставить грант в размере ___________________________ рублей </w:t>
      </w:r>
    </w:p>
    <w:p w:rsidR="0018742F" w:rsidRPr="0018742F" w:rsidRDefault="0018742F" w:rsidP="00605389">
      <w:pPr>
        <w:rPr>
          <w:sz w:val="12"/>
          <w:szCs w:val="12"/>
        </w:rPr>
      </w:pPr>
    </w:p>
    <w:p w:rsidR="00605389" w:rsidRPr="00CC1A41" w:rsidRDefault="00605389" w:rsidP="00605389">
      <w:pPr>
        <w:rPr>
          <w:sz w:val="28"/>
          <w:szCs w:val="28"/>
        </w:rPr>
      </w:pPr>
      <w:r w:rsidRPr="00CC1A41">
        <w:rPr>
          <w:sz w:val="28"/>
          <w:szCs w:val="28"/>
        </w:rPr>
        <w:t xml:space="preserve">на реализацию проекта по созданию собственного дела </w:t>
      </w:r>
    </w:p>
    <w:p w:rsidR="00605389" w:rsidRPr="00CC1A41" w:rsidRDefault="00605389" w:rsidP="00605389">
      <w:pPr>
        <w:rPr>
          <w:sz w:val="28"/>
          <w:szCs w:val="28"/>
        </w:rPr>
      </w:pPr>
      <w:r w:rsidRPr="00CC1A41">
        <w:rPr>
          <w:sz w:val="28"/>
          <w:szCs w:val="28"/>
        </w:rPr>
        <w:t>__________________________________________________________________</w:t>
      </w:r>
    </w:p>
    <w:p w:rsidR="00605389" w:rsidRPr="007454CD" w:rsidRDefault="00605389" w:rsidP="00605389">
      <w:pPr>
        <w:jc w:val="center"/>
      </w:pPr>
      <w:r w:rsidRPr="007454CD">
        <w:t>(наименование проекта)</w:t>
      </w:r>
    </w:p>
    <w:p w:rsidR="00605389" w:rsidRPr="007454CD" w:rsidRDefault="00605389" w:rsidP="00605389">
      <w:pPr>
        <w:rPr>
          <w:sz w:val="28"/>
          <w:szCs w:val="28"/>
        </w:rPr>
      </w:pPr>
      <w:r w:rsidRPr="007454CD">
        <w:rPr>
          <w:sz w:val="28"/>
          <w:szCs w:val="28"/>
        </w:rPr>
        <w:t>2. Цель использования гранта __________________________________________________________________</w:t>
      </w:r>
    </w:p>
    <w:p w:rsidR="0018742F" w:rsidRPr="0018742F" w:rsidRDefault="0018742F" w:rsidP="00605389">
      <w:pPr>
        <w:rPr>
          <w:sz w:val="12"/>
          <w:szCs w:val="12"/>
        </w:rPr>
      </w:pPr>
    </w:p>
    <w:p w:rsidR="00605389" w:rsidRPr="007454CD" w:rsidRDefault="00605389" w:rsidP="00605389">
      <w:pPr>
        <w:rPr>
          <w:sz w:val="28"/>
          <w:szCs w:val="28"/>
        </w:rPr>
      </w:pPr>
      <w:r w:rsidRPr="007454CD">
        <w:rPr>
          <w:sz w:val="28"/>
          <w:szCs w:val="28"/>
        </w:rPr>
        <w:t>3. Информация о руководителе проекта</w:t>
      </w:r>
    </w:p>
    <w:p w:rsidR="00605389" w:rsidRPr="00014B85" w:rsidRDefault="00605389" w:rsidP="00605389">
      <w:r w:rsidRPr="007454CD">
        <w:rPr>
          <w:sz w:val="28"/>
          <w:szCs w:val="28"/>
        </w:rPr>
        <w:t>__________________________________________________________________</w:t>
      </w:r>
    </w:p>
    <w:p w:rsidR="00605389" w:rsidRPr="00014B85" w:rsidRDefault="00605389" w:rsidP="00605389">
      <w:pPr>
        <w:pStyle w:val="ConsPlusNonformat"/>
        <w:widowControl/>
        <w:jc w:val="center"/>
        <w:rPr>
          <w:rFonts w:ascii="Times New Roman" w:hAnsi="Times New Roman" w:cs="Times New Roman"/>
          <w:sz w:val="24"/>
          <w:szCs w:val="24"/>
        </w:rPr>
      </w:pPr>
      <w:r w:rsidRPr="00014B85">
        <w:rPr>
          <w:rFonts w:ascii="Times New Roman" w:hAnsi="Times New Roman" w:cs="Times New Roman"/>
          <w:sz w:val="24"/>
          <w:szCs w:val="24"/>
        </w:rPr>
        <w:t>(</w:t>
      </w:r>
      <w:r>
        <w:rPr>
          <w:rFonts w:ascii="Times New Roman" w:hAnsi="Times New Roman" w:cs="Times New Roman"/>
          <w:sz w:val="24"/>
          <w:szCs w:val="24"/>
        </w:rPr>
        <w:t>ф</w:t>
      </w:r>
      <w:r w:rsidRPr="00014B85">
        <w:rPr>
          <w:rFonts w:ascii="Times New Roman" w:hAnsi="Times New Roman" w:cs="Times New Roman"/>
          <w:sz w:val="24"/>
          <w:szCs w:val="24"/>
        </w:rPr>
        <w:t>амилия, имя, отчество, должность)</w:t>
      </w:r>
    </w:p>
    <w:p w:rsidR="00605389" w:rsidRPr="0075167C" w:rsidRDefault="00605389" w:rsidP="00605389">
      <w:pPr>
        <w:rPr>
          <w:sz w:val="28"/>
          <w:szCs w:val="28"/>
        </w:rPr>
      </w:pPr>
      <w:r w:rsidRPr="0075167C">
        <w:rPr>
          <w:sz w:val="28"/>
          <w:szCs w:val="28"/>
        </w:rPr>
        <w:t>__________________________________________________________________</w:t>
      </w:r>
    </w:p>
    <w:p w:rsidR="00605389" w:rsidRPr="00014B85" w:rsidRDefault="00605389" w:rsidP="00605389">
      <w:pPr>
        <w:pStyle w:val="ConsPlusNonformat"/>
        <w:widowControl/>
        <w:jc w:val="center"/>
        <w:rPr>
          <w:rFonts w:ascii="Times New Roman" w:hAnsi="Times New Roman" w:cs="Times New Roman"/>
          <w:sz w:val="24"/>
          <w:szCs w:val="24"/>
        </w:rPr>
      </w:pPr>
      <w:proofErr w:type="gramStart"/>
      <w:r>
        <w:rPr>
          <w:rFonts w:ascii="Times New Roman" w:hAnsi="Times New Roman" w:cs="Times New Roman"/>
          <w:sz w:val="24"/>
          <w:szCs w:val="24"/>
        </w:rPr>
        <w:t>(с</w:t>
      </w:r>
      <w:r w:rsidRPr="00014B85">
        <w:rPr>
          <w:rFonts w:ascii="Times New Roman" w:hAnsi="Times New Roman" w:cs="Times New Roman"/>
          <w:sz w:val="24"/>
          <w:szCs w:val="24"/>
        </w:rPr>
        <w:t>татус</w:t>
      </w:r>
      <w:r>
        <w:rPr>
          <w:rFonts w:ascii="Times New Roman" w:hAnsi="Times New Roman" w:cs="Times New Roman"/>
          <w:sz w:val="24"/>
          <w:szCs w:val="24"/>
        </w:rPr>
        <w:t>:</w:t>
      </w:r>
      <w:r w:rsidRPr="00014B85">
        <w:rPr>
          <w:rFonts w:ascii="Times New Roman" w:hAnsi="Times New Roman" w:cs="Times New Roman"/>
          <w:sz w:val="24"/>
          <w:szCs w:val="24"/>
        </w:rPr>
        <w:t xml:space="preserve"> зарегистрированный безработный, уволенный в результате сокращения,</w:t>
      </w:r>
      <w:proofErr w:type="gramEnd"/>
    </w:p>
    <w:p w:rsidR="00605389" w:rsidRPr="00014B85" w:rsidRDefault="00605389" w:rsidP="00605389">
      <w:pPr>
        <w:pStyle w:val="ConsPlusNonformat"/>
        <w:widowControl/>
        <w:jc w:val="center"/>
        <w:rPr>
          <w:rFonts w:ascii="Times New Roman" w:hAnsi="Times New Roman" w:cs="Times New Roman"/>
          <w:sz w:val="24"/>
          <w:szCs w:val="24"/>
        </w:rPr>
      </w:pPr>
      <w:r w:rsidRPr="00014B85">
        <w:rPr>
          <w:rFonts w:ascii="Times New Roman" w:hAnsi="Times New Roman" w:cs="Times New Roman"/>
          <w:sz w:val="24"/>
          <w:szCs w:val="24"/>
        </w:rPr>
        <w:t>находящийся в отпуске без сохранения заработной платы, пенсионер, студент,</w:t>
      </w:r>
    </w:p>
    <w:p w:rsidR="00605389" w:rsidRPr="00014B85" w:rsidRDefault="00605389" w:rsidP="00605389">
      <w:pPr>
        <w:pStyle w:val="ConsPlusNonformat"/>
        <w:widowControl/>
        <w:jc w:val="center"/>
        <w:rPr>
          <w:rFonts w:ascii="Times New Roman" w:hAnsi="Times New Roman" w:cs="Times New Roman"/>
          <w:sz w:val="24"/>
          <w:szCs w:val="24"/>
        </w:rPr>
      </w:pPr>
      <w:r w:rsidRPr="00014B85">
        <w:rPr>
          <w:rFonts w:ascii="Times New Roman" w:hAnsi="Times New Roman" w:cs="Times New Roman"/>
          <w:sz w:val="24"/>
          <w:szCs w:val="24"/>
        </w:rPr>
        <w:t>выпускник учебного заведения и т.д.)</w:t>
      </w:r>
    </w:p>
    <w:p w:rsidR="0018742F" w:rsidRPr="0018742F" w:rsidRDefault="0018742F" w:rsidP="00605389">
      <w:pPr>
        <w:rPr>
          <w:sz w:val="12"/>
          <w:szCs w:val="12"/>
        </w:rPr>
      </w:pPr>
    </w:p>
    <w:p w:rsidR="00605389" w:rsidRDefault="00605389" w:rsidP="001844A1">
      <w:pPr>
        <w:jc w:val="both"/>
        <w:rPr>
          <w:sz w:val="28"/>
          <w:szCs w:val="28"/>
        </w:rPr>
      </w:pPr>
      <w:r w:rsidRPr="004F2941">
        <w:rPr>
          <w:sz w:val="28"/>
          <w:szCs w:val="28"/>
        </w:rPr>
        <w:t>Образование (базовое, дополнительное, повышение квалификации, профессиональная переподготовка и т.д.)</w:t>
      </w:r>
      <w:r w:rsidR="0018742F">
        <w:rPr>
          <w:sz w:val="28"/>
          <w:szCs w:val="28"/>
        </w:rPr>
        <w:t>_</w:t>
      </w:r>
      <w:r>
        <w:rPr>
          <w:sz w:val="28"/>
          <w:szCs w:val="28"/>
        </w:rPr>
        <w:t>______________________________</w:t>
      </w:r>
    </w:p>
    <w:p w:rsidR="00605389" w:rsidRPr="00014B85" w:rsidRDefault="00605389" w:rsidP="00605389">
      <w:pPr>
        <w:pStyle w:val="ConsPlusNonformat"/>
        <w:widowControl/>
      </w:pPr>
    </w:p>
    <w:tbl>
      <w:tblPr>
        <w:tblW w:w="0" w:type="auto"/>
        <w:tblInd w:w="70" w:type="dxa"/>
        <w:tblLayout w:type="fixed"/>
        <w:tblCellMar>
          <w:left w:w="70" w:type="dxa"/>
          <w:right w:w="70" w:type="dxa"/>
        </w:tblCellMar>
        <w:tblLook w:val="0000"/>
      </w:tblPr>
      <w:tblGrid>
        <w:gridCol w:w="540"/>
        <w:gridCol w:w="3105"/>
        <w:gridCol w:w="2970"/>
        <w:gridCol w:w="3185"/>
      </w:tblGrid>
      <w:tr w:rsidR="00605389" w:rsidRPr="00014B85" w:rsidTr="000D1757">
        <w:trPr>
          <w:cantSplit/>
          <w:trHeight w:val="480"/>
        </w:trPr>
        <w:tc>
          <w:tcPr>
            <w:tcW w:w="540" w:type="dxa"/>
            <w:tcBorders>
              <w:top w:val="single" w:sz="6" w:space="0" w:color="auto"/>
              <w:left w:val="single" w:sz="6" w:space="0" w:color="auto"/>
              <w:bottom w:val="single" w:sz="6" w:space="0" w:color="auto"/>
              <w:right w:val="single" w:sz="6" w:space="0" w:color="auto"/>
            </w:tcBorders>
          </w:tcPr>
          <w:p w:rsidR="00605389" w:rsidRPr="0018742F" w:rsidRDefault="00605389" w:rsidP="000D1757">
            <w:pPr>
              <w:pStyle w:val="ConsPlusCell"/>
              <w:widowControl/>
              <w:jc w:val="center"/>
              <w:rPr>
                <w:rFonts w:ascii="Times New Roman" w:hAnsi="Times New Roman" w:cs="Times New Roman"/>
                <w:sz w:val="24"/>
                <w:szCs w:val="24"/>
              </w:rPr>
            </w:pPr>
            <w:r w:rsidRPr="0018742F">
              <w:rPr>
                <w:rFonts w:ascii="Times New Roman" w:hAnsi="Times New Roman" w:cs="Times New Roman"/>
                <w:sz w:val="24"/>
                <w:szCs w:val="24"/>
              </w:rPr>
              <w:t xml:space="preserve">№ </w:t>
            </w:r>
            <w:r w:rsidRPr="0018742F">
              <w:rPr>
                <w:rFonts w:ascii="Times New Roman" w:hAnsi="Times New Roman" w:cs="Times New Roman"/>
                <w:sz w:val="24"/>
                <w:szCs w:val="24"/>
              </w:rPr>
              <w:br/>
            </w:r>
            <w:proofErr w:type="spellStart"/>
            <w:proofErr w:type="gramStart"/>
            <w:r w:rsidRPr="0018742F">
              <w:rPr>
                <w:rFonts w:ascii="Times New Roman" w:hAnsi="Times New Roman" w:cs="Times New Roman"/>
                <w:sz w:val="24"/>
                <w:szCs w:val="24"/>
              </w:rPr>
              <w:t>п</w:t>
            </w:r>
            <w:proofErr w:type="spellEnd"/>
            <w:proofErr w:type="gramEnd"/>
            <w:r w:rsidRPr="0018742F">
              <w:rPr>
                <w:rFonts w:ascii="Times New Roman" w:hAnsi="Times New Roman" w:cs="Times New Roman"/>
                <w:sz w:val="24"/>
                <w:szCs w:val="24"/>
              </w:rPr>
              <w:t>/</w:t>
            </w:r>
            <w:proofErr w:type="spellStart"/>
            <w:r w:rsidRPr="0018742F">
              <w:rPr>
                <w:rFonts w:ascii="Times New Roman" w:hAnsi="Times New Roman" w:cs="Times New Roman"/>
                <w:sz w:val="24"/>
                <w:szCs w:val="24"/>
              </w:rPr>
              <w:t>п</w:t>
            </w:r>
            <w:proofErr w:type="spellEnd"/>
          </w:p>
        </w:tc>
        <w:tc>
          <w:tcPr>
            <w:tcW w:w="3105" w:type="dxa"/>
            <w:tcBorders>
              <w:top w:val="single" w:sz="6" w:space="0" w:color="auto"/>
              <w:left w:val="single" w:sz="6" w:space="0" w:color="auto"/>
              <w:bottom w:val="single" w:sz="6" w:space="0" w:color="auto"/>
              <w:right w:val="single" w:sz="6" w:space="0" w:color="auto"/>
            </w:tcBorders>
          </w:tcPr>
          <w:p w:rsidR="00605389" w:rsidRPr="0018742F" w:rsidRDefault="00605389" w:rsidP="000D1757">
            <w:pPr>
              <w:pStyle w:val="ConsPlusCell"/>
              <w:widowControl/>
              <w:jc w:val="center"/>
              <w:rPr>
                <w:rFonts w:ascii="Times New Roman" w:hAnsi="Times New Roman" w:cs="Times New Roman"/>
                <w:sz w:val="24"/>
                <w:szCs w:val="24"/>
              </w:rPr>
            </w:pPr>
            <w:r w:rsidRPr="0018742F">
              <w:rPr>
                <w:rFonts w:ascii="Times New Roman" w:hAnsi="Times New Roman" w:cs="Times New Roman"/>
                <w:sz w:val="24"/>
                <w:szCs w:val="24"/>
              </w:rPr>
              <w:t xml:space="preserve">Учебное заведение, </w:t>
            </w:r>
            <w:r w:rsidRPr="0018742F">
              <w:rPr>
                <w:rFonts w:ascii="Times New Roman" w:hAnsi="Times New Roman" w:cs="Times New Roman"/>
                <w:sz w:val="24"/>
                <w:szCs w:val="24"/>
              </w:rPr>
              <w:br/>
              <w:t>специализация</w:t>
            </w:r>
          </w:p>
        </w:tc>
        <w:tc>
          <w:tcPr>
            <w:tcW w:w="2970" w:type="dxa"/>
            <w:tcBorders>
              <w:top w:val="single" w:sz="6" w:space="0" w:color="auto"/>
              <w:left w:val="single" w:sz="6" w:space="0" w:color="auto"/>
              <w:bottom w:val="single" w:sz="6" w:space="0" w:color="auto"/>
              <w:right w:val="single" w:sz="6" w:space="0" w:color="auto"/>
            </w:tcBorders>
          </w:tcPr>
          <w:p w:rsidR="00605389" w:rsidRPr="0018742F" w:rsidRDefault="00605389" w:rsidP="000D1757">
            <w:pPr>
              <w:pStyle w:val="ConsPlusCell"/>
              <w:widowControl/>
              <w:jc w:val="center"/>
              <w:rPr>
                <w:rFonts w:ascii="Times New Roman" w:hAnsi="Times New Roman" w:cs="Times New Roman"/>
                <w:sz w:val="24"/>
                <w:szCs w:val="24"/>
              </w:rPr>
            </w:pPr>
            <w:r w:rsidRPr="0018742F">
              <w:rPr>
                <w:rFonts w:ascii="Times New Roman" w:hAnsi="Times New Roman" w:cs="Times New Roman"/>
                <w:sz w:val="24"/>
                <w:szCs w:val="24"/>
              </w:rPr>
              <w:t xml:space="preserve">Сроки обучения </w:t>
            </w:r>
            <w:r w:rsidRPr="0018742F">
              <w:rPr>
                <w:rFonts w:ascii="Times New Roman" w:hAnsi="Times New Roman" w:cs="Times New Roman"/>
                <w:sz w:val="24"/>
                <w:szCs w:val="24"/>
              </w:rPr>
              <w:br/>
              <w:t xml:space="preserve">(даты поступления </w:t>
            </w:r>
            <w:r w:rsidRPr="0018742F">
              <w:rPr>
                <w:rFonts w:ascii="Times New Roman" w:hAnsi="Times New Roman" w:cs="Times New Roman"/>
                <w:sz w:val="24"/>
                <w:szCs w:val="24"/>
              </w:rPr>
              <w:br/>
              <w:t>и окончания)</w:t>
            </w:r>
          </w:p>
        </w:tc>
        <w:tc>
          <w:tcPr>
            <w:tcW w:w="3185" w:type="dxa"/>
            <w:tcBorders>
              <w:top w:val="single" w:sz="6" w:space="0" w:color="auto"/>
              <w:left w:val="single" w:sz="6" w:space="0" w:color="auto"/>
              <w:bottom w:val="single" w:sz="6" w:space="0" w:color="auto"/>
              <w:right w:val="single" w:sz="6" w:space="0" w:color="auto"/>
            </w:tcBorders>
          </w:tcPr>
          <w:p w:rsidR="00605389" w:rsidRPr="0018742F" w:rsidRDefault="00605389" w:rsidP="000D1757">
            <w:pPr>
              <w:pStyle w:val="ConsPlusCell"/>
              <w:widowControl/>
              <w:jc w:val="center"/>
              <w:rPr>
                <w:rFonts w:ascii="Times New Roman" w:hAnsi="Times New Roman" w:cs="Times New Roman"/>
                <w:sz w:val="24"/>
                <w:szCs w:val="24"/>
              </w:rPr>
            </w:pPr>
            <w:r w:rsidRPr="0018742F">
              <w:rPr>
                <w:rFonts w:ascii="Times New Roman" w:hAnsi="Times New Roman" w:cs="Times New Roman"/>
                <w:sz w:val="24"/>
                <w:szCs w:val="24"/>
              </w:rPr>
              <w:t xml:space="preserve">Реквизиты документа, </w:t>
            </w:r>
            <w:r w:rsidRPr="0018742F">
              <w:rPr>
                <w:rFonts w:ascii="Times New Roman" w:hAnsi="Times New Roman" w:cs="Times New Roman"/>
                <w:sz w:val="24"/>
                <w:szCs w:val="24"/>
              </w:rPr>
              <w:br/>
              <w:t xml:space="preserve">подтверждающего </w:t>
            </w:r>
            <w:r w:rsidRPr="0018742F">
              <w:rPr>
                <w:rFonts w:ascii="Times New Roman" w:hAnsi="Times New Roman" w:cs="Times New Roman"/>
                <w:sz w:val="24"/>
                <w:szCs w:val="24"/>
              </w:rPr>
              <w:br/>
              <w:t>прохождение обучения</w:t>
            </w:r>
          </w:p>
        </w:tc>
      </w:tr>
      <w:tr w:rsidR="00605389" w:rsidRPr="00014B85" w:rsidTr="000D1757">
        <w:trPr>
          <w:cantSplit/>
          <w:trHeight w:val="240"/>
        </w:trPr>
        <w:tc>
          <w:tcPr>
            <w:tcW w:w="540" w:type="dxa"/>
            <w:tcBorders>
              <w:top w:val="single" w:sz="6" w:space="0" w:color="auto"/>
              <w:left w:val="single" w:sz="6" w:space="0" w:color="auto"/>
              <w:bottom w:val="single" w:sz="6" w:space="0" w:color="auto"/>
              <w:right w:val="single" w:sz="6" w:space="0" w:color="auto"/>
            </w:tcBorders>
          </w:tcPr>
          <w:p w:rsidR="00605389" w:rsidRPr="00014B85" w:rsidRDefault="00605389" w:rsidP="000D1757">
            <w:pPr>
              <w:pStyle w:val="ConsPlusCell"/>
              <w:widowControl/>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605389" w:rsidRPr="00014B85" w:rsidRDefault="00605389" w:rsidP="000D1757">
            <w:pPr>
              <w:pStyle w:val="ConsPlusCell"/>
              <w:widowControl/>
              <w:rPr>
                <w:rFonts w:ascii="Times New Roman" w:hAnsi="Times New Roman" w:cs="Times New Roman"/>
                <w:sz w:val="28"/>
                <w:szCs w:val="28"/>
              </w:rPr>
            </w:pPr>
          </w:p>
        </w:tc>
        <w:tc>
          <w:tcPr>
            <w:tcW w:w="2970" w:type="dxa"/>
            <w:tcBorders>
              <w:top w:val="single" w:sz="6" w:space="0" w:color="auto"/>
              <w:left w:val="single" w:sz="6" w:space="0" w:color="auto"/>
              <w:bottom w:val="single" w:sz="6" w:space="0" w:color="auto"/>
              <w:right w:val="single" w:sz="6" w:space="0" w:color="auto"/>
            </w:tcBorders>
          </w:tcPr>
          <w:p w:rsidR="00605389" w:rsidRPr="00014B85" w:rsidRDefault="00605389" w:rsidP="000D1757">
            <w:pPr>
              <w:pStyle w:val="ConsPlusCell"/>
              <w:widowControl/>
              <w:rPr>
                <w:rFonts w:ascii="Times New Roman" w:hAnsi="Times New Roman" w:cs="Times New Roman"/>
                <w:sz w:val="28"/>
                <w:szCs w:val="28"/>
              </w:rPr>
            </w:pPr>
          </w:p>
        </w:tc>
        <w:tc>
          <w:tcPr>
            <w:tcW w:w="3185" w:type="dxa"/>
            <w:tcBorders>
              <w:top w:val="single" w:sz="6" w:space="0" w:color="auto"/>
              <w:left w:val="single" w:sz="6" w:space="0" w:color="auto"/>
              <w:bottom w:val="single" w:sz="6" w:space="0" w:color="auto"/>
              <w:right w:val="single" w:sz="6" w:space="0" w:color="auto"/>
            </w:tcBorders>
          </w:tcPr>
          <w:p w:rsidR="00605389" w:rsidRPr="00014B85" w:rsidRDefault="00605389" w:rsidP="000D1757">
            <w:pPr>
              <w:pStyle w:val="ConsPlusCell"/>
              <w:widowControl/>
              <w:rPr>
                <w:rFonts w:ascii="Times New Roman" w:hAnsi="Times New Roman" w:cs="Times New Roman"/>
                <w:sz w:val="28"/>
                <w:szCs w:val="28"/>
              </w:rPr>
            </w:pPr>
          </w:p>
        </w:tc>
      </w:tr>
    </w:tbl>
    <w:p w:rsidR="00605389" w:rsidRPr="00014B85" w:rsidRDefault="00605389" w:rsidP="00605389">
      <w:pPr>
        <w:jc w:val="both"/>
        <w:rPr>
          <w:sz w:val="28"/>
          <w:szCs w:val="28"/>
        </w:rPr>
      </w:pPr>
    </w:p>
    <w:p w:rsidR="00605389" w:rsidRPr="009B661A" w:rsidRDefault="00605389" w:rsidP="00605389">
      <w:pPr>
        <w:rPr>
          <w:sz w:val="28"/>
          <w:szCs w:val="28"/>
        </w:rPr>
      </w:pPr>
      <w:r w:rsidRPr="009B661A">
        <w:rPr>
          <w:sz w:val="28"/>
          <w:szCs w:val="28"/>
        </w:rPr>
        <w:t>Общий стаж работы________________________________________________</w:t>
      </w:r>
    </w:p>
    <w:p w:rsidR="00605389" w:rsidRPr="009B661A" w:rsidRDefault="00605389" w:rsidP="00605389">
      <w:pPr>
        <w:jc w:val="center"/>
      </w:pPr>
      <w:r>
        <w:t xml:space="preserve">                                         </w:t>
      </w:r>
      <w:proofErr w:type="gramStart"/>
      <w:r w:rsidRPr="009B661A">
        <w:t>(стаж работы по выбранному направлению деятельности</w:t>
      </w:r>
      <w:proofErr w:type="gramEnd"/>
    </w:p>
    <w:p w:rsidR="00605389" w:rsidRPr="009B661A" w:rsidRDefault="00605389" w:rsidP="00605389">
      <w:pPr>
        <w:jc w:val="center"/>
      </w:pPr>
      <w:r>
        <w:t xml:space="preserve">                                            </w:t>
      </w:r>
      <w:r w:rsidRPr="009B661A">
        <w:t>с указанием места работы и должности)</w:t>
      </w:r>
    </w:p>
    <w:p w:rsidR="0018742F" w:rsidRPr="0018742F" w:rsidRDefault="0018742F" w:rsidP="00605389">
      <w:pPr>
        <w:rPr>
          <w:sz w:val="12"/>
          <w:szCs w:val="12"/>
        </w:rPr>
      </w:pPr>
    </w:p>
    <w:p w:rsidR="00605389" w:rsidRPr="00631058" w:rsidRDefault="00605389" w:rsidP="00605389">
      <w:pPr>
        <w:rPr>
          <w:sz w:val="28"/>
          <w:szCs w:val="28"/>
        </w:rPr>
      </w:pPr>
      <w:r w:rsidRPr="00631058">
        <w:rPr>
          <w:sz w:val="28"/>
          <w:szCs w:val="28"/>
        </w:rPr>
        <w:t>Причины, побудившие к занятию предпринимательской деятельностью</w:t>
      </w:r>
    </w:p>
    <w:p w:rsidR="00605389" w:rsidRPr="00533DE2" w:rsidRDefault="00605389" w:rsidP="00605389">
      <w:r w:rsidRPr="00631058">
        <w:rPr>
          <w:sz w:val="28"/>
          <w:szCs w:val="28"/>
        </w:rPr>
        <w:t>__________________________________________________________________</w:t>
      </w:r>
    </w:p>
    <w:p w:rsidR="00605389" w:rsidRPr="0018742F" w:rsidRDefault="00605389" w:rsidP="00605389">
      <w:pPr>
        <w:pStyle w:val="ConsPlusNonformat"/>
        <w:widowControl/>
        <w:rPr>
          <w:rFonts w:ascii="Times New Roman" w:hAnsi="Times New Roman" w:cs="Times New Roman"/>
          <w:sz w:val="12"/>
          <w:szCs w:val="12"/>
        </w:rPr>
      </w:pPr>
    </w:p>
    <w:p w:rsidR="00605389" w:rsidRPr="00533DE2" w:rsidRDefault="00605389" w:rsidP="00605389">
      <w:pPr>
        <w:rPr>
          <w:sz w:val="28"/>
          <w:szCs w:val="28"/>
        </w:rPr>
      </w:pPr>
      <w:r w:rsidRPr="00533DE2">
        <w:rPr>
          <w:sz w:val="28"/>
          <w:szCs w:val="28"/>
        </w:rPr>
        <w:t>4. Банковские реквизиты начинающего предпринимателя:</w:t>
      </w:r>
    </w:p>
    <w:p w:rsidR="0018742F" w:rsidRPr="0018742F" w:rsidRDefault="0018742F" w:rsidP="00605389">
      <w:pPr>
        <w:rPr>
          <w:sz w:val="12"/>
          <w:szCs w:val="12"/>
        </w:rPr>
      </w:pPr>
    </w:p>
    <w:p w:rsidR="00605389" w:rsidRPr="00533DE2" w:rsidRDefault="00605389" w:rsidP="00605389">
      <w:pPr>
        <w:rPr>
          <w:sz w:val="28"/>
          <w:szCs w:val="28"/>
        </w:rPr>
      </w:pPr>
      <w:r w:rsidRPr="00533DE2">
        <w:rPr>
          <w:sz w:val="28"/>
          <w:szCs w:val="28"/>
        </w:rPr>
        <w:t>Расчетный счет ____________________________________________________</w:t>
      </w:r>
    </w:p>
    <w:p w:rsidR="0018742F" w:rsidRPr="0018742F" w:rsidRDefault="0018742F" w:rsidP="00605389">
      <w:pPr>
        <w:rPr>
          <w:sz w:val="12"/>
          <w:szCs w:val="12"/>
        </w:rPr>
      </w:pPr>
    </w:p>
    <w:p w:rsidR="00605389" w:rsidRPr="00533DE2" w:rsidRDefault="00605389" w:rsidP="00605389">
      <w:pPr>
        <w:rPr>
          <w:sz w:val="28"/>
          <w:szCs w:val="28"/>
        </w:rPr>
      </w:pPr>
      <w:r w:rsidRPr="00533DE2">
        <w:rPr>
          <w:sz w:val="28"/>
          <w:szCs w:val="28"/>
        </w:rPr>
        <w:t>Наименование банка________________________________________________</w:t>
      </w:r>
    </w:p>
    <w:p w:rsidR="0018742F" w:rsidRPr="001844A1" w:rsidRDefault="0018742F" w:rsidP="00605389">
      <w:pPr>
        <w:rPr>
          <w:sz w:val="12"/>
          <w:szCs w:val="12"/>
        </w:rPr>
      </w:pPr>
    </w:p>
    <w:p w:rsidR="00605389" w:rsidRPr="00533DE2" w:rsidRDefault="00605389" w:rsidP="00605389">
      <w:pPr>
        <w:rPr>
          <w:sz w:val="28"/>
          <w:szCs w:val="28"/>
        </w:rPr>
      </w:pPr>
      <w:r>
        <w:rPr>
          <w:sz w:val="28"/>
          <w:szCs w:val="28"/>
        </w:rPr>
        <w:t>К</w:t>
      </w:r>
      <w:r w:rsidRPr="00533DE2">
        <w:rPr>
          <w:sz w:val="28"/>
          <w:szCs w:val="28"/>
        </w:rPr>
        <w:t xml:space="preserve">орреспондентский </w:t>
      </w:r>
      <w:r>
        <w:rPr>
          <w:sz w:val="28"/>
          <w:szCs w:val="28"/>
        </w:rPr>
        <w:t xml:space="preserve"> с</w:t>
      </w:r>
      <w:r w:rsidRPr="00533DE2">
        <w:rPr>
          <w:sz w:val="28"/>
          <w:szCs w:val="28"/>
        </w:rPr>
        <w:t>чет____________________________________________</w:t>
      </w:r>
    </w:p>
    <w:p w:rsidR="0018742F" w:rsidRPr="001844A1" w:rsidRDefault="0018742F" w:rsidP="00605389">
      <w:pPr>
        <w:rPr>
          <w:sz w:val="12"/>
          <w:szCs w:val="12"/>
        </w:rPr>
      </w:pPr>
    </w:p>
    <w:p w:rsidR="0018742F" w:rsidRDefault="00605389" w:rsidP="00605389">
      <w:pPr>
        <w:rPr>
          <w:sz w:val="28"/>
          <w:szCs w:val="28"/>
        </w:rPr>
      </w:pPr>
      <w:r w:rsidRPr="00533DE2">
        <w:rPr>
          <w:sz w:val="28"/>
          <w:szCs w:val="28"/>
        </w:rPr>
        <w:t xml:space="preserve">БИК _____________________________________________________________ </w:t>
      </w:r>
    </w:p>
    <w:p w:rsidR="0018742F" w:rsidRPr="001844A1" w:rsidRDefault="0018742F" w:rsidP="00605389">
      <w:pPr>
        <w:rPr>
          <w:sz w:val="12"/>
          <w:szCs w:val="12"/>
        </w:rPr>
      </w:pPr>
    </w:p>
    <w:p w:rsidR="00605389" w:rsidRPr="00533DE2" w:rsidRDefault="00605389" w:rsidP="00605389">
      <w:pPr>
        <w:rPr>
          <w:sz w:val="28"/>
          <w:szCs w:val="28"/>
        </w:rPr>
      </w:pPr>
      <w:r w:rsidRPr="00533DE2">
        <w:rPr>
          <w:sz w:val="28"/>
          <w:szCs w:val="28"/>
        </w:rPr>
        <w:t xml:space="preserve">КПП_____________________________________________________________ </w:t>
      </w:r>
    </w:p>
    <w:p w:rsidR="00605389" w:rsidRDefault="00605389" w:rsidP="00605389">
      <w:pPr>
        <w:pStyle w:val="ConsPlusNonformat"/>
        <w:widowControl/>
        <w:jc w:val="both"/>
        <w:rPr>
          <w:rFonts w:ascii="Times New Roman" w:hAnsi="Times New Roman" w:cs="Times New Roman"/>
          <w:sz w:val="28"/>
          <w:szCs w:val="28"/>
        </w:rPr>
      </w:pPr>
    </w:p>
    <w:p w:rsidR="00605389" w:rsidRPr="00533DE2" w:rsidRDefault="00605389" w:rsidP="001844A1">
      <w:pPr>
        <w:jc w:val="both"/>
        <w:rPr>
          <w:sz w:val="28"/>
          <w:szCs w:val="28"/>
        </w:rPr>
      </w:pPr>
      <w:r w:rsidRPr="00533DE2">
        <w:rPr>
          <w:sz w:val="28"/>
          <w:szCs w:val="28"/>
        </w:rPr>
        <w:t>Достоверность представленных све</w:t>
      </w:r>
      <w:r w:rsidR="0018742F">
        <w:rPr>
          <w:sz w:val="28"/>
          <w:szCs w:val="28"/>
        </w:rPr>
        <w:t xml:space="preserve">дений гарантирую, с условиями и </w:t>
      </w:r>
      <w:r w:rsidRPr="00533DE2">
        <w:rPr>
          <w:sz w:val="28"/>
          <w:szCs w:val="28"/>
        </w:rPr>
        <w:t>порядком предоставления субсидии в форме гранта ознакомле</w:t>
      </w:r>
      <w:proofErr w:type="gramStart"/>
      <w:r w:rsidRPr="00533DE2">
        <w:rPr>
          <w:sz w:val="28"/>
          <w:szCs w:val="28"/>
        </w:rPr>
        <w:t>н(</w:t>
      </w:r>
      <w:proofErr w:type="gramEnd"/>
      <w:r w:rsidRPr="00533DE2">
        <w:rPr>
          <w:sz w:val="28"/>
          <w:szCs w:val="28"/>
        </w:rPr>
        <w:t>а) и обязуюсь их соблюдать.</w:t>
      </w:r>
    </w:p>
    <w:p w:rsidR="001844A1" w:rsidRDefault="001844A1" w:rsidP="00605389">
      <w:pPr>
        <w:rPr>
          <w:sz w:val="28"/>
          <w:szCs w:val="28"/>
        </w:rPr>
      </w:pPr>
    </w:p>
    <w:p w:rsidR="00605389" w:rsidRPr="00533DE2" w:rsidRDefault="00605389" w:rsidP="00605389">
      <w:pPr>
        <w:rPr>
          <w:sz w:val="28"/>
          <w:szCs w:val="28"/>
        </w:rPr>
      </w:pPr>
      <w:r w:rsidRPr="00533DE2">
        <w:rPr>
          <w:sz w:val="28"/>
          <w:szCs w:val="28"/>
        </w:rPr>
        <w:t xml:space="preserve">______________ </w:t>
      </w:r>
      <w:r w:rsidR="0018742F">
        <w:rPr>
          <w:sz w:val="28"/>
          <w:szCs w:val="28"/>
        </w:rPr>
        <w:t xml:space="preserve">  </w:t>
      </w:r>
      <w:r w:rsidRPr="00533DE2">
        <w:rPr>
          <w:sz w:val="28"/>
          <w:szCs w:val="28"/>
        </w:rPr>
        <w:t>______________________________</w:t>
      </w:r>
    </w:p>
    <w:p w:rsidR="00605389" w:rsidRPr="00533DE2" w:rsidRDefault="00605389" w:rsidP="00605389">
      <w:r>
        <w:t xml:space="preserve">        </w:t>
      </w:r>
      <w:r w:rsidRPr="00533DE2">
        <w:t xml:space="preserve">(подпись) </w:t>
      </w:r>
      <w:r>
        <w:t xml:space="preserve">                              </w:t>
      </w:r>
      <w:r w:rsidRPr="00533DE2">
        <w:t>(инициалы, фамилия)</w:t>
      </w:r>
    </w:p>
    <w:p w:rsidR="00605389" w:rsidRPr="00533DE2" w:rsidRDefault="00605389" w:rsidP="00605389">
      <w:pPr>
        <w:rPr>
          <w:sz w:val="28"/>
          <w:szCs w:val="28"/>
        </w:rPr>
      </w:pPr>
    </w:p>
    <w:p w:rsidR="00605389" w:rsidRPr="00533DE2" w:rsidRDefault="00605389" w:rsidP="00605389">
      <w:pPr>
        <w:rPr>
          <w:sz w:val="28"/>
          <w:szCs w:val="28"/>
        </w:rPr>
      </w:pPr>
      <w:r w:rsidRPr="00533DE2">
        <w:rPr>
          <w:sz w:val="28"/>
          <w:szCs w:val="28"/>
        </w:rPr>
        <w:t>«___» _____________ 20</w:t>
      </w:r>
      <w:r>
        <w:rPr>
          <w:sz w:val="28"/>
          <w:szCs w:val="28"/>
        </w:rPr>
        <w:t>___ г.</w:t>
      </w:r>
    </w:p>
    <w:p w:rsidR="00605389" w:rsidRPr="00014B85" w:rsidRDefault="00605389" w:rsidP="00605389">
      <w:pPr>
        <w:tabs>
          <w:tab w:val="left" w:pos="5200"/>
        </w:tabs>
        <w:jc w:val="center"/>
        <w:outlineLvl w:val="1"/>
        <w:rPr>
          <w:sz w:val="28"/>
          <w:szCs w:val="28"/>
        </w:rPr>
      </w:pPr>
      <w:r>
        <w:rPr>
          <w:sz w:val="28"/>
          <w:szCs w:val="28"/>
        </w:rPr>
        <w:t xml:space="preserve"> </w:t>
      </w:r>
    </w:p>
    <w:p w:rsidR="00605389" w:rsidRPr="00014B85" w:rsidRDefault="00605389" w:rsidP="00605389">
      <w:pPr>
        <w:tabs>
          <w:tab w:val="left" w:pos="5200"/>
        </w:tabs>
        <w:jc w:val="center"/>
        <w:outlineLvl w:val="1"/>
        <w:rPr>
          <w:sz w:val="28"/>
          <w:szCs w:val="28"/>
        </w:rPr>
      </w:pPr>
      <w:r>
        <w:rPr>
          <w:sz w:val="28"/>
          <w:szCs w:val="28"/>
        </w:rPr>
        <w:t xml:space="preserve"> </w:t>
      </w:r>
    </w:p>
    <w:p w:rsidR="00605389" w:rsidRPr="00014B85" w:rsidRDefault="00605389" w:rsidP="00605389">
      <w:pPr>
        <w:tabs>
          <w:tab w:val="left" w:pos="5200"/>
        </w:tabs>
        <w:jc w:val="center"/>
        <w:outlineLvl w:val="1"/>
        <w:rPr>
          <w:sz w:val="28"/>
          <w:szCs w:val="28"/>
        </w:rPr>
      </w:pPr>
      <w:r w:rsidRPr="00014B85">
        <w:rPr>
          <w:sz w:val="28"/>
          <w:szCs w:val="28"/>
        </w:rPr>
        <w:t xml:space="preserve"> </w:t>
      </w:r>
    </w:p>
    <w:p w:rsidR="00605389" w:rsidRPr="00014B85" w:rsidRDefault="00605389" w:rsidP="00605389">
      <w:pPr>
        <w:tabs>
          <w:tab w:val="left" w:pos="5200"/>
        </w:tabs>
        <w:jc w:val="center"/>
        <w:outlineLvl w:val="1"/>
        <w:rPr>
          <w:sz w:val="28"/>
          <w:szCs w:val="28"/>
        </w:rPr>
      </w:pPr>
      <w:r>
        <w:rPr>
          <w:sz w:val="28"/>
          <w:szCs w:val="28"/>
        </w:rPr>
        <w:t xml:space="preserve"> </w:t>
      </w:r>
    </w:p>
    <w:p w:rsidR="00605389" w:rsidRPr="00014B85" w:rsidRDefault="00605389" w:rsidP="00605389">
      <w:pPr>
        <w:tabs>
          <w:tab w:val="left" w:pos="5200"/>
        </w:tabs>
        <w:jc w:val="center"/>
        <w:outlineLvl w:val="1"/>
        <w:rPr>
          <w:sz w:val="28"/>
          <w:szCs w:val="28"/>
        </w:rPr>
      </w:pPr>
    </w:p>
    <w:p w:rsidR="00605389" w:rsidRPr="00014B85" w:rsidRDefault="00605389" w:rsidP="00605389">
      <w:pPr>
        <w:tabs>
          <w:tab w:val="left" w:pos="5200"/>
        </w:tabs>
        <w:jc w:val="center"/>
        <w:outlineLvl w:val="1"/>
        <w:rPr>
          <w:sz w:val="28"/>
          <w:szCs w:val="28"/>
        </w:rPr>
      </w:pPr>
    </w:p>
    <w:p w:rsidR="00605389" w:rsidRDefault="00605389" w:rsidP="00605389">
      <w:pPr>
        <w:tabs>
          <w:tab w:val="left" w:pos="5200"/>
        </w:tabs>
        <w:jc w:val="center"/>
        <w:outlineLvl w:val="1"/>
        <w:rPr>
          <w:sz w:val="28"/>
          <w:szCs w:val="28"/>
        </w:rPr>
      </w:pPr>
      <w:r>
        <w:rPr>
          <w:sz w:val="28"/>
          <w:szCs w:val="28"/>
        </w:rPr>
        <w:t xml:space="preserve"> </w:t>
      </w:r>
    </w:p>
    <w:p w:rsidR="00605389" w:rsidRDefault="00605389" w:rsidP="00605389">
      <w:pPr>
        <w:tabs>
          <w:tab w:val="left" w:pos="5200"/>
        </w:tabs>
        <w:jc w:val="center"/>
        <w:outlineLvl w:val="1"/>
        <w:rPr>
          <w:sz w:val="28"/>
          <w:szCs w:val="28"/>
        </w:rPr>
      </w:pPr>
    </w:p>
    <w:p w:rsidR="00605389" w:rsidRDefault="00605389" w:rsidP="00605389">
      <w:pPr>
        <w:tabs>
          <w:tab w:val="left" w:pos="5200"/>
        </w:tabs>
        <w:jc w:val="center"/>
        <w:outlineLvl w:val="1"/>
        <w:rPr>
          <w:sz w:val="28"/>
          <w:szCs w:val="28"/>
        </w:rPr>
      </w:pPr>
    </w:p>
    <w:p w:rsidR="00605389" w:rsidRPr="00014B85" w:rsidRDefault="00605389" w:rsidP="00605389">
      <w:pPr>
        <w:tabs>
          <w:tab w:val="left" w:pos="5200"/>
        </w:tabs>
        <w:jc w:val="center"/>
        <w:outlineLvl w:val="1"/>
        <w:rPr>
          <w:sz w:val="28"/>
          <w:szCs w:val="28"/>
        </w:rPr>
      </w:pPr>
    </w:p>
    <w:p w:rsidR="004B1786" w:rsidRDefault="004B1786" w:rsidP="00605389">
      <w:pPr>
        <w:ind w:left="4900"/>
        <w:outlineLvl w:val="1"/>
        <w:rPr>
          <w:sz w:val="28"/>
          <w:szCs w:val="28"/>
        </w:rPr>
      </w:pPr>
    </w:p>
    <w:p w:rsidR="004B1786" w:rsidRDefault="004B1786"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1844A1" w:rsidRDefault="001844A1" w:rsidP="00605389">
      <w:pPr>
        <w:ind w:left="4900"/>
        <w:outlineLvl w:val="1"/>
        <w:rPr>
          <w:sz w:val="28"/>
          <w:szCs w:val="28"/>
        </w:rPr>
      </w:pPr>
    </w:p>
    <w:p w:rsidR="004B1786" w:rsidRDefault="004B1786" w:rsidP="00605389">
      <w:pPr>
        <w:ind w:left="4900"/>
        <w:outlineLvl w:val="1"/>
        <w:rPr>
          <w:sz w:val="28"/>
          <w:szCs w:val="28"/>
        </w:rPr>
      </w:pPr>
    </w:p>
    <w:p w:rsidR="00605389" w:rsidRDefault="00605389" w:rsidP="00605389">
      <w:pPr>
        <w:ind w:left="4900"/>
        <w:outlineLvl w:val="1"/>
        <w:rPr>
          <w:sz w:val="28"/>
          <w:szCs w:val="28"/>
        </w:rPr>
      </w:pPr>
      <w:r w:rsidRPr="00014B85">
        <w:rPr>
          <w:sz w:val="28"/>
          <w:szCs w:val="28"/>
        </w:rPr>
        <w:lastRenderedPageBreak/>
        <w:t xml:space="preserve">Приложение № </w:t>
      </w:r>
      <w:r>
        <w:rPr>
          <w:sz w:val="28"/>
          <w:szCs w:val="28"/>
        </w:rPr>
        <w:t>2</w:t>
      </w:r>
      <w:r w:rsidRPr="00014B85">
        <w:rPr>
          <w:sz w:val="28"/>
          <w:szCs w:val="28"/>
        </w:rPr>
        <w:t xml:space="preserve"> </w:t>
      </w:r>
    </w:p>
    <w:p w:rsidR="00605389" w:rsidRPr="00014B85" w:rsidRDefault="00587847" w:rsidP="00605389">
      <w:pPr>
        <w:ind w:left="4900"/>
        <w:outlineLvl w:val="1"/>
      </w:pPr>
      <w:r>
        <w:rPr>
          <w:sz w:val="28"/>
          <w:szCs w:val="28"/>
        </w:rPr>
        <w:t>к П</w:t>
      </w:r>
      <w:r w:rsidR="00605389" w:rsidRPr="00014B85">
        <w:rPr>
          <w:sz w:val="28"/>
          <w:szCs w:val="28"/>
        </w:rPr>
        <w:t>орядку</w:t>
      </w:r>
      <w:r w:rsidR="00605389">
        <w:rPr>
          <w:sz w:val="28"/>
          <w:szCs w:val="28"/>
        </w:rPr>
        <w:t xml:space="preserve"> </w:t>
      </w:r>
      <w:r w:rsidR="00605389" w:rsidRPr="00014B85">
        <w:rPr>
          <w:sz w:val="28"/>
          <w:szCs w:val="28"/>
        </w:rPr>
        <w:t>предоставления грантов начинающим субъектам малого предпринимательства на создание и развитие</w:t>
      </w:r>
      <w:r w:rsidR="00605389">
        <w:rPr>
          <w:sz w:val="28"/>
          <w:szCs w:val="28"/>
        </w:rPr>
        <w:t xml:space="preserve"> </w:t>
      </w:r>
      <w:r w:rsidR="00605389" w:rsidRPr="00014B85">
        <w:rPr>
          <w:sz w:val="28"/>
          <w:szCs w:val="28"/>
        </w:rPr>
        <w:t>собственного бизнеса</w:t>
      </w:r>
    </w:p>
    <w:p w:rsidR="00605389" w:rsidRPr="00014B85" w:rsidRDefault="00605389" w:rsidP="00605389">
      <w:pPr>
        <w:tabs>
          <w:tab w:val="left" w:pos="5200"/>
        </w:tabs>
        <w:jc w:val="center"/>
      </w:pPr>
    </w:p>
    <w:p w:rsidR="00605389" w:rsidRPr="00014B85" w:rsidRDefault="00605389" w:rsidP="00605389">
      <w:pPr>
        <w:jc w:val="center"/>
        <w:rPr>
          <w:sz w:val="28"/>
          <w:szCs w:val="28"/>
        </w:rPr>
      </w:pPr>
    </w:p>
    <w:p w:rsidR="00605389" w:rsidRPr="00014B85" w:rsidRDefault="00605389" w:rsidP="00605389">
      <w:pPr>
        <w:pStyle w:val="ConsPlusNonformat"/>
        <w:widowControl/>
        <w:jc w:val="center"/>
        <w:rPr>
          <w:rFonts w:ascii="Times New Roman" w:hAnsi="Times New Roman" w:cs="Times New Roman"/>
          <w:sz w:val="28"/>
          <w:szCs w:val="28"/>
        </w:rPr>
      </w:pPr>
      <w:r w:rsidRPr="00014B85">
        <w:rPr>
          <w:rFonts w:ascii="Times New Roman" w:hAnsi="Times New Roman" w:cs="Times New Roman"/>
          <w:sz w:val="28"/>
          <w:szCs w:val="28"/>
        </w:rPr>
        <w:t xml:space="preserve">Проект </w:t>
      </w:r>
    </w:p>
    <w:p w:rsidR="00605389" w:rsidRPr="00014B85" w:rsidRDefault="00605389" w:rsidP="00605389">
      <w:pPr>
        <w:pStyle w:val="ConsPlusNonformat"/>
        <w:widowControl/>
        <w:jc w:val="center"/>
        <w:rPr>
          <w:rFonts w:ascii="Times New Roman" w:hAnsi="Times New Roman" w:cs="Times New Roman"/>
          <w:sz w:val="28"/>
          <w:szCs w:val="28"/>
        </w:rPr>
      </w:pPr>
      <w:r w:rsidRPr="00014B85">
        <w:rPr>
          <w:rFonts w:ascii="Times New Roman" w:hAnsi="Times New Roman" w:cs="Times New Roman"/>
          <w:sz w:val="28"/>
          <w:szCs w:val="28"/>
        </w:rPr>
        <w:t>бизнес-плана</w:t>
      </w:r>
      <w:r>
        <w:rPr>
          <w:rFonts w:ascii="Times New Roman" w:hAnsi="Times New Roman" w:cs="Times New Roman"/>
          <w:sz w:val="28"/>
          <w:szCs w:val="28"/>
        </w:rPr>
        <w:t xml:space="preserve"> </w:t>
      </w:r>
      <w:r w:rsidRPr="00014B85">
        <w:rPr>
          <w:rFonts w:ascii="Times New Roman" w:hAnsi="Times New Roman" w:cs="Times New Roman"/>
          <w:sz w:val="28"/>
          <w:szCs w:val="28"/>
        </w:rPr>
        <w:t xml:space="preserve">по созданию собственного </w:t>
      </w:r>
      <w:r>
        <w:rPr>
          <w:rFonts w:ascii="Times New Roman" w:hAnsi="Times New Roman" w:cs="Times New Roman"/>
          <w:sz w:val="28"/>
          <w:szCs w:val="28"/>
        </w:rPr>
        <w:t>бизнеса</w:t>
      </w:r>
    </w:p>
    <w:p w:rsidR="00605389" w:rsidRPr="00014B85" w:rsidRDefault="00605389" w:rsidP="00605389">
      <w:pPr>
        <w:pStyle w:val="ConsPlusNonformat"/>
        <w:widowControl/>
        <w:rPr>
          <w:rFonts w:ascii="Times New Roman" w:hAnsi="Times New Roman" w:cs="Times New Roman"/>
          <w:sz w:val="28"/>
          <w:szCs w:val="28"/>
        </w:rPr>
      </w:pPr>
    </w:p>
    <w:p w:rsidR="00605389" w:rsidRPr="00FA778E" w:rsidRDefault="00605389" w:rsidP="00605389">
      <w:pPr>
        <w:rPr>
          <w:sz w:val="28"/>
          <w:szCs w:val="28"/>
        </w:rPr>
      </w:pPr>
      <w:r w:rsidRPr="00FA778E">
        <w:rPr>
          <w:sz w:val="28"/>
          <w:szCs w:val="28"/>
        </w:rPr>
        <w:t>1. Информация о проекте</w:t>
      </w:r>
    </w:p>
    <w:p w:rsidR="00D31728" w:rsidRPr="00D31728" w:rsidRDefault="00D31728" w:rsidP="00605389">
      <w:pPr>
        <w:rPr>
          <w:sz w:val="12"/>
          <w:szCs w:val="12"/>
        </w:rPr>
      </w:pPr>
    </w:p>
    <w:p w:rsidR="00605389" w:rsidRPr="00FA778E" w:rsidRDefault="00605389" w:rsidP="00605389">
      <w:pPr>
        <w:rPr>
          <w:sz w:val="28"/>
          <w:szCs w:val="28"/>
        </w:rPr>
      </w:pPr>
      <w:r w:rsidRPr="00FA778E">
        <w:rPr>
          <w:sz w:val="28"/>
          <w:szCs w:val="28"/>
        </w:rPr>
        <w:t>Наименование проекта</w:t>
      </w:r>
      <w:r>
        <w:rPr>
          <w:sz w:val="28"/>
          <w:szCs w:val="28"/>
        </w:rPr>
        <w:t xml:space="preserve"> </w:t>
      </w:r>
      <w:r w:rsidRPr="00FA778E">
        <w:rPr>
          <w:sz w:val="28"/>
          <w:szCs w:val="28"/>
        </w:rPr>
        <w:t>______________________________________________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Pr>
          <w:sz w:val="28"/>
          <w:szCs w:val="28"/>
        </w:rPr>
        <w:t>М</w:t>
      </w:r>
      <w:r w:rsidRPr="00FA778E">
        <w:rPr>
          <w:sz w:val="28"/>
          <w:szCs w:val="28"/>
        </w:rPr>
        <w:t>есто осуществления проекта</w:t>
      </w:r>
      <w:r>
        <w:rPr>
          <w:sz w:val="28"/>
          <w:szCs w:val="28"/>
        </w:rPr>
        <w:t xml:space="preserve">  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Pr>
          <w:sz w:val="28"/>
          <w:szCs w:val="28"/>
        </w:rPr>
        <w:t>О</w:t>
      </w:r>
      <w:r w:rsidRPr="00FA778E">
        <w:rPr>
          <w:sz w:val="28"/>
          <w:szCs w:val="28"/>
        </w:rPr>
        <w:t>писание предлагаемой по проекту деятельности</w:t>
      </w:r>
      <w:r>
        <w:rPr>
          <w:sz w:val="28"/>
          <w:szCs w:val="28"/>
        </w:rPr>
        <w:t xml:space="preserve"> _</w:t>
      </w:r>
      <w:r w:rsidRPr="00FA778E">
        <w:rPr>
          <w:sz w:val="28"/>
          <w:szCs w:val="28"/>
        </w:rPr>
        <w:t>______________________</w:t>
      </w:r>
    </w:p>
    <w:p w:rsidR="00605389" w:rsidRPr="00FA778E" w:rsidRDefault="00605389" w:rsidP="00605389">
      <w:pPr>
        <w:rPr>
          <w:sz w:val="28"/>
          <w:szCs w:val="28"/>
        </w:rPr>
      </w:pPr>
      <w:r w:rsidRPr="00FA778E">
        <w:rPr>
          <w:sz w:val="28"/>
          <w:szCs w:val="28"/>
        </w:rPr>
        <w:t>__________________________________________________________________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sidRPr="00FA778E">
        <w:rPr>
          <w:sz w:val="28"/>
          <w:szCs w:val="28"/>
        </w:rPr>
        <w:t>Описание предлагаемых по проекту видов продукции (работ, услуг)</w:t>
      </w:r>
      <w:r>
        <w:rPr>
          <w:sz w:val="28"/>
          <w:szCs w:val="28"/>
        </w:rPr>
        <w:t xml:space="preserve"> ____</w:t>
      </w:r>
      <w:r w:rsidRPr="00FA778E">
        <w:rPr>
          <w:sz w:val="28"/>
          <w:szCs w:val="28"/>
        </w:rPr>
        <w:t>______________________________________________________________</w:t>
      </w:r>
    </w:p>
    <w:p w:rsidR="00605389" w:rsidRPr="001844A1" w:rsidRDefault="00605389" w:rsidP="00605389">
      <w:pPr>
        <w:rPr>
          <w:sz w:val="12"/>
          <w:szCs w:val="12"/>
        </w:rPr>
      </w:pPr>
    </w:p>
    <w:p w:rsidR="00605389" w:rsidRPr="00FA778E" w:rsidRDefault="00605389" w:rsidP="00605389">
      <w:pPr>
        <w:rPr>
          <w:sz w:val="28"/>
          <w:szCs w:val="28"/>
        </w:rPr>
      </w:pPr>
      <w:r w:rsidRPr="00FA778E">
        <w:rPr>
          <w:sz w:val="28"/>
          <w:szCs w:val="28"/>
        </w:rPr>
        <w:t>Материально-технические ресурсы, используемые для реализации проекта</w:t>
      </w:r>
      <w:r>
        <w:rPr>
          <w:sz w:val="28"/>
          <w:szCs w:val="28"/>
        </w:rPr>
        <w:t xml:space="preserve"> ______</w:t>
      </w:r>
      <w:r w:rsidRPr="00FA778E">
        <w:rPr>
          <w:sz w:val="28"/>
          <w:szCs w:val="28"/>
        </w:rPr>
        <w:t>____________________________________________________________</w:t>
      </w:r>
    </w:p>
    <w:p w:rsidR="00605389" w:rsidRPr="001844A1" w:rsidRDefault="00605389" w:rsidP="00605389">
      <w:pPr>
        <w:rPr>
          <w:sz w:val="12"/>
          <w:szCs w:val="12"/>
        </w:rPr>
      </w:pPr>
    </w:p>
    <w:p w:rsidR="00605389" w:rsidRPr="00FA778E" w:rsidRDefault="00605389" w:rsidP="00605389">
      <w:pPr>
        <w:rPr>
          <w:sz w:val="28"/>
          <w:szCs w:val="28"/>
        </w:rPr>
      </w:pPr>
      <w:r w:rsidRPr="00FA778E">
        <w:rPr>
          <w:sz w:val="28"/>
          <w:szCs w:val="28"/>
        </w:rPr>
        <w:t>Сильные стороны проекта</w:t>
      </w:r>
      <w:r>
        <w:rPr>
          <w:sz w:val="28"/>
          <w:szCs w:val="28"/>
        </w:rPr>
        <w:t xml:space="preserve"> ____</w:t>
      </w:r>
      <w:r w:rsidRPr="00FA778E">
        <w:rPr>
          <w:sz w:val="28"/>
          <w:szCs w:val="28"/>
        </w:rPr>
        <w:t>_______________________________________</w:t>
      </w:r>
    </w:p>
    <w:p w:rsidR="00605389" w:rsidRPr="00FA778E" w:rsidRDefault="00605389" w:rsidP="00605389">
      <w:pPr>
        <w:rPr>
          <w:sz w:val="28"/>
          <w:szCs w:val="28"/>
        </w:rPr>
      </w:pPr>
      <w:r w:rsidRPr="00FA778E">
        <w:rPr>
          <w:sz w:val="28"/>
          <w:szCs w:val="28"/>
        </w:rPr>
        <w:t>__________________________________________________________________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sidRPr="00FA778E">
        <w:rPr>
          <w:sz w:val="28"/>
          <w:szCs w:val="28"/>
        </w:rPr>
        <w:t>Слабые стороны проекта</w:t>
      </w:r>
      <w:r>
        <w:rPr>
          <w:sz w:val="28"/>
          <w:szCs w:val="28"/>
        </w:rPr>
        <w:t xml:space="preserve"> </w:t>
      </w:r>
      <w:r w:rsidRPr="00FA778E">
        <w:rPr>
          <w:sz w:val="28"/>
          <w:szCs w:val="28"/>
        </w:rPr>
        <w:t>____________________________________________</w:t>
      </w:r>
    </w:p>
    <w:p w:rsidR="00605389" w:rsidRPr="00FA778E" w:rsidRDefault="00605389" w:rsidP="00605389">
      <w:pPr>
        <w:rPr>
          <w:sz w:val="28"/>
          <w:szCs w:val="28"/>
        </w:rPr>
      </w:pPr>
      <w:r w:rsidRPr="00FA778E">
        <w:rPr>
          <w:sz w:val="28"/>
          <w:szCs w:val="28"/>
        </w:rPr>
        <w:t>________________________________________________________________</w:t>
      </w:r>
      <w:r>
        <w:rPr>
          <w:sz w:val="28"/>
          <w:szCs w:val="28"/>
        </w:rPr>
        <w:t>__</w:t>
      </w:r>
    </w:p>
    <w:p w:rsidR="001844A1" w:rsidRPr="001844A1" w:rsidRDefault="001844A1" w:rsidP="00605389">
      <w:pPr>
        <w:rPr>
          <w:sz w:val="12"/>
          <w:szCs w:val="12"/>
        </w:rPr>
      </w:pPr>
    </w:p>
    <w:p w:rsidR="001844A1" w:rsidRDefault="00605389" w:rsidP="00605389">
      <w:pPr>
        <w:rPr>
          <w:sz w:val="28"/>
          <w:szCs w:val="28"/>
        </w:rPr>
      </w:pPr>
      <w:r w:rsidRPr="00FA778E">
        <w:rPr>
          <w:sz w:val="28"/>
          <w:szCs w:val="28"/>
        </w:rPr>
        <w:t>Основная проблема, на решение которой направлен проект</w:t>
      </w:r>
      <w:r>
        <w:rPr>
          <w:sz w:val="28"/>
          <w:szCs w:val="28"/>
        </w:rPr>
        <w:t xml:space="preserve"> _________________________________________________</w:t>
      </w:r>
      <w:r w:rsidRPr="00FA778E">
        <w:rPr>
          <w:sz w:val="28"/>
          <w:szCs w:val="28"/>
        </w:rPr>
        <w:t>_________________</w:t>
      </w:r>
    </w:p>
    <w:p w:rsidR="001844A1" w:rsidRPr="001844A1" w:rsidRDefault="001844A1" w:rsidP="00605389">
      <w:pPr>
        <w:rPr>
          <w:sz w:val="12"/>
          <w:szCs w:val="12"/>
        </w:rPr>
      </w:pPr>
    </w:p>
    <w:p w:rsidR="00605389" w:rsidRPr="00FA778E" w:rsidRDefault="00605389" w:rsidP="00605389">
      <w:pPr>
        <w:rPr>
          <w:sz w:val="28"/>
          <w:szCs w:val="28"/>
        </w:rPr>
      </w:pPr>
      <w:r w:rsidRPr="00FA778E">
        <w:rPr>
          <w:sz w:val="28"/>
          <w:szCs w:val="28"/>
        </w:rPr>
        <w:t xml:space="preserve">Современное состояние в данной сфере деятельности в </w:t>
      </w:r>
      <w:proofErr w:type="gramStart"/>
      <w:r w:rsidRPr="00FA778E">
        <w:rPr>
          <w:sz w:val="28"/>
          <w:szCs w:val="28"/>
        </w:rPr>
        <w:t>муниципальном</w:t>
      </w:r>
      <w:proofErr w:type="gramEnd"/>
    </w:p>
    <w:p w:rsidR="00605389" w:rsidRDefault="00605389" w:rsidP="00605389">
      <w:pPr>
        <w:rPr>
          <w:sz w:val="28"/>
          <w:szCs w:val="28"/>
        </w:rPr>
      </w:pPr>
      <w:proofErr w:type="gramStart"/>
      <w:r w:rsidRPr="00FA778E">
        <w:rPr>
          <w:sz w:val="28"/>
          <w:szCs w:val="28"/>
        </w:rPr>
        <w:t>образовании</w:t>
      </w:r>
      <w:proofErr w:type="gramEnd"/>
      <w:r w:rsidRPr="00FA778E">
        <w:rPr>
          <w:sz w:val="28"/>
          <w:szCs w:val="28"/>
        </w:rPr>
        <w:t xml:space="preserve"> </w:t>
      </w:r>
      <w:r w:rsidR="001844A1">
        <w:rPr>
          <w:sz w:val="28"/>
          <w:szCs w:val="28"/>
        </w:rPr>
        <w:t>город Новотроицк</w:t>
      </w:r>
      <w:r w:rsidRPr="00FA778E">
        <w:rPr>
          <w:sz w:val="28"/>
          <w:szCs w:val="28"/>
        </w:rPr>
        <w:t>______________________________________</w:t>
      </w:r>
      <w:r w:rsidR="001844A1">
        <w:rPr>
          <w:sz w:val="28"/>
          <w:szCs w:val="28"/>
        </w:rPr>
        <w:t>_</w:t>
      </w:r>
    </w:p>
    <w:p w:rsidR="001844A1" w:rsidRPr="00FA778E" w:rsidRDefault="001844A1" w:rsidP="00605389">
      <w:pPr>
        <w:rPr>
          <w:sz w:val="28"/>
          <w:szCs w:val="28"/>
        </w:rPr>
      </w:pPr>
      <w:r>
        <w:rPr>
          <w:sz w:val="28"/>
          <w:szCs w:val="28"/>
        </w:rPr>
        <w:t>__________________________________________________________________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sidRPr="00FA778E">
        <w:rPr>
          <w:sz w:val="28"/>
          <w:szCs w:val="28"/>
        </w:rPr>
        <w:t>Основные потребители и характеристика сбытовой политики</w:t>
      </w:r>
      <w:r>
        <w:rPr>
          <w:sz w:val="28"/>
          <w:szCs w:val="28"/>
        </w:rPr>
        <w:t xml:space="preserve"> </w:t>
      </w:r>
      <w:r w:rsidRPr="00FA778E">
        <w:rPr>
          <w:sz w:val="28"/>
          <w:szCs w:val="28"/>
        </w:rPr>
        <w:t>____________________________________________________________________________________________________________________________________</w:t>
      </w:r>
    </w:p>
    <w:p w:rsidR="00605389" w:rsidRDefault="00605389" w:rsidP="00605389">
      <w:pPr>
        <w:rPr>
          <w:sz w:val="28"/>
          <w:szCs w:val="28"/>
        </w:rPr>
      </w:pPr>
    </w:p>
    <w:p w:rsidR="00605389" w:rsidRPr="00FA778E" w:rsidRDefault="00605389" w:rsidP="00605389">
      <w:pPr>
        <w:rPr>
          <w:sz w:val="28"/>
          <w:szCs w:val="28"/>
        </w:rPr>
      </w:pPr>
      <w:r w:rsidRPr="00FA778E">
        <w:rPr>
          <w:sz w:val="28"/>
          <w:szCs w:val="28"/>
        </w:rPr>
        <w:t>2. Календарный план реализации проекта:</w:t>
      </w:r>
    </w:p>
    <w:p w:rsidR="00605389" w:rsidRPr="001844A1" w:rsidRDefault="00605389" w:rsidP="00605389">
      <w:pPr>
        <w:rPr>
          <w:sz w:val="12"/>
          <w:szCs w:val="12"/>
        </w:rPr>
      </w:pPr>
    </w:p>
    <w:tbl>
      <w:tblPr>
        <w:tblW w:w="9500" w:type="dxa"/>
        <w:tblInd w:w="70" w:type="dxa"/>
        <w:tblLayout w:type="fixed"/>
        <w:tblCellMar>
          <w:left w:w="70" w:type="dxa"/>
          <w:right w:w="70" w:type="dxa"/>
        </w:tblCellMar>
        <w:tblLook w:val="0000"/>
      </w:tblPr>
      <w:tblGrid>
        <w:gridCol w:w="600"/>
        <w:gridCol w:w="3585"/>
        <w:gridCol w:w="2970"/>
        <w:gridCol w:w="2345"/>
      </w:tblGrid>
      <w:tr w:rsidR="00605389" w:rsidRPr="00FA778E" w:rsidTr="000D1757">
        <w:trPr>
          <w:cantSplit/>
          <w:trHeight w:val="48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 xml:space="preserve">№ </w:t>
            </w:r>
            <w:proofErr w:type="spellStart"/>
            <w:proofErr w:type="gramStart"/>
            <w:r w:rsidRPr="00FA778E">
              <w:rPr>
                <w:sz w:val="28"/>
                <w:szCs w:val="28"/>
              </w:rPr>
              <w:t>п</w:t>
            </w:r>
            <w:proofErr w:type="spellEnd"/>
            <w:proofErr w:type="gramEnd"/>
            <w:r w:rsidRPr="00FA778E">
              <w:rPr>
                <w:sz w:val="28"/>
                <w:szCs w:val="28"/>
              </w:rPr>
              <w:t>/</w:t>
            </w:r>
            <w:proofErr w:type="spellStart"/>
            <w:r w:rsidRPr="00FA778E">
              <w:rPr>
                <w:sz w:val="28"/>
                <w:szCs w:val="28"/>
              </w:rPr>
              <w:t>п</w:t>
            </w:r>
            <w:proofErr w:type="spellEnd"/>
          </w:p>
        </w:tc>
        <w:tc>
          <w:tcPr>
            <w:tcW w:w="358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Наименование этапа</w:t>
            </w:r>
          </w:p>
        </w:tc>
        <w:tc>
          <w:tcPr>
            <w:tcW w:w="29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 xml:space="preserve">Срок исполнения </w:t>
            </w:r>
            <w:r w:rsidRPr="00FA778E">
              <w:rPr>
                <w:sz w:val="28"/>
                <w:szCs w:val="28"/>
              </w:rPr>
              <w:br/>
              <w:t xml:space="preserve">(начало </w:t>
            </w:r>
            <w:r>
              <w:rPr>
                <w:sz w:val="28"/>
                <w:szCs w:val="28"/>
              </w:rPr>
              <w:t>–</w:t>
            </w:r>
            <w:r w:rsidRPr="00FA778E">
              <w:rPr>
                <w:sz w:val="28"/>
                <w:szCs w:val="28"/>
              </w:rPr>
              <w:t xml:space="preserve"> окончание)</w:t>
            </w:r>
          </w:p>
        </w:tc>
        <w:tc>
          <w:tcPr>
            <w:tcW w:w="2345" w:type="dxa"/>
            <w:tcBorders>
              <w:top w:val="single" w:sz="6" w:space="0" w:color="auto"/>
              <w:left w:val="single" w:sz="6" w:space="0" w:color="auto"/>
              <w:bottom w:val="single" w:sz="6" w:space="0" w:color="auto"/>
              <w:right w:val="single" w:sz="6" w:space="0" w:color="auto"/>
            </w:tcBorders>
          </w:tcPr>
          <w:p w:rsidR="00605389" w:rsidRDefault="00605389" w:rsidP="000D1757">
            <w:pPr>
              <w:jc w:val="center"/>
              <w:rPr>
                <w:sz w:val="28"/>
                <w:szCs w:val="28"/>
              </w:rPr>
            </w:pPr>
            <w:r w:rsidRPr="00FA778E">
              <w:rPr>
                <w:sz w:val="28"/>
                <w:szCs w:val="28"/>
              </w:rPr>
              <w:t xml:space="preserve">Объем </w:t>
            </w:r>
          </w:p>
          <w:p w:rsidR="00605389" w:rsidRPr="00FA778E" w:rsidRDefault="00605389" w:rsidP="000D1757">
            <w:pPr>
              <w:jc w:val="center"/>
              <w:rPr>
                <w:sz w:val="28"/>
                <w:szCs w:val="28"/>
              </w:rPr>
            </w:pPr>
            <w:r w:rsidRPr="00FA778E">
              <w:rPr>
                <w:sz w:val="28"/>
                <w:szCs w:val="28"/>
              </w:rPr>
              <w:t>финансирования</w:t>
            </w:r>
            <w:r w:rsidRPr="00FA778E">
              <w:rPr>
                <w:sz w:val="28"/>
                <w:szCs w:val="28"/>
              </w:rPr>
              <w:br/>
              <w:t xml:space="preserve">этапа </w:t>
            </w:r>
            <w:r w:rsidRPr="00FA778E">
              <w:rPr>
                <w:sz w:val="28"/>
                <w:szCs w:val="28"/>
              </w:rPr>
              <w:br/>
              <w:t>(тыс</w:t>
            </w:r>
            <w:r>
              <w:rPr>
                <w:sz w:val="28"/>
                <w:szCs w:val="28"/>
              </w:rPr>
              <w:t xml:space="preserve">. </w:t>
            </w:r>
            <w:r w:rsidRPr="00FA778E">
              <w:rPr>
                <w:sz w:val="28"/>
                <w:szCs w:val="28"/>
              </w:rPr>
              <w:t>рублей)</w:t>
            </w: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1.</w:t>
            </w:r>
          </w:p>
        </w:tc>
        <w:tc>
          <w:tcPr>
            <w:tcW w:w="358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9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4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2.</w:t>
            </w:r>
          </w:p>
        </w:tc>
        <w:tc>
          <w:tcPr>
            <w:tcW w:w="358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9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4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3.</w:t>
            </w:r>
          </w:p>
        </w:tc>
        <w:tc>
          <w:tcPr>
            <w:tcW w:w="358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9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45"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bl>
    <w:p w:rsidR="00605389" w:rsidRPr="00FA778E" w:rsidRDefault="00605389" w:rsidP="00605389">
      <w:pPr>
        <w:rPr>
          <w:sz w:val="28"/>
          <w:szCs w:val="28"/>
        </w:rPr>
      </w:pPr>
    </w:p>
    <w:p w:rsidR="00605389" w:rsidRPr="00FA778E" w:rsidRDefault="00605389" w:rsidP="00605389">
      <w:pPr>
        <w:rPr>
          <w:sz w:val="28"/>
          <w:szCs w:val="28"/>
        </w:rPr>
      </w:pPr>
      <w:r w:rsidRPr="00FA778E">
        <w:rPr>
          <w:sz w:val="28"/>
          <w:szCs w:val="28"/>
        </w:rPr>
        <w:lastRenderedPageBreak/>
        <w:t xml:space="preserve">3. Срок окупаемости проекта </w:t>
      </w:r>
      <w:r>
        <w:rPr>
          <w:sz w:val="28"/>
          <w:szCs w:val="28"/>
        </w:rPr>
        <w:t xml:space="preserve"> </w:t>
      </w:r>
      <w:r w:rsidRPr="00FA778E">
        <w:rPr>
          <w:sz w:val="28"/>
          <w:szCs w:val="28"/>
        </w:rPr>
        <w:t>________________________________________</w:t>
      </w:r>
    </w:p>
    <w:p w:rsidR="001844A1" w:rsidRPr="001844A1" w:rsidRDefault="001844A1" w:rsidP="00605389">
      <w:pPr>
        <w:rPr>
          <w:sz w:val="12"/>
          <w:szCs w:val="12"/>
        </w:rPr>
      </w:pPr>
    </w:p>
    <w:p w:rsidR="00605389" w:rsidRPr="00FA778E" w:rsidRDefault="00605389" w:rsidP="00605389">
      <w:pPr>
        <w:rPr>
          <w:sz w:val="28"/>
          <w:szCs w:val="28"/>
        </w:rPr>
      </w:pPr>
      <w:r w:rsidRPr="00FA778E">
        <w:rPr>
          <w:sz w:val="28"/>
          <w:szCs w:val="28"/>
        </w:rPr>
        <w:t>4. Общая смета расходов на реализацию проекта:</w:t>
      </w:r>
    </w:p>
    <w:p w:rsidR="00605389" w:rsidRPr="00FA778E" w:rsidRDefault="00605389" w:rsidP="00605389">
      <w:pPr>
        <w:rPr>
          <w:sz w:val="28"/>
          <w:szCs w:val="28"/>
        </w:rPr>
      </w:pPr>
    </w:p>
    <w:tbl>
      <w:tblPr>
        <w:tblW w:w="9600" w:type="dxa"/>
        <w:tblInd w:w="70" w:type="dxa"/>
        <w:tblLayout w:type="fixed"/>
        <w:tblCellMar>
          <w:left w:w="70" w:type="dxa"/>
          <w:right w:w="70" w:type="dxa"/>
        </w:tblCellMar>
        <w:tblLook w:val="0000"/>
      </w:tblPr>
      <w:tblGrid>
        <w:gridCol w:w="600"/>
        <w:gridCol w:w="2000"/>
        <w:gridCol w:w="2400"/>
        <w:gridCol w:w="2500"/>
        <w:gridCol w:w="2100"/>
      </w:tblGrid>
      <w:tr w:rsidR="00605389" w:rsidRPr="00FA778E" w:rsidTr="000D1757">
        <w:trPr>
          <w:cantSplit/>
          <w:trHeight w:val="360"/>
        </w:trPr>
        <w:tc>
          <w:tcPr>
            <w:tcW w:w="600" w:type="dxa"/>
            <w:tcBorders>
              <w:top w:val="single" w:sz="6" w:space="0" w:color="auto"/>
              <w:left w:val="single" w:sz="6" w:space="0" w:color="auto"/>
              <w:bottom w:val="single" w:sz="6" w:space="0" w:color="auto"/>
              <w:right w:val="single" w:sz="6" w:space="0" w:color="auto"/>
            </w:tcBorders>
          </w:tcPr>
          <w:p w:rsidR="00605389" w:rsidRDefault="00605389" w:rsidP="000D1757">
            <w:pPr>
              <w:jc w:val="center"/>
              <w:rPr>
                <w:sz w:val="28"/>
                <w:szCs w:val="28"/>
              </w:rPr>
            </w:pPr>
            <w:r w:rsidRPr="00FA778E">
              <w:rPr>
                <w:sz w:val="28"/>
                <w:szCs w:val="28"/>
              </w:rPr>
              <w:t>№</w:t>
            </w:r>
          </w:p>
          <w:p w:rsidR="00605389" w:rsidRPr="00FA778E" w:rsidRDefault="00605389" w:rsidP="000D1757">
            <w:pPr>
              <w:jc w:val="center"/>
              <w:rPr>
                <w:sz w:val="28"/>
                <w:szCs w:val="28"/>
              </w:rPr>
            </w:pPr>
            <w:proofErr w:type="spellStart"/>
            <w:proofErr w:type="gramStart"/>
            <w:r w:rsidRPr="00FA778E">
              <w:rPr>
                <w:sz w:val="28"/>
                <w:szCs w:val="28"/>
              </w:rPr>
              <w:t>п</w:t>
            </w:r>
            <w:proofErr w:type="spellEnd"/>
            <w:proofErr w:type="gramEnd"/>
            <w:r w:rsidRPr="00FA778E">
              <w:rPr>
                <w:sz w:val="28"/>
                <w:szCs w:val="28"/>
              </w:rPr>
              <w:t>/</w:t>
            </w:r>
            <w:proofErr w:type="spellStart"/>
            <w:r w:rsidRPr="00FA778E">
              <w:rPr>
                <w:sz w:val="28"/>
                <w:szCs w:val="28"/>
              </w:rPr>
              <w:t>п</w:t>
            </w:r>
            <w:proofErr w:type="spellEnd"/>
          </w:p>
        </w:tc>
        <w:tc>
          <w:tcPr>
            <w:tcW w:w="20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 xml:space="preserve">Статья </w:t>
            </w:r>
            <w:r w:rsidRPr="00FA778E">
              <w:rPr>
                <w:sz w:val="28"/>
                <w:szCs w:val="28"/>
              </w:rPr>
              <w:br/>
              <w:t>расходов</w:t>
            </w:r>
          </w:p>
        </w:tc>
        <w:tc>
          <w:tcPr>
            <w:tcW w:w="24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 xml:space="preserve">Сумма расходов </w:t>
            </w:r>
            <w:r w:rsidRPr="00FA778E">
              <w:rPr>
                <w:sz w:val="28"/>
                <w:szCs w:val="28"/>
              </w:rPr>
              <w:br/>
              <w:t>(тыс</w:t>
            </w:r>
            <w:r>
              <w:rPr>
                <w:sz w:val="28"/>
                <w:szCs w:val="28"/>
              </w:rPr>
              <w:t xml:space="preserve">. </w:t>
            </w:r>
            <w:r w:rsidRPr="00FA778E">
              <w:rPr>
                <w:sz w:val="28"/>
                <w:szCs w:val="28"/>
              </w:rPr>
              <w:t>рублей)</w:t>
            </w:r>
          </w:p>
        </w:tc>
        <w:tc>
          <w:tcPr>
            <w:tcW w:w="2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 xml:space="preserve">Источник </w:t>
            </w:r>
            <w:r w:rsidRPr="00FA778E">
              <w:rPr>
                <w:sz w:val="28"/>
                <w:szCs w:val="28"/>
              </w:rPr>
              <w:br/>
              <w:t>финансирования</w:t>
            </w:r>
          </w:p>
        </w:tc>
        <w:tc>
          <w:tcPr>
            <w:tcW w:w="21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Примечание</w:t>
            </w: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1.</w:t>
            </w:r>
          </w:p>
        </w:tc>
        <w:tc>
          <w:tcPr>
            <w:tcW w:w="20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4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1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2.</w:t>
            </w:r>
          </w:p>
        </w:tc>
        <w:tc>
          <w:tcPr>
            <w:tcW w:w="20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4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1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0D1757">
        <w:trPr>
          <w:cantSplit/>
          <w:trHeight w:val="240"/>
        </w:trPr>
        <w:tc>
          <w:tcPr>
            <w:tcW w:w="6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3.</w:t>
            </w:r>
          </w:p>
        </w:tc>
        <w:tc>
          <w:tcPr>
            <w:tcW w:w="20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4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1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0D1757">
        <w:trPr>
          <w:cantSplit/>
          <w:trHeight w:val="360"/>
        </w:trPr>
        <w:tc>
          <w:tcPr>
            <w:tcW w:w="2600" w:type="dxa"/>
            <w:gridSpan w:val="2"/>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 xml:space="preserve">Всего по проекту </w:t>
            </w:r>
          </w:p>
        </w:tc>
        <w:tc>
          <w:tcPr>
            <w:tcW w:w="24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1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bl>
    <w:p w:rsidR="00605389" w:rsidRPr="00FA778E" w:rsidRDefault="00605389" w:rsidP="00605389">
      <w:pPr>
        <w:rPr>
          <w:sz w:val="28"/>
          <w:szCs w:val="28"/>
        </w:rPr>
      </w:pPr>
    </w:p>
    <w:p w:rsidR="00605389" w:rsidRPr="00FA778E" w:rsidRDefault="00605389" w:rsidP="00605389">
      <w:pPr>
        <w:rPr>
          <w:sz w:val="28"/>
          <w:szCs w:val="28"/>
        </w:rPr>
      </w:pPr>
      <w:r w:rsidRPr="00FA778E">
        <w:rPr>
          <w:sz w:val="28"/>
          <w:szCs w:val="28"/>
        </w:rPr>
        <w:t>5. Основные показатели хозяйственной деятельности начинающего</w:t>
      </w:r>
    </w:p>
    <w:p w:rsidR="00605389" w:rsidRPr="00FA778E" w:rsidRDefault="00605389" w:rsidP="00605389">
      <w:pPr>
        <w:rPr>
          <w:sz w:val="28"/>
          <w:szCs w:val="28"/>
        </w:rPr>
      </w:pPr>
      <w:r w:rsidRPr="00FA778E">
        <w:rPr>
          <w:sz w:val="28"/>
          <w:szCs w:val="28"/>
        </w:rPr>
        <w:t>предпринимателя:</w:t>
      </w:r>
    </w:p>
    <w:p w:rsidR="00605389" w:rsidRPr="001844A1" w:rsidRDefault="00605389" w:rsidP="00605389">
      <w:pPr>
        <w:rPr>
          <w:sz w:val="12"/>
          <w:szCs w:val="12"/>
        </w:rPr>
      </w:pPr>
    </w:p>
    <w:p w:rsidR="00605389" w:rsidRPr="00D95545" w:rsidRDefault="00605389" w:rsidP="00605389">
      <w:pPr>
        <w:rPr>
          <w:sz w:val="2"/>
          <w:szCs w:val="2"/>
        </w:rPr>
      </w:pPr>
    </w:p>
    <w:tbl>
      <w:tblPr>
        <w:tblW w:w="9600" w:type="dxa"/>
        <w:tblInd w:w="70" w:type="dxa"/>
        <w:tblLayout w:type="fixed"/>
        <w:tblCellMar>
          <w:left w:w="70" w:type="dxa"/>
          <w:right w:w="70" w:type="dxa"/>
        </w:tblCellMar>
        <w:tblLook w:val="0000"/>
      </w:tblPr>
      <w:tblGrid>
        <w:gridCol w:w="700"/>
        <w:gridCol w:w="2700"/>
        <w:gridCol w:w="1500"/>
        <w:gridCol w:w="2330"/>
        <w:gridCol w:w="2370"/>
      </w:tblGrid>
      <w:tr w:rsidR="004E265C" w:rsidRPr="00FA778E" w:rsidTr="00D6431B">
        <w:trPr>
          <w:cantSplit/>
          <w:trHeight w:val="149"/>
          <w:tblHeader/>
        </w:trPr>
        <w:tc>
          <w:tcPr>
            <w:tcW w:w="700" w:type="dxa"/>
            <w:vMerge w:val="restart"/>
            <w:tcBorders>
              <w:top w:val="single" w:sz="6" w:space="0" w:color="auto"/>
              <w:left w:val="single" w:sz="6" w:space="0" w:color="auto"/>
              <w:right w:val="single" w:sz="6" w:space="0" w:color="auto"/>
            </w:tcBorders>
          </w:tcPr>
          <w:p w:rsidR="004E265C" w:rsidRPr="00FA778E" w:rsidRDefault="004E265C" w:rsidP="000D1757">
            <w:pPr>
              <w:jc w:val="center"/>
              <w:rPr>
                <w:sz w:val="28"/>
                <w:szCs w:val="28"/>
              </w:rPr>
            </w:pPr>
            <w:r w:rsidRPr="00FA778E">
              <w:rPr>
                <w:sz w:val="28"/>
                <w:szCs w:val="28"/>
              </w:rPr>
              <w:t xml:space="preserve">№ </w:t>
            </w:r>
            <w:proofErr w:type="spellStart"/>
            <w:proofErr w:type="gramStart"/>
            <w:r w:rsidRPr="00FA778E">
              <w:rPr>
                <w:sz w:val="28"/>
                <w:szCs w:val="28"/>
              </w:rPr>
              <w:t>п</w:t>
            </w:r>
            <w:proofErr w:type="spellEnd"/>
            <w:proofErr w:type="gramEnd"/>
            <w:r w:rsidRPr="00FA778E">
              <w:rPr>
                <w:sz w:val="28"/>
                <w:szCs w:val="28"/>
              </w:rPr>
              <w:t>/</w:t>
            </w:r>
            <w:proofErr w:type="spellStart"/>
            <w:r w:rsidRPr="00FA778E">
              <w:rPr>
                <w:sz w:val="28"/>
                <w:szCs w:val="28"/>
              </w:rPr>
              <w:t>п</w:t>
            </w:r>
            <w:proofErr w:type="spellEnd"/>
          </w:p>
        </w:tc>
        <w:tc>
          <w:tcPr>
            <w:tcW w:w="2700" w:type="dxa"/>
            <w:vMerge w:val="restart"/>
            <w:tcBorders>
              <w:top w:val="single" w:sz="6" w:space="0" w:color="auto"/>
              <w:left w:val="single" w:sz="6" w:space="0" w:color="auto"/>
              <w:right w:val="single" w:sz="6" w:space="0" w:color="auto"/>
            </w:tcBorders>
          </w:tcPr>
          <w:p w:rsidR="004E265C" w:rsidRDefault="004E265C" w:rsidP="004E265C">
            <w:pPr>
              <w:jc w:val="center"/>
              <w:rPr>
                <w:sz w:val="28"/>
                <w:szCs w:val="28"/>
              </w:rPr>
            </w:pPr>
            <w:r w:rsidRPr="00FA778E">
              <w:rPr>
                <w:sz w:val="28"/>
                <w:szCs w:val="28"/>
              </w:rPr>
              <w:t xml:space="preserve">Наименование </w:t>
            </w:r>
          </w:p>
          <w:p w:rsidR="004E265C" w:rsidRPr="00FA778E" w:rsidRDefault="004E265C" w:rsidP="004E265C">
            <w:pPr>
              <w:jc w:val="center"/>
              <w:rPr>
                <w:sz w:val="28"/>
                <w:szCs w:val="28"/>
              </w:rPr>
            </w:pPr>
            <w:r w:rsidRPr="00FA778E">
              <w:rPr>
                <w:sz w:val="28"/>
                <w:szCs w:val="28"/>
              </w:rPr>
              <w:t>показателя</w:t>
            </w:r>
          </w:p>
        </w:tc>
        <w:tc>
          <w:tcPr>
            <w:tcW w:w="1500" w:type="dxa"/>
            <w:vMerge w:val="restart"/>
            <w:tcBorders>
              <w:top w:val="single" w:sz="6" w:space="0" w:color="auto"/>
              <w:left w:val="single" w:sz="6" w:space="0" w:color="auto"/>
              <w:right w:val="single" w:sz="6" w:space="0" w:color="auto"/>
            </w:tcBorders>
          </w:tcPr>
          <w:p w:rsidR="004E265C" w:rsidRPr="00FA778E" w:rsidRDefault="004E265C" w:rsidP="000D1757">
            <w:pPr>
              <w:jc w:val="center"/>
              <w:rPr>
                <w:sz w:val="28"/>
                <w:szCs w:val="28"/>
              </w:rPr>
            </w:pPr>
            <w:r w:rsidRPr="00FA778E">
              <w:rPr>
                <w:sz w:val="28"/>
                <w:szCs w:val="28"/>
              </w:rPr>
              <w:t xml:space="preserve">Единица </w:t>
            </w:r>
            <w:r w:rsidRPr="00FA778E">
              <w:rPr>
                <w:sz w:val="28"/>
                <w:szCs w:val="28"/>
              </w:rPr>
              <w:br/>
              <w:t>измерения</w:t>
            </w:r>
          </w:p>
        </w:tc>
        <w:tc>
          <w:tcPr>
            <w:tcW w:w="4700" w:type="dxa"/>
            <w:gridSpan w:val="2"/>
            <w:tcBorders>
              <w:top w:val="single" w:sz="6" w:space="0" w:color="auto"/>
              <w:left w:val="single" w:sz="6" w:space="0" w:color="auto"/>
              <w:bottom w:val="single" w:sz="6" w:space="0" w:color="auto"/>
              <w:right w:val="single" w:sz="6" w:space="0" w:color="auto"/>
            </w:tcBorders>
          </w:tcPr>
          <w:p w:rsidR="004E265C" w:rsidRPr="00FA778E" w:rsidRDefault="004E265C" w:rsidP="000D1757">
            <w:pPr>
              <w:jc w:val="center"/>
              <w:rPr>
                <w:sz w:val="28"/>
                <w:szCs w:val="28"/>
              </w:rPr>
            </w:pPr>
            <w:r w:rsidRPr="00FA778E">
              <w:rPr>
                <w:sz w:val="28"/>
                <w:szCs w:val="28"/>
              </w:rPr>
              <w:t>Значение показателя по годам</w:t>
            </w:r>
          </w:p>
        </w:tc>
      </w:tr>
      <w:tr w:rsidR="004E265C" w:rsidRPr="00FA778E" w:rsidTr="004E265C">
        <w:trPr>
          <w:cantSplit/>
          <w:trHeight w:val="149"/>
          <w:tblHeader/>
        </w:trPr>
        <w:tc>
          <w:tcPr>
            <w:tcW w:w="700" w:type="dxa"/>
            <w:vMerge/>
            <w:tcBorders>
              <w:left w:val="single" w:sz="6" w:space="0" w:color="auto"/>
              <w:bottom w:val="single" w:sz="6" w:space="0" w:color="auto"/>
              <w:right w:val="single" w:sz="6" w:space="0" w:color="auto"/>
            </w:tcBorders>
          </w:tcPr>
          <w:p w:rsidR="004E265C" w:rsidRPr="00FA778E" w:rsidRDefault="004E265C" w:rsidP="000D1757">
            <w:pPr>
              <w:jc w:val="center"/>
              <w:rPr>
                <w:sz w:val="28"/>
                <w:szCs w:val="28"/>
              </w:rPr>
            </w:pPr>
          </w:p>
        </w:tc>
        <w:tc>
          <w:tcPr>
            <w:tcW w:w="2700" w:type="dxa"/>
            <w:vMerge/>
            <w:tcBorders>
              <w:left w:val="single" w:sz="6" w:space="0" w:color="auto"/>
              <w:bottom w:val="single" w:sz="6" w:space="0" w:color="auto"/>
              <w:right w:val="single" w:sz="6" w:space="0" w:color="auto"/>
            </w:tcBorders>
          </w:tcPr>
          <w:p w:rsidR="004E265C" w:rsidRPr="00FA778E" w:rsidRDefault="004E265C" w:rsidP="004E265C">
            <w:pPr>
              <w:jc w:val="center"/>
              <w:rPr>
                <w:sz w:val="28"/>
                <w:szCs w:val="28"/>
              </w:rPr>
            </w:pPr>
          </w:p>
        </w:tc>
        <w:tc>
          <w:tcPr>
            <w:tcW w:w="1500" w:type="dxa"/>
            <w:vMerge/>
            <w:tcBorders>
              <w:left w:val="single" w:sz="6" w:space="0" w:color="auto"/>
              <w:bottom w:val="single" w:sz="6" w:space="0" w:color="auto"/>
              <w:right w:val="single" w:sz="6" w:space="0" w:color="auto"/>
            </w:tcBorders>
          </w:tcPr>
          <w:p w:rsidR="004E265C" w:rsidRPr="00FA778E" w:rsidRDefault="004E265C" w:rsidP="000D1757">
            <w:pPr>
              <w:jc w:val="center"/>
              <w:rPr>
                <w:sz w:val="28"/>
                <w:szCs w:val="28"/>
              </w:rPr>
            </w:pPr>
          </w:p>
        </w:tc>
        <w:tc>
          <w:tcPr>
            <w:tcW w:w="2330" w:type="dxa"/>
            <w:tcBorders>
              <w:top w:val="single" w:sz="6" w:space="0" w:color="auto"/>
              <w:left w:val="single" w:sz="6" w:space="0" w:color="auto"/>
              <w:bottom w:val="single" w:sz="6" w:space="0" w:color="auto"/>
              <w:right w:val="single" w:sz="6" w:space="0" w:color="auto"/>
            </w:tcBorders>
          </w:tcPr>
          <w:p w:rsidR="004E265C" w:rsidRPr="00FA778E" w:rsidRDefault="004E265C" w:rsidP="000D1757">
            <w:pPr>
              <w:jc w:val="center"/>
              <w:rPr>
                <w:sz w:val="28"/>
                <w:szCs w:val="28"/>
              </w:rPr>
            </w:pPr>
            <w:r w:rsidRPr="00FA778E">
              <w:rPr>
                <w:sz w:val="28"/>
                <w:szCs w:val="28"/>
              </w:rPr>
              <w:t>текущий календарный</w:t>
            </w:r>
            <w:r>
              <w:rPr>
                <w:sz w:val="28"/>
                <w:szCs w:val="28"/>
              </w:rPr>
              <w:t xml:space="preserve"> </w:t>
            </w:r>
            <w:r w:rsidRPr="00FA778E">
              <w:rPr>
                <w:sz w:val="28"/>
                <w:szCs w:val="28"/>
              </w:rPr>
              <w:t>год (</w:t>
            </w:r>
            <w:proofErr w:type="gramStart"/>
            <w:r w:rsidRPr="00FA778E">
              <w:rPr>
                <w:sz w:val="28"/>
                <w:szCs w:val="28"/>
              </w:rPr>
              <w:t>ожидаемое</w:t>
            </w:r>
            <w:proofErr w:type="gramEnd"/>
            <w:r w:rsidRPr="00FA778E">
              <w:rPr>
                <w:sz w:val="28"/>
                <w:szCs w:val="28"/>
              </w:rPr>
              <w:t>)</w:t>
            </w:r>
          </w:p>
        </w:tc>
        <w:tc>
          <w:tcPr>
            <w:tcW w:w="2370" w:type="dxa"/>
            <w:tcBorders>
              <w:top w:val="single" w:sz="6" w:space="0" w:color="auto"/>
              <w:left w:val="single" w:sz="6" w:space="0" w:color="auto"/>
              <w:bottom w:val="single" w:sz="6" w:space="0" w:color="auto"/>
              <w:right w:val="single" w:sz="6" w:space="0" w:color="auto"/>
            </w:tcBorders>
          </w:tcPr>
          <w:p w:rsidR="004E265C" w:rsidRPr="00FA778E" w:rsidRDefault="004E265C" w:rsidP="000D1757">
            <w:pPr>
              <w:jc w:val="center"/>
              <w:rPr>
                <w:sz w:val="28"/>
                <w:szCs w:val="28"/>
              </w:rPr>
            </w:pPr>
            <w:r w:rsidRPr="00FA778E">
              <w:rPr>
                <w:sz w:val="28"/>
                <w:szCs w:val="28"/>
              </w:rPr>
              <w:t>два последующих календарных</w:t>
            </w:r>
            <w:r w:rsidRPr="00FA778E">
              <w:rPr>
                <w:sz w:val="28"/>
                <w:szCs w:val="28"/>
              </w:rPr>
              <w:br/>
              <w:t>года (прогноз</w:t>
            </w:r>
            <w:r>
              <w:rPr>
                <w:sz w:val="28"/>
                <w:szCs w:val="28"/>
              </w:rPr>
              <w:t>)</w:t>
            </w:r>
          </w:p>
        </w:tc>
      </w:tr>
      <w:tr w:rsidR="00605389" w:rsidRPr="00FA778E" w:rsidTr="004E265C">
        <w:trPr>
          <w:cantSplit/>
          <w:trHeight w:val="149"/>
          <w:tblHeader/>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1</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2</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3</w:t>
            </w: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4</w:t>
            </w: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5</w:t>
            </w:r>
          </w:p>
        </w:tc>
      </w:tr>
      <w:tr w:rsidR="00605389" w:rsidRPr="00FA778E" w:rsidTr="004E265C">
        <w:trPr>
          <w:cantSplit/>
          <w:trHeight w:val="600"/>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Pr>
                <w:sz w:val="28"/>
                <w:szCs w:val="28"/>
              </w:rPr>
              <w:t>1</w:t>
            </w:r>
            <w:r w:rsidRPr="00FA778E">
              <w:rPr>
                <w:sz w:val="28"/>
                <w:szCs w:val="28"/>
              </w:rPr>
              <w:t>.</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 xml:space="preserve">Объем выручки от </w:t>
            </w:r>
            <w:r w:rsidRPr="00FA778E">
              <w:rPr>
                <w:sz w:val="28"/>
                <w:szCs w:val="28"/>
              </w:rPr>
              <w:br/>
              <w:t xml:space="preserve">реализации товаров, </w:t>
            </w:r>
            <w:r w:rsidRPr="00FA778E">
              <w:rPr>
                <w:sz w:val="28"/>
                <w:szCs w:val="28"/>
              </w:rPr>
              <w:br/>
              <w:t xml:space="preserve">выполнения работ, </w:t>
            </w:r>
            <w:r w:rsidRPr="00FA778E">
              <w:rPr>
                <w:sz w:val="28"/>
                <w:szCs w:val="28"/>
              </w:rPr>
              <w:br/>
              <w:t xml:space="preserve">оказания услуг </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рублей</w:t>
            </w: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4E265C">
        <w:trPr>
          <w:cantSplit/>
          <w:trHeight w:val="480"/>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Pr>
                <w:sz w:val="28"/>
                <w:szCs w:val="28"/>
              </w:rPr>
              <w:t>2</w:t>
            </w:r>
            <w:r w:rsidRPr="00FA778E">
              <w:rPr>
                <w:sz w:val="28"/>
                <w:szCs w:val="28"/>
              </w:rPr>
              <w:t>.</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 xml:space="preserve">Среднемесячная </w:t>
            </w:r>
            <w:r w:rsidRPr="00FA778E">
              <w:rPr>
                <w:sz w:val="28"/>
                <w:szCs w:val="28"/>
              </w:rPr>
              <w:br/>
              <w:t xml:space="preserve">заработная плата одного работника </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рублей</w:t>
            </w: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4E265C">
        <w:trPr>
          <w:cantSplit/>
          <w:trHeight w:val="1440"/>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Pr>
                <w:sz w:val="28"/>
                <w:szCs w:val="28"/>
              </w:rPr>
              <w:t>3</w:t>
            </w:r>
            <w:r w:rsidRPr="00FA778E">
              <w:rPr>
                <w:sz w:val="28"/>
                <w:szCs w:val="28"/>
              </w:rPr>
              <w:t>.</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Средняя численность работников</w:t>
            </w:r>
            <w:r>
              <w:rPr>
                <w:sz w:val="28"/>
                <w:szCs w:val="28"/>
              </w:rPr>
              <w:t xml:space="preserve"> –</w:t>
            </w:r>
            <w:r w:rsidRPr="00FA778E">
              <w:rPr>
                <w:sz w:val="28"/>
                <w:szCs w:val="28"/>
              </w:rPr>
              <w:t xml:space="preserve"> всего</w:t>
            </w:r>
            <w:r>
              <w:rPr>
                <w:sz w:val="28"/>
                <w:szCs w:val="28"/>
              </w:rPr>
              <w:t>,</w:t>
            </w:r>
            <w:r w:rsidRPr="00FA778E">
              <w:rPr>
                <w:sz w:val="28"/>
                <w:szCs w:val="28"/>
              </w:rPr>
              <w:t xml:space="preserve"> </w:t>
            </w:r>
            <w:r w:rsidRPr="00FA778E">
              <w:rPr>
                <w:sz w:val="28"/>
                <w:szCs w:val="28"/>
              </w:rPr>
              <w:br/>
              <w:t xml:space="preserve">в том числе: </w:t>
            </w:r>
            <w:r w:rsidRPr="00FA778E">
              <w:rPr>
                <w:sz w:val="28"/>
                <w:szCs w:val="28"/>
              </w:rPr>
              <w:br/>
              <w:t xml:space="preserve">среднесписочная </w:t>
            </w:r>
            <w:r w:rsidRPr="00FA778E">
              <w:rPr>
                <w:sz w:val="28"/>
                <w:szCs w:val="28"/>
              </w:rPr>
              <w:br/>
              <w:t>численность работников</w:t>
            </w:r>
            <w:r>
              <w:rPr>
                <w:sz w:val="28"/>
                <w:szCs w:val="28"/>
              </w:rPr>
              <w:t>;</w:t>
            </w:r>
            <w:r w:rsidRPr="00FA778E">
              <w:rPr>
                <w:sz w:val="28"/>
                <w:szCs w:val="28"/>
              </w:rPr>
              <w:t xml:space="preserve"> </w:t>
            </w:r>
            <w:r w:rsidRPr="00FA778E">
              <w:rPr>
                <w:sz w:val="28"/>
                <w:szCs w:val="28"/>
              </w:rPr>
              <w:br/>
              <w:t xml:space="preserve">средняя численность </w:t>
            </w:r>
            <w:r w:rsidRPr="00FA778E">
              <w:rPr>
                <w:sz w:val="28"/>
                <w:szCs w:val="28"/>
              </w:rPr>
              <w:br/>
              <w:t>внешних совместителей</w:t>
            </w:r>
            <w:r>
              <w:rPr>
                <w:sz w:val="28"/>
                <w:szCs w:val="28"/>
              </w:rPr>
              <w:t>;</w:t>
            </w:r>
            <w:r w:rsidRPr="00FA778E">
              <w:rPr>
                <w:sz w:val="28"/>
                <w:szCs w:val="28"/>
              </w:rPr>
              <w:t xml:space="preserve"> </w:t>
            </w:r>
            <w:r w:rsidRPr="00FA778E">
              <w:rPr>
                <w:sz w:val="28"/>
                <w:szCs w:val="28"/>
              </w:rPr>
              <w:br/>
              <w:t xml:space="preserve">лиц, выполнявших работы по договорам </w:t>
            </w:r>
            <w:r w:rsidRPr="00FA778E">
              <w:rPr>
                <w:sz w:val="28"/>
                <w:szCs w:val="28"/>
              </w:rPr>
              <w:br/>
            </w:r>
            <w:proofErr w:type="spellStart"/>
            <w:r w:rsidRPr="00FA778E">
              <w:rPr>
                <w:sz w:val="28"/>
                <w:szCs w:val="28"/>
              </w:rPr>
              <w:t>гражданско-правово</w:t>
            </w:r>
            <w:r>
              <w:rPr>
                <w:sz w:val="28"/>
                <w:szCs w:val="28"/>
              </w:rPr>
              <w:t>-</w:t>
            </w:r>
            <w:r w:rsidRPr="00FA778E">
              <w:rPr>
                <w:sz w:val="28"/>
                <w:szCs w:val="28"/>
              </w:rPr>
              <w:t>го</w:t>
            </w:r>
            <w:proofErr w:type="spellEnd"/>
            <w:r w:rsidRPr="00FA778E">
              <w:rPr>
                <w:sz w:val="28"/>
                <w:szCs w:val="28"/>
              </w:rPr>
              <w:t xml:space="preserve"> характера</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человек</w:t>
            </w: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4E265C">
        <w:trPr>
          <w:cantSplit/>
          <w:trHeight w:val="480"/>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Pr>
                <w:sz w:val="28"/>
                <w:szCs w:val="28"/>
              </w:rPr>
              <w:t>4</w:t>
            </w:r>
            <w:r w:rsidRPr="00FA778E">
              <w:rPr>
                <w:sz w:val="28"/>
                <w:szCs w:val="28"/>
              </w:rPr>
              <w:t>.</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 xml:space="preserve">Объем налоговых </w:t>
            </w:r>
            <w:r w:rsidRPr="00FA778E">
              <w:rPr>
                <w:sz w:val="28"/>
                <w:szCs w:val="28"/>
              </w:rPr>
              <w:br/>
              <w:t xml:space="preserve">отчислений в бюджеты всех уровней </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sidRPr="00FA778E">
              <w:rPr>
                <w:sz w:val="28"/>
                <w:szCs w:val="28"/>
              </w:rPr>
              <w:t>рублей</w:t>
            </w: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r w:rsidR="00605389" w:rsidRPr="00FA778E" w:rsidTr="004E265C">
        <w:trPr>
          <w:cantSplit/>
          <w:trHeight w:val="240"/>
        </w:trPr>
        <w:tc>
          <w:tcPr>
            <w:tcW w:w="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jc w:val="center"/>
              <w:rPr>
                <w:sz w:val="28"/>
                <w:szCs w:val="28"/>
              </w:rPr>
            </w:pPr>
            <w:r>
              <w:rPr>
                <w:sz w:val="28"/>
                <w:szCs w:val="28"/>
              </w:rPr>
              <w:t>5</w:t>
            </w:r>
            <w:r w:rsidRPr="00FA778E">
              <w:rPr>
                <w:sz w:val="28"/>
                <w:szCs w:val="28"/>
              </w:rPr>
              <w:t>.</w:t>
            </w:r>
          </w:p>
        </w:tc>
        <w:tc>
          <w:tcPr>
            <w:tcW w:w="27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r w:rsidRPr="00FA778E">
              <w:rPr>
                <w:sz w:val="28"/>
                <w:szCs w:val="28"/>
              </w:rPr>
              <w:t xml:space="preserve">Режим налогообложения </w:t>
            </w:r>
          </w:p>
        </w:tc>
        <w:tc>
          <w:tcPr>
            <w:tcW w:w="150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3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c>
          <w:tcPr>
            <w:tcW w:w="2370" w:type="dxa"/>
            <w:tcBorders>
              <w:top w:val="single" w:sz="6" w:space="0" w:color="auto"/>
              <w:left w:val="single" w:sz="6" w:space="0" w:color="auto"/>
              <w:bottom w:val="single" w:sz="6" w:space="0" w:color="auto"/>
              <w:right w:val="single" w:sz="6" w:space="0" w:color="auto"/>
            </w:tcBorders>
          </w:tcPr>
          <w:p w:rsidR="00605389" w:rsidRPr="00FA778E" w:rsidRDefault="00605389" w:rsidP="000D1757">
            <w:pPr>
              <w:rPr>
                <w:sz w:val="28"/>
                <w:szCs w:val="28"/>
              </w:rPr>
            </w:pPr>
          </w:p>
        </w:tc>
      </w:tr>
    </w:tbl>
    <w:p w:rsidR="00605389" w:rsidRPr="00FA778E" w:rsidRDefault="00605389" w:rsidP="00605389">
      <w:pPr>
        <w:rPr>
          <w:sz w:val="28"/>
          <w:szCs w:val="28"/>
        </w:rPr>
      </w:pPr>
    </w:p>
    <w:p w:rsidR="00605389" w:rsidRPr="00FA778E" w:rsidRDefault="00605389" w:rsidP="00605389">
      <w:pPr>
        <w:rPr>
          <w:sz w:val="28"/>
          <w:szCs w:val="28"/>
        </w:rPr>
      </w:pPr>
      <w:r w:rsidRPr="00FA778E">
        <w:rPr>
          <w:sz w:val="28"/>
          <w:szCs w:val="28"/>
        </w:rPr>
        <w:t xml:space="preserve">Решаемые социальные проблемы для муниципального </w:t>
      </w:r>
      <w:r w:rsidR="001844A1">
        <w:rPr>
          <w:sz w:val="28"/>
          <w:szCs w:val="28"/>
        </w:rPr>
        <w:t>образования город Новотроицк</w:t>
      </w:r>
      <w:r w:rsidRPr="00FA778E">
        <w:rPr>
          <w:sz w:val="28"/>
          <w:szCs w:val="28"/>
        </w:rPr>
        <w:t>_________________________</w:t>
      </w:r>
      <w:r>
        <w:rPr>
          <w:sz w:val="28"/>
          <w:szCs w:val="28"/>
        </w:rPr>
        <w:t>_______________________________</w:t>
      </w:r>
    </w:p>
    <w:p w:rsidR="00605389" w:rsidRPr="001844A1" w:rsidRDefault="00605389" w:rsidP="00605389">
      <w:pPr>
        <w:rPr>
          <w:sz w:val="12"/>
          <w:szCs w:val="12"/>
        </w:rPr>
      </w:pPr>
    </w:p>
    <w:p w:rsidR="00605389" w:rsidRDefault="00605389" w:rsidP="00605389">
      <w:pPr>
        <w:rPr>
          <w:sz w:val="28"/>
          <w:szCs w:val="28"/>
        </w:rPr>
      </w:pPr>
      <w:r w:rsidRPr="00FA778E">
        <w:rPr>
          <w:sz w:val="28"/>
          <w:szCs w:val="28"/>
        </w:rPr>
        <w:t>Показатели для оценки результативности проекта (индикаторы), которые могут дополнительно использоваться при оценке проекта</w:t>
      </w:r>
    </w:p>
    <w:p w:rsidR="00605389" w:rsidRPr="00FA778E" w:rsidRDefault="00605389" w:rsidP="00605389">
      <w:pPr>
        <w:rPr>
          <w:sz w:val="28"/>
          <w:szCs w:val="28"/>
        </w:rPr>
      </w:pPr>
      <w:r>
        <w:rPr>
          <w:sz w:val="28"/>
          <w:szCs w:val="28"/>
        </w:rPr>
        <w:t>__________________________________________________</w:t>
      </w:r>
      <w:r w:rsidRPr="00FA778E">
        <w:rPr>
          <w:sz w:val="28"/>
          <w:szCs w:val="28"/>
        </w:rPr>
        <w:t xml:space="preserve">________________ </w:t>
      </w:r>
    </w:p>
    <w:p w:rsidR="00605389" w:rsidRPr="001844A1" w:rsidRDefault="00605389" w:rsidP="00605389">
      <w:pPr>
        <w:rPr>
          <w:sz w:val="12"/>
          <w:szCs w:val="12"/>
        </w:rPr>
      </w:pPr>
    </w:p>
    <w:p w:rsidR="00605389" w:rsidRPr="00FA778E" w:rsidRDefault="00605389" w:rsidP="00605389">
      <w:pPr>
        <w:rPr>
          <w:sz w:val="28"/>
          <w:szCs w:val="28"/>
        </w:rPr>
      </w:pPr>
      <w:r w:rsidRPr="00FA778E">
        <w:rPr>
          <w:sz w:val="28"/>
          <w:szCs w:val="28"/>
        </w:rPr>
        <w:t>Достоверность представленных сведений гарантирую.</w:t>
      </w:r>
    </w:p>
    <w:p w:rsidR="001844A1" w:rsidRDefault="001844A1" w:rsidP="00605389">
      <w:pPr>
        <w:rPr>
          <w:sz w:val="28"/>
          <w:szCs w:val="28"/>
        </w:rPr>
      </w:pPr>
    </w:p>
    <w:p w:rsidR="00605389" w:rsidRPr="00FA778E" w:rsidRDefault="00605389" w:rsidP="00605389">
      <w:pPr>
        <w:rPr>
          <w:sz w:val="28"/>
          <w:szCs w:val="28"/>
        </w:rPr>
      </w:pPr>
      <w:r w:rsidRPr="00FA778E">
        <w:rPr>
          <w:sz w:val="28"/>
          <w:szCs w:val="28"/>
        </w:rPr>
        <w:t>______________ _______________________________</w:t>
      </w:r>
    </w:p>
    <w:p w:rsidR="00605389" w:rsidRPr="00DB3190" w:rsidRDefault="00605389" w:rsidP="00605389">
      <w:r>
        <w:t xml:space="preserve">         </w:t>
      </w:r>
      <w:r w:rsidRPr="00DB3190">
        <w:t xml:space="preserve"> (подпись)                          (инициалы, фамилия)</w:t>
      </w:r>
    </w:p>
    <w:p w:rsidR="00605389" w:rsidRPr="00FA778E" w:rsidRDefault="00605389" w:rsidP="00605389">
      <w:pPr>
        <w:rPr>
          <w:sz w:val="28"/>
          <w:szCs w:val="28"/>
        </w:rPr>
      </w:pPr>
    </w:p>
    <w:p w:rsidR="00605389" w:rsidRPr="00FA778E" w:rsidRDefault="001844A1" w:rsidP="001844A1">
      <w:pPr>
        <w:rPr>
          <w:sz w:val="28"/>
          <w:szCs w:val="28"/>
        </w:rPr>
      </w:pPr>
      <w:r w:rsidRPr="00FA778E">
        <w:rPr>
          <w:sz w:val="28"/>
          <w:szCs w:val="28"/>
        </w:rPr>
        <w:t>М.П.</w:t>
      </w:r>
      <w:r>
        <w:rPr>
          <w:sz w:val="28"/>
          <w:szCs w:val="28"/>
        </w:rPr>
        <w:tab/>
      </w:r>
      <w:r>
        <w:rPr>
          <w:sz w:val="28"/>
          <w:szCs w:val="28"/>
        </w:rPr>
        <w:tab/>
      </w:r>
      <w:r w:rsidR="00605389" w:rsidRPr="00FA778E">
        <w:rPr>
          <w:sz w:val="28"/>
          <w:szCs w:val="28"/>
        </w:rPr>
        <w:t>«___» _____________ 20___</w:t>
      </w:r>
      <w:r w:rsidR="00605389">
        <w:rPr>
          <w:sz w:val="28"/>
          <w:szCs w:val="28"/>
        </w:rPr>
        <w:t xml:space="preserve"> г.</w:t>
      </w:r>
    </w:p>
    <w:p w:rsidR="00605389" w:rsidRPr="00FA778E" w:rsidRDefault="00605389" w:rsidP="00605389">
      <w:pPr>
        <w:rPr>
          <w:sz w:val="28"/>
          <w:szCs w:val="28"/>
        </w:rPr>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605389" w:rsidRPr="00014B85" w:rsidRDefault="00605389" w:rsidP="00605389">
      <w:pPr>
        <w:jc w:val="right"/>
        <w:outlineLvl w:val="1"/>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4E265C" w:rsidRDefault="004E265C" w:rsidP="00605389">
      <w:pPr>
        <w:ind w:left="4900"/>
        <w:outlineLvl w:val="1"/>
        <w:rPr>
          <w:sz w:val="28"/>
          <w:szCs w:val="28"/>
        </w:rPr>
      </w:pPr>
    </w:p>
    <w:p w:rsidR="00605389" w:rsidRDefault="00605389" w:rsidP="004E265C">
      <w:pPr>
        <w:ind w:left="5103"/>
        <w:jc w:val="both"/>
        <w:outlineLvl w:val="1"/>
        <w:rPr>
          <w:sz w:val="28"/>
          <w:szCs w:val="28"/>
        </w:rPr>
      </w:pPr>
      <w:r w:rsidRPr="00014B85">
        <w:rPr>
          <w:sz w:val="28"/>
          <w:szCs w:val="28"/>
        </w:rPr>
        <w:t xml:space="preserve">Приложение № </w:t>
      </w:r>
      <w:r>
        <w:rPr>
          <w:sz w:val="28"/>
          <w:szCs w:val="28"/>
        </w:rPr>
        <w:t>3</w:t>
      </w:r>
      <w:r w:rsidRPr="00014B85">
        <w:rPr>
          <w:sz w:val="28"/>
          <w:szCs w:val="28"/>
        </w:rPr>
        <w:t xml:space="preserve"> </w:t>
      </w:r>
    </w:p>
    <w:p w:rsidR="00605389" w:rsidRPr="00014B85" w:rsidRDefault="00587847" w:rsidP="004E265C">
      <w:pPr>
        <w:ind w:left="5103"/>
        <w:jc w:val="both"/>
        <w:outlineLvl w:val="1"/>
      </w:pPr>
      <w:r>
        <w:rPr>
          <w:sz w:val="28"/>
          <w:szCs w:val="28"/>
        </w:rPr>
        <w:t>к П</w:t>
      </w:r>
      <w:r w:rsidR="00605389" w:rsidRPr="00014B85">
        <w:rPr>
          <w:sz w:val="28"/>
          <w:szCs w:val="28"/>
        </w:rPr>
        <w:t>орядку</w:t>
      </w:r>
      <w:r w:rsidR="00605389">
        <w:rPr>
          <w:sz w:val="28"/>
          <w:szCs w:val="28"/>
        </w:rPr>
        <w:t xml:space="preserve"> </w:t>
      </w:r>
      <w:r w:rsidR="00605389" w:rsidRPr="00014B85">
        <w:rPr>
          <w:sz w:val="28"/>
          <w:szCs w:val="28"/>
        </w:rPr>
        <w:t>предоставления грантов начинающим субъектам малого предпринимательства на создание и развитие</w:t>
      </w:r>
      <w:r w:rsidR="00605389">
        <w:rPr>
          <w:sz w:val="28"/>
          <w:szCs w:val="28"/>
        </w:rPr>
        <w:t xml:space="preserve"> </w:t>
      </w:r>
      <w:r w:rsidR="00605389" w:rsidRPr="00014B85">
        <w:rPr>
          <w:sz w:val="28"/>
          <w:szCs w:val="28"/>
        </w:rPr>
        <w:t>собственного бизнеса</w:t>
      </w:r>
    </w:p>
    <w:p w:rsidR="00605389" w:rsidRPr="00014B85" w:rsidRDefault="00605389" w:rsidP="00605389">
      <w:pPr>
        <w:jc w:val="center"/>
      </w:pPr>
    </w:p>
    <w:p w:rsidR="00605389" w:rsidRPr="00014B85" w:rsidRDefault="00605389" w:rsidP="00605389">
      <w:pPr>
        <w:jc w:val="center"/>
        <w:rPr>
          <w:rStyle w:val="afc"/>
          <w:b w:val="0"/>
          <w:sz w:val="28"/>
          <w:szCs w:val="28"/>
        </w:rPr>
      </w:pPr>
      <w:r w:rsidRPr="00014B85">
        <w:rPr>
          <w:rStyle w:val="afc"/>
          <w:b w:val="0"/>
          <w:sz w:val="28"/>
          <w:szCs w:val="28"/>
        </w:rPr>
        <w:t>Акт обследования</w:t>
      </w:r>
    </w:p>
    <w:p w:rsidR="00605389" w:rsidRDefault="00605389" w:rsidP="00605389">
      <w:pPr>
        <w:tabs>
          <w:tab w:val="left" w:pos="5200"/>
        </w:tabs>
        <w:rPr>
          <w:rStyle w:val="afc"/>
          <w:b w:val="0"/>
          <w:sz w:val="28"/>
          <w:szCs w:val="28"/>
        </w:rPr>
      </w:pPr>
      <w:r>
        <w:rPr>
          <w:rStyle w:val="afc"/>
          <w:b w:val="0"/>
          <w:sz w:val="28"/>
          <w:szCs w:val="28"/>
        </w:rPr>
        <w:t xml:space="preserve">__________________________ </w:t>
      </w:r>
      <w:r>
        <w:rPr>
          <w:rStyle w:val="afc"/>
          <w:b w:val="0"/>
          <w:sz w:val="28"/>
          <w:szCs w:val="28"/>
        </w:rPr>
        <w:tab/>
      </w:r>
      <w:r>
        <w:rPr>
          <w:rStyle w:val="afc"/>
          <w:b w:val="0"/>
          <w:sz w:val="28"/>
          <w:szCs w:val="28"/>
        </w:rPr>
        <w:tab/>
      </w:r>
      <w:r>
        <w:rPr>
          <w:rStyle w:val="afc"/>
          <w:b w:val="0"/>
          <w:sz w:val="28"/>
          <w:szCs w:val="28"/>
        </w:rPr>
        <w:tab/>
      </w:r>
      <w:r>
        <w:rPr>
          <w:rStyle w:val="afc"/>
          <w:b w:val="0"/>
          <w:sz w:val="28"/>
          <w:szCs w:val="28"/>
        </w:rPr>
        <w:tab/>
        <w:t>________________</w:t>
      </w:r>
    </w:p>
    <w:p w:rsidR="00605389" w:rsidRPr="008F3217" w:rsidRDefault="00605389" w:rsidP="00605389">
      <w:pPr>
        <w:tabs>
          <w:tab w:val="left" w:pos="5200"/>
        </w:tabs>
      </w:pPr>
      <w:r w:rsidRPr="008F3217">
        <w:rPr>
          <w:rStyle w:val="afc"/>
          <w:b w:val="0"/>
        </w:rPr>
        <w:t>(наименование населенного пункта)</w:t>
      </w:r>
      <w:r>
        <w:rPr>
          <w:rStyle w:val="afc"/>
          <w:b w:val="0"/>
        </w:rPr>
        <w:t xml:space="preserve"> </w:t>
      </w:r>
      <w:r>
        <w:rPr>
          <w:rStyle w:val="afc"/>
          <w:b w:val="0"/>
        </w:rPr>
        <w:tab/>
      </w:r>
      <w:r>
        <w:rPr>
          <w:rStyle w:val="afc"/>
          <w:b w:val="0"/>
        </w:rPr>
        <w:tab/>
      </w:r>
      <w:r>
        <w:rPr>
          <w:rStyle w:val="afc"/>
          <w:b w:val="0"/>
        </w:rPr>
        <w:tab/>
      </w:r>
      <w:r>
        <w:rPr>
          <w:rStyle w:val="afc"/>
          <w:b w:val="0"/>
        </w:rPr>
        <w:tab/>
      </w:r>
      <w:r>
        <w:rPr>
          <w:rStyle w:val="afc"/>
          <w:b w:val="0"/>
        </w:rPr>
        <w:tab/>
        <w:t xml:space="preserve">   (дата)</w:t>
      </w:r>
    </w:p>
    <w:p w:rsidR="00605389" w:rsidRDefault="00605389" w:rsidP="00605389">
      <w:pPr>
        <w:rPr>
          <w:rStyle w:val="afc"/>
          <w:b w:val="0"/>
          <w:sz w:val="28"/>
          <w:szCs w:val="28"/>
        </w:rPr>
      </w:pPr>
    </w:p>
    <w:p w:rsidR="00605389" w:rsidRPr="00376618" w:rsidRDefault="00605389" w:rsidP="00605389">
      <w:pPr>
        <w:rPr>
          <w:sz w:val="28"/>
          <w:szCs w:val="28"/>
        </w:rPr>
      </w:pPr>
      <w:r w:rsidRPr="00376618">
        <w:rPr>
          <w:sz w:val="28"/>
          <w:szCs w:val="28"/>
        </w:rPr>
        <w:t>Адрес субъекта малого предпринимательства</w:t>
      </w:r>
      <w:r>
        <w:rPr>
          <w:sz w:val="28"/>
          <w:szCs w:val="28"/>
        </w:rPr>
        <w:t xml:space="preserve"> </w:t>
      </w:r>
      <w:r w:rsidRPr="00376618">
        <w:rPr>
          <w:sz w:val="28"/>
          <w:szCs w:val="28"/>
        </w:rPr>
        <w:t>__________________________ _________________________________________________________________</w:t>
      </w:r>
    </w:p>
    <w:p w:rsidR="00605389" w:rsidRPr="00376618" w:rsidRDefault="00605389" w:rsidP="00605389">
      <w:pPr>
        <w:rPr>
          <w:sz w:val="28"/>
          <w:szCs w:val="28"/>
        </w:rPr>
      </w:pPr>
      <w:r w:rsidRPr="00376618">
        <w:rPr>
          <w:sz w:val="28"/>
          <w:szCs w:val="28"/>
        </w:rPr>
        <w:t>Комиссия утверждена</w:t>
      </w:r>
      <w:r>
        <w:rPr>
          <w:sz w:val="28"/>
          <w:szCs w:val="28"/>
        </w:rPr>
        <w:t xml:space="preserve"> </w:t>
      </w:r>
      <w:r w:rsidRPr="00376618">
        <w:rPr>
          <w:sz w:val="28"/>
          <w:szCs w:val="28"/>
        </w:rPr>
        <w:t>______________________________________________ _____________________________________________________________</w:t>
      </w:r>
      <w:r>
        <w:rPr>
          <w:sz w:val="28"/>
          <w:szCs w:val="28"/>
        </w:rPr>
        <w:t xml:space="preserve">____ </w:t>
      </w:r>
      <w:r w:rsidRPr="00376618">
        <w:rPr>
          <w:sz w:val="28"/>
          <w:szCs w:val="28"/>
        </w:rPr>
        <w:t xml:space="preserve"> в</w:t>
      </w:r>
      <w:r>
        <w:rPr>
          <w:sz w:val="28"/>
          <w:szCs w:val="28"/>
        </w:rPr>
        <w:t xml:space="preserve"> следующем</w:t>
      </w:r>
      <w:r w:rsidRPr="00376618">
        <w:rPr>
          <w:sz w:val="28"/>
          <w:szCs w:val="28"/>
        </w:rPr>
        <w:t xml:space="preserve"> составе:</w:t>
      </w:r>
    </w:p>
    <w:p w:rsidR="00605389" w:rsidRPr="00014B85" w:rsidRDefault="00605389" w:rsidP="00605389">
      <w:pPr>
        <w:rPr>
          <w:rStyle w:val="afc"/>
          <w:b w:val="0"/>
          <w:sz w:val="28"/>
          <w:szCs w:val="28"/>
        </w:rPr>
      </w:pPr>
      <w:r>
        <w:rPr>
          <w:sz w:val="28"/>
          <w:szCs w:val="28"/>
        </w:rPr>
        <w:t>ф</w:t>
      </w:r>
      <w:r w:rsidRPr="00376618">
        <w:rPr>
          <w:sz w:val="28"/>
          <w:szCs w:val="28"/>
        </w:rPr>
        <w:t>амилия, имя</w:t>
      </w:r>
      <w:r w:rsidRPr="00014B85">
        <w:rPr>
          <w:rStyle w:val="afc"/>
          <w:b w:val="0"/>
          <w:sz w:val="28"/>
          <w:szCs w:val="28"/>
        </w:rPr>
        <w:t xml:space="preserve">, отчество </w:t>
      </w:r>
      <w:r w:rsidRPr="00014B85">
        <w:t>–</w:t>
      </w:r>
      <w:r w:rsidRPr="00014B85">
        <w:rPr>
          <w:rStyle w:val="afc"/>
          <w:b w:val="0"/>
          <w:sz w:val="28"/>
          <w:szCs w:val="28"/>
        </w:rPr>
        <w:t xml:space="preserve"> председатель комиссии, должность;</w:t>
      </w:r>
    </w:p>
    <w:p w:rsidR="00605389" w:rsidRPr="00014B85" w:rsidRDefault="00605389" w:rsidP="00605389">
      <w:pPr>
        <w:rPr>
          <w:rStyle w:val="afc"/>
          <w:b w:val="0"/>
          <w:sz w:val="28"/>
          <w:szCs w:val="28"/>
        </w:rPr>
      </w:pPr>
      <w:r>
        <w:rPr>
          <w:rStyle w:val="afc"/>
          <w:b w:val="0"/>
          <w:sz w:val="28"/>
          <w:szCs w:val="28"/>
        </w:rPr>
        <w:t>ф</w:t>
      </w:r>
      <w:r w:rsidRPr="00014B85">
        <w:rPr>
          <w:rStyle w:val="afc"/>
          <w:b w:val="0"/>
          <w:sz w:val="28"/>
          <w:szCs w:val="28"/>
        </w:rPr>
        <w:t xml:space="preserve">амилия, имя, отчество </w:t>
      </w:r>
      <w:r w:rsidRPr="00014B85">
        <w:rPr>
          <w:sz w:val="28"/>
          <w:szCs w:val="28"/>
        </w:rPr>
        <w:t>–</w:t>
      </w:r>
      <w:r w:rsidRPr="00014B85">
        <w:rPr>
          <w:rStyle w:val="afc"/>
          <w:b w:val="0"/>
          <w:sz w:val="28"/>
          <w:szCs w:val="28"/>
        </w:rPr>
        <w:t xml:space="preserve"> секретарь комиссии, должность;</w:t>
      </w:r>
    </w:p>
    <w:p w:rsidR="00605389" w:rsidRPr="00014B85" w:rsidRDefault="00605389" w:rsidP="00605389">
      <w:pPr>
        <w:jc w:val="center"/>
        <w:rPr>
          <w:rStyle w:val="afc"/>
          <w:b w:val="0"/>
          <w:sz w:val="28"/>
          <w:szCs w:val="28"/>
        </w:rPr>
      </w:pPr>
      <w:r w:rsidRPr="00014B85">
        <w:rPr>
          <w:rStyle w:val="afc"/>
          <w:b w:val="0"/>
          <w:sz w:val="28"/>
          <w:szCs w:val="28"/>
        </w:rPr>
        <w:t>Члены комиссии:</w:t>
      </w:r>
    </w:p>
    <w:p w:rsidR="00605389" w:rsidRPr="00014B85" w:rsidRDefault="00605389" w:rsidP="00605389">
      <w:pPr>
        <w:rPr>
          <w:rStyle w:val="afc"/>
          <w:b w:val="0"/>
          <w:sz w:val="28"/>
          <w:szCs w:val="28"/>
        </w:rPr>
      </w:pPr>
      <w:r>
        <w:rPr>
          <w:rStyle w:val="afc"/>
          <w:b w:val="0"/>
          <w:sz w:val="28"/>
          <w:szCs w:val="28"/>
        </w:rPr>
        <w:t>ф</w:t>
      </w:r>
      <w:r w:rsidRPr="00014B85">
        <w:rPr>
          <w:rStyle w:val="afc"/>
          <w:b w:val="0"/>
          <w:sz w:val="28"/>
          <w:szCs w:val="28"/>
        </w:rPr>
        <w:t>амилия, имя, отчество – должность;</w:t>
      </w:r>
    </w:p>
    <w:p w:rsidR="00605389" w:rsidRPr="00014B85" w:rsidRDefault="00605389" w:rsidP="00605389">
      <w:pPr>
        <w:rPr>
          <w:rStyle w:val="afc"/>
          <w:b w:val="0"/>
          <w:sz w:val="28"/>
          <w:szCs w:val="28"/>
        </w:rPr>
      </w:pPr>
      <w:r>
        <w:rPr>
          <w:rStyle w:val="afc"/>
          <w:b w:val="0"/>
          <w:sz w:val="28"/>
          <w:szCs w:val="28"/>
        </w:rPr>
        <w:t>ф</w:t>
      </w:r>
      <w:r w:rsidRPr="00014B85">
        <w:rPr>
          <w:rStyle w:val="afc"/>
          <w:b w:val="0"/>
          <w:sz w:val="28"/>
          <w:szCs w:val="28"/>
        </w:rPr>
        <w:t>амилия, имя, отчество – должность;</w:t>
      </w:r>
    </w:p>
    <w:p w:rsidR="00605389" w:rsidRPr="00014B85" w:rsidRDefault="00605389" w:rsidP="00605389">
      <w:pPr>
        <w:jc w:val="both"/>
        <w:rPr>
          <w:rStyle w:val="afc"/>
          <w:b w:val="0"/>
          <w:sz w:val="28"/>
          <w:szCs w:val="28"/>
        </w:rPr>
      </w:pPr>
      <w:r>
        <w:rPr>
          <w:rStyle w:val="afc"/>
          <w:b w:val="0"/>
          <w:sz w:val="28"/>
          <w:szCs w:val="28"/>
        </w:rPr>
        <w:t>ф</w:t>
      </w:r>
      <w:r w:rsidRPr="00014B85">
        <w:rPr>
          <w:rStyle w:val="afc"/>
          <w:b w:val="0"/>
          <w:sz w:val="28"/>
          <w:szCs w:val="28"/>
        </w:rPr>
        <w:t>амилия, имя, отчество – должность.</w:t>
      </w:r>
    </w:p>
    <w:p w:rsidR="004E265C" w:rsidRDefault="004E265C" w:rsidP="00605389">
      <w:pPr>
        <w:jc w:val="both"/>
        <w:rPr>
          <w:rStyle w:val="afc"/>
          <w:b w:val="0"/>
          <w:sz w:val="28"/>
          <w:szCs w:val="28"/>
        </w:rPr>
      </w:pPr>
    </w:p>
    <w:p w:rsidR="00605389" w:rsidRPr="00014B85" w:rsidRDefault="00605389" w:rsidP="004E265C">
      <w:pPr>
        <w:ind w:firstLine="700"/>
        <w:jc w:val="both"/>
        <w:rPr>
          <w:rStyle w:val="afc"/>
          <w:b w:val="0"/>
          <w:sz w:val="28"/>
          <w:szCs w:val="28"/>
        </w:rPr>
      </w:pPr>
      <w:r w:rsidRPr="00014B85">
        <w:rPr>
          <w:rStyle w:val="afc"/>
          <w:b w:val="0"/>
          <w:sz w:val="28"/>
          <w:szCs w:val="28"/>
        </w:rPr>
        <w:t xml:space="preserve">Совместно с субъектом малого предпринимательства (ИП, ООО) произвели осмотр </w:t>
      </w:r>
      <w:r>
        <w:rPr>
          <w:rStyle w:val="afc"/>
          <w:b w:val="0"/>
          <w:sz w:val="28"/>
          <w:szCs w:val="28"/>
        </w:rPr>
        <w:t xml:space="preserve">места реализации проекта бизнес-плана </w:t>
      </w:r>
      <w:r w:rsidRPr="00014B85">
        <w:rPr>
          <w:rStyle w:val="afc"/>
          <w:b w:val="0"/>
          <w:sz w:val="28"/>
          <w:szCs w:val="28"/>
        </w:rPr>
        <w:t>и составили настоящий акт о физической экспертизе.</w:t>
      </w:r>
    </w:p>
    <w:p w:rsidR="00605389" w:rsidRDefault="00605389" w:rsidP="00605389">
      <w:pPr>
        <w:jc w:val="both"/>
        <w:rPr>
          <w:rStyle w:val="afc"/>
          <w:b w:val="0"/>
          <w:sz w:val="28"/>
          <w:szCs w:val="28"/>
        </w:rPr>
      </w:pPr>
    </w:p>
    <w:p w:rsidR="00605389" w:rsidRPr="00014B85" w:rsidRDefault="00605389" w:rsidP="00605389">
      <w:pPr>
        <w:ind w:firstLine="700"/>
        <w:jc w:val="both"/>
        <w:rPr>
          <w:rStyle w:val="afc"/>
          <w:b w:val="0"/>
          <w:sz w:val="28"/>
          <w:szCs w:val="28"/>
        </w:rPr>
      </w:pPr>
      <w:r w:rsidRPr="00014B85">
        <w:rPr>
          <w:rStyle w:val="afc"/>
          <w:b w:val="0"/>
          <w:sz w:val="28"/>
          <w:szCs w:val="28"/>
        </w:rPr>
        <w:t>Установлено, что в наличии имеются:</w:t>
      </w:r>
    </w:p>
    <w:p w:rsidR="00605389" w:rsidRPr="00014B85" w:rsidRDefault="00605389" w:rsidP="00605389">
      <w:pPr>
        <w:ind w:firstLine="700"/>
        <w:jc w:val="both"/>
        <w:rPr>
          <w:rStyle w:val="afc"/>
          <w:b w:val="0"/>
          <w:sz w:val="28"/>
          <w:szCs w:val="28"/>
        </w:rPr>
      </w:pPr>
      <w:proofErr w:type="gramStart"/>
      <w:r w:rsidRPr="00014B85">
        <w:rPr>
          <w:rStyle w:val="afc"/>
          <w:b w:val="0"/>
          <w:sz w:val="28"/>
          <w:szCs w:val="28"/>
        </w:rPr>
        <w:t>недвижимое имущество (здание, сооружение, помещение), используемое для реализации проекта (документы, подтверждающие право собственности, договор</w:t>
      </w:r>
      <w:r>
        <w:rPr>
          <w:rStyle w:val="afc"/>
          <w:b w:val="0"/>
          <w:sz w:val="28"/>
          <w:szCs w:val="28"/>
        </w:rPr>
        <w:t xml:space="preserve"> </w:t>
      </w:r>
      <w:r w:rsidRPr="00014B85">
        <w:rPr>
          <w:rStyle w:val="afc"/>
          <w:b w:val="0"/>
          <w:sz w:val="28"/>
          <w:szCs w:val="28"/>
        </w:rPr>
        <w:t>аренды)</w:t>
      </w:r>
      <w:r>
        <w:rPr>
          <w:rStyle w:val="afc"/>
          <w:b w:val="0"/>
          <w:sz w:val="28"/>
          <w:szCs w:val="28"/>
        </w:rPr>
        <w:t xml:space="preserve"> </w:t>
      </w:r>
      <w:r w:rsidRPr="00014B85">
        <w:rPr>
          <w:rStyle w:val="afc"/>
          <w:b w:val="0"/>
          <w:sz w:val="28"/>
          <w:szCs w:val="28"/>
        </w:rPr>
        <w:t>(визуальное описание состояния имущества);</w:t>
      </w:r>
      <w:proofErr w:type="gramEnd"/>
    </w:p>
    <w:p w:rsidR="00605389" w:rsidRPr="00014B85" w:rsidRDefault="00605389" w:rsidP="00605389">
      <w:pPr>
        <w:ind w:firstLine="700"/>
        <w:jc w:val="both"/>
        <w:rPr>
          <w:rStyle w:val="afc"/>
          <w:b w:val="0"/>
          <w:sz w:val="28"/>
          <w:szCs w:val="28"/>
        </w:rPr>
      </w:pPr>
      <w:r w:rsidRPr="00014B85">
        <w:rPr>
          <w:rStyle w:val="afc"/>
          <w:b w:val="0"/>
          <w:sz w:val="28"/>
          <w:szCs w:val="28"/>
        </w:rPr>
        <w:t>материально-технические ресурсы с приложением к ним документов (договор купли</w:t>
      </w:r>
      <w:r>
        <w:rPr>
          <w:rStyle w:val="afc"/>
          <w:b w:val="0"/>
          <w:sz w:val="28"/>
          <w:szCs w:val="28"/>
        </w:rPr>
        <w:t>-</w:t>
      </w:r>
      <w:r w:rsidRPr="00014B85">
        <w:rPr>
          <w:rStyle w:val="afc"/>
          <w:b w:val="0"/>
          <w:sz w:val="28"/>
          <w:szCs w:val="28"/>
        </w:rPr>
        <w:t>продажи, счета, чековые документы) в количестве:</w:t>
      </w:r>
    </w:p>
    <w:p w:rsidR="00605389" w:rsidRPr="00014B85" w:rsidRDefault="00605389" w:rsidP="00605389">
      <w:pPr>
        <w:ind w:firstLine="700"/>
        <w:jc w:val="both"/>
        <w:rPr>
          <w:rStyle w:val="afc"/>
          <w:b w:val="0"/>
          <w:sz w:val="28"/>
          <w:szCs w:val="28"/>
        </w:rPr>
      </w:pPr>
      <w:r w:rsidRPr="00014B85">
        <w:rPr>
          <w:rStyle w:val="afc"/>
          <w:b w:val="0"/>
          <w:sz w:val="28"/>
          <w:szCs w:val="28"/>
        </w:rPr>
        <w:t>1</w:t>
      </w:r>
      <w:r>
        <w:rPr>
          <w:rStyle w:val="afc"/>
          <w:b w:val="0"/>
          <w:sz w:val="28"/>
          <w:szCs w:val="28"/>
        </w:rPr>
        <w:t>)</w:t>
      </w:r>
      <w:r w:rsidRPr="00014B85">
        <w:rPr>
          <w:rStyle w:val="afc"/>
          <w:b w:val="0"/>
          <w:sz w:val="28"/>
          <w:szCs w:val="28"/>
        </w:rPr>
        <w:t xml:space="preserve"> </w:t>
      </w:r>
      <w:proofErr w:type="spellStart"/>
      <w:r w:rsidRPr="00014B85">
        <w:rPr>
          <w:rStyle w:val="afc"/>
          <w:b w:val="0"/>
          <w:sz w:val="28"/>
          <w:szCs w:val="28"/>
        </w:rPr>
        <w:t>___штук</w:t>
      </w:r>
      <w:proofErr w:type="spellEnd"/>
      <w:r w:rsidRPr="00014B85">
        <w:rPr>
          <w:rStyle w:val="afc"/>
          <w:b w:val="0"/>
          <w:sz w:val="28"/>
          <w:szCs w:val="28"/>
        </w:rPr>
        <w:t xml:space="preserve"> в исправном (неисправном) состоянии;</w:t>
      </w:r>
    </w:p>
    <w:p w:rsidR="00605389" w:rsidRPr="00014B85" w:rsidRDefault="00605389" w:rsidP="00605389">
      <w:pPr>
        <w:ind w:firstLine="700"/>
        <w:jc w:val="both"/>
        <w:rPr>
          <w:rStyle w:val="afc"/>
          <w:b w:val="0"/>
          <w:sz w:val="28"/>
          <w:szCs w:val="28"/>
        </w:rPr>
      </w:pPr>
      <w:r w:rsidRPr="00014B85">
        <w:rPr>
          <w:rStyle w:val="afc"/>
          <w:b w:val="0"/>
          <w:sz w:val="28"/>
          <w:szCs w:val="28"/>
        </w:rPr>
        <w:t>2</w:t>
      </w:r>
      <w:r>
        <w:rPr>
          <w:rStyle w:val="afc"/>
          <w:b w:val="0"/>
          <w:sz w:val="28"/>
          <w:szCs w:val="28"/>
        </w:rPr>
        <w:t>)</w:t>
      </w:r>
      <w:r w:rsidRPr="00014B85">
        <w:rPr>
          <w:rStyle w:val="afc"/>
          <w:b w:val="0"/>
          <w:sz w:val="28"/>
          <w:szCs w:val="28"/>
        </w:rPr>
        <w:t xml:space="preserve"> </w:t>
      </w:r>
      <w:proofErr w:type="spellStart"/>
      <w:r w:rsidRPr="00014B85">
        <w:rPr>
          <w:rStyle w:val="afc"/>
          <w:b w:val="0"/>
          <w:sz w:val="28"/>
          <w:szCs w:val="28"/>
        </w:rPr>
        <w:t>___штук</w:t>
      </w:r>
      <w:proofErr w:type="spellEnd"/>
      <w:r w:rsidRPr="00014B85">
        <w:rPr>
          <w:rStyle w:val="afc"/>
          <w:b w:val="0"/>
          <w:sz w:val="28"/>
          <w:szCs w:val="28"/>
        </w:rPr>
        <w:t xml:space="preserve"> в исправном (неисправном) состоянии;</w:t>
      </w:r>
    </w:p>
    <w:p w:rsidR="00605389" w:rsidRPr="00014B85" w:rsidRDefault="00605389" w:rsidP="00605389">
      <w:pPr>
        <w:ind w:firstLine="700"/>
        <w:jc w:val="both"/>
        <w:rPr>
          <w:rStyle w:val="afc"/>
          <w:b w:val="0"/>
          <w:sz w:val="28"/>
          <w:szCs w:val="28"/>
        </w:rPr>
      </w:pPr>
      <w:r w:rsidRPr="00014B85">
        <w:rPr>
          <w:rStyle w:val="afc"/>
          <w:b w:val="0"/>
          <w:sz w:val="28"/>
          <w:szCs w:val="28"/>
        </w:rPr>
        <w:t>3</w:t>
      </w:r>
      <w:r>
        <w:rPr>
          <w:rStyle w:val="afc"/>
          <w:b w:val="0"/>
          <w:sz w:val="28"/>
          <w:szCs w:val="28"/>
        </w:rPr>
        <w:t>)</w:t>
      </w:r>
      <w:r w:rsidRPr="00014B85">
        <w:rPr>
          <w:rStyle w:val="afc"/>
          <w:b w:val="0"/>
          <w:sz w:val="28"/>
          <w:szCs w:val="28"/>
        </w:rPr>
        <w:t xml:space="preserve"> </w:t>
      </w:r>
      <w:proofErr w:type="spellStart"/>
      <w:r w:rsidRPr="00014B85">
        <w:rPr>
          <w:rStyle w:val="afc"/>
          <w:b w:val="0"/>
          <w:sz w:val="28"/>
          <w:szCs w:val="28"/>
        </w:rPr>
        <w:t>___штук</w:t>
      </w:r>
      <w:proofErr w:type="spellEnd"/>
      <w:r w:rsidRPr="00014B85">
        <w:rPr>
          <w:rStyle w:val="afc"/>
          <w:b w:val="0"/>
          <w:sz w:val="28"/>
          <w:szCs w:val="28"/>
        </w:rPr>
        <w:t xml:space="preserve"> в исправном (неисправном) состоянии.</w:t>
      </w:r>
    </w:p>
    <w:p w:rsidR="00605389" w:rsidRDefault="00605389" w:rsidP="00605389">
      <w:pPr>
        <w:rPr>
          <w:rStyle w:val="afc"/>
          <w:b w:val="0"/>
          <w:sz w:val="28"/>
          <w:szCs w:val="28"/>
        </w:rPr>
      </w:pPr>
    </w:p>
    <w:p w:rsidR="00605389" w:rsidRPr="00014B85" w:rsidRDefault="00605389" w:rsidP="00605389">
      <w:pPr>
        <w:rPr>
          <w:rStyle w:val="afc"/>
          <w:b w:val="0"/>
          <w:sz w:val="28"/>
          <w:szCs w:val="28"/>
        </w:rPr>
      </w:pPr>
      <w:r w:rsidRPr="00014B85">
        <w:rPr>
          <w:rStyle w:val="afc"/>
          <w:b w:val="0"/>
          <w:sz w:val="28"/>
          <w:szCs w:val="28"/>
        </w:rPr>
        <w:t>Председатель комиссии</w:t>
      </w:r>
      <w:r>
        <w:rPr>
          <w:rStyle w:val="afc"/>
          <w:b w:val="0"/>
          <w:sz w:val="28"/>
          <w:szCs w:val="28"/>
        </w:rPr>
        <w:t xml:space="preserve">         </w:t>
      </w:r>
      <w:r w:rsidRPr="00014B85">
        <w:rPr>
          <w:rStyle w:val="afc"/>
          <w:b w:val="0"/>
          <w:sz w:val="28"/>
          <w:szCs w:val="28"/>
        </w:rPr>
        <w:t>___________________</w:t>
      </w:r>
      <w:r>
        <w:rPr>
          <w:rStyle w:val="afc"/>
          <w:b w:val="0"/>
          <w:sz w:val="28"/>
          <w:szCs w:val="28"/>
        </w:rPr>
        <w:t xml:space="preserve">  _</w:t>
      </w:r>
      <w:r w:rsidRPr="00014B85">
        <w:rPr>
          <w:rStyle w:val="afc"/>
          <w:b w:val="0"/>
          <w:sz w:val="28"/>
          <w:szCs w:val="28"/>
        </w:rPr>
        <w:t>__________________</w:t>
      </w:r>
    </w:p>
    <w:p w:rsidR="00605389" w:rsidRPr="00014B85" w:rsidRDefault="003C2AAD" w:rsidP="003C2AAD">
      <w:pPr>
        <w:jc w:val="center"/>
        <w:rPr>
          <w:rStyle w:val="afc"/>
          <w:b w:val="0"/>
        </w:rPr>
      </w:pPr>
      <w:r>
        <w:rPr>
          <w:rStyle w:val="afc"/>
          <w:b w:val="0"/>
        </w:rPr>
        <w:t xml:space="preserve">                                                               </w:t>
      </w:r>
      <w:r w:rsidR="00605389" w:rsidRPr="00014B85">
        <w:rPr>
          <w:rStyle w:val="afc"/>
          <w:b w:val="0"/>
        </w:rPr>
        <w:t>(подпись)</w:t>
      </w:r>
      <w:r w:rsidR="00605389">
        <w:rPr>
          <w:rStyle w:val="afc"/>
          <w:b w:val="0"/>
        </w:rPr>
        <w:t xml:space="preserve">                      </w:t>
      </w:r>
      <w:r w:rsidR="00605389" w:rsidRPr="00014B85">
        <w:rPr>
          <w:rStyle w:val="afc"/>
          <w:b w:val="0"/>
        </w:rPr>
        <w:t>(инициалы, фамилия)</w:t>
      </w:r>
    </w:p>
    <w:p w:rsidR="00605389" w:rsidRPr="00014B85" w:rsidRDefault="00605389" w:rsidP="00605389">
      <w:pPr>
        <w:rPr>
          <w:rStyle w:val="afc"/>
          <w:b w:val="0"/>
          <w:sz w:val="28"/>
          <w:szCs w:val="28"/>
        </w:rPr>
      </w:pPr>
      <w:r w:rsidRPr="00014B85">
        <w:rPr>
          <w:rStyle w:val="afc"/>
          <w:b w:val="0"/>
          <w:sz w:val="28"/>
          <w:szCs w:val="28"/>
        </w:rPr>
        <w:t>Члены комиссии:</w:t>
      </w:r>
      <w:r>
        <w:rPr>
          <w:rStyle w:val="afc"/>
          <w:b w:val="0"/>
          <w:sz w:val="28"/>
          <w:szCs w:val="28"/>
        </w:rPr>
        <w:t xml:space="preserve">                      </w:t>
      </w:r>
      <w:r w:rsidRPr="00014B85">
        <w:rPr>
          <w:rStyle w:val="afc"/>
          <w:b w:val="0"/>
          <w:sz w:val="28"/>
          <w:szCs w:val="28"/>
        </w:rPr>
        <w:t>__________________</w:t>
      </w:r>
      <w:r>
        <w:rPr>
          <w:rStyle w:val="afc"/>
          <w:b w:val="0"/>
          <w:sz w:val="28"/>
          <w:szCs w:val="28"/>
        </w:rPr>
        <w:t xml:space="preserve">  </w:t>
      </w:r>
      <w:r w:rsidRPr="00014B85">
        <w:rPr>
          <w:rStyle w:val="afc"/>
          <w:b w:val="0"/>
          <w:sz w:val="28"/>
          <w:szCs w:val="28"/>
        </w:rPr>
        <w:t>___________________</w:t>
      </w:r>
    </w:p>
    <w:p w:rsidR="00605389" w:rsidRPr="00014B85" w:rsidRDefault="003C2AAD" w:rsidP="003C2AAD">
      <w:pPr>
        <w:jc w:val="center"/>
        <w:rPr>
          <w:rStyle w:val="afc"/>
          <w:b w:val="0"/>
        </w:rPr>
      </w:pPr>
      <w:r>
        <w:rPr>
          <w:rStyle w:val="afc"/>
          <w:b w:val="0"/>
        </w:rPr>
        <w:t xml:space="preserve">                                                               </w:t>
      </w:r>
      <w:r w:rsidR="00605389" w:rsidRPr="00014B85">
        <w:rPr>
          <w:rStyle w:val="afc"/>
          <w:b w:val="0"/>
        </w:rPr>
        <w:t>(подпись)</w:t>
      </w:r>
      <w:r w:rsidR="00605389">
        <w:rPr>
          <w:rStyle w:val="afc"/>
          <w:b w:val="0"/>
        </w:rPr>
        <w:t xml:space="preserve">                      </w:t>
      </w:r>
      <w:r w:rsidR="00605389" w:rsidRPr="00014B85">
        <w:rPr>
          <w:rStyle w:val="afc"/>
          <w:b w:val="0"/>
        </w:rPr>
        <w:t>(инициалы, фамилия)</w:t>
      </w:r>
    </w:p>
    <w:p w:rsidR="00605389" w:rsidRPr="00014B85" w:rsidRDefault="00605389" w:rsidP="00605389">
      <w:pPr>
        <w:rPr>
          <w:rStyle w:val="afc"/>
          <w:b w:val="0"/>
          <w:sz w:val="28"/>
          <w:szCs w:val="28"/>
        </w:rPr>
      </w:pPr>
      <w:r>
        <w:rPr>
          <w:rStyle w:val="afc"/>
          <w:b w:val="0"/>
          <w:sz w:val="28"/>
          <w:szCs w:val="28"/>
        </w:rPr>
        <w:t xml:space="preserve">         </w:t>
      </w:r>
      <w:r>
        <w:rPr>
          <w:rStyle w:val="afc"/>
          <w:b w:val="0"/>
          <w:sz w:val="28"/>
          <w:szCs w:val="28"/>
        </w:rPr>
        <w:tab/>
      </w:r>
      <w:r>
        <w:rPr>
          <w:rStyle w:val="afc"/>
          <w:b w:val="0"/>
          <w:sz w:val="28"/>
          <w:szCs w:val="28"/>
        </w:rPr>
        <w:tab/>
      </w:r>
      <w:r>
        <w:rPr>
          <w:rStyle w:val="afc"/>
          <w:b w:val="0"/>
          <w:sz w:val="28"/>
          <w:szCs w:val="28"/>
        </w:rPr>
        <w:tab/>
      </w:r>
      <w:r>
        <w:rPr>
          <w:rStyle w:val="afc"/>
          <w:b w:val="0"/>
          <w:sz w:val="28"/>
          <w:szCs w:val="28"/>
        </w:rPr>
        <w:tab/>
      </w:r>
      <w:r>
        <w:rPr>
          <w:rStyle w:val="afc"/>
          <w:b w:val="0"/>
          <w:sz w:val="28"/>
          <w:szCs w:val="28"/>
        </w:rPr>
        <w:tab/>
      </w:r>
      <w:r w:rsidRPr="00014B85">
        <w:rPr>
          <w:rStyle w:val="afc"/>
          <w:b w:val="0"/>
          <w:sz w:val="28"/>
          <w:szCs w:val="28"/>
        </w:rPr>
        <w:t>___________________</w:t>
      </w:r>
      <w:r>
        <w:rPr>
          <w:rStyle w:val="afc"/>
          <w:b w:val="0"/>
          <w:sz w:val="28"/>
          <w:szCs w:val="28"/>
        </w:rPr>
        <w:t xml:space="preserve">  </w:t>
      </w:r>
      <w:r w:rsidRPr="00014B85">
        <w:rPr>
          <w:rStyle w:val="afc"/>
          <w:b w:val="0"/>
          <w:sz w:val="28"/>
          <w:szCs w:val="28"/>
        </w:rPr>
        <w:t>___________________</w:t>
      </w:r>
    </w:p>
    <w:p w:rsidR="00605389" w:rsidRPr="00014B85" w:rsidRDefault="00605389" w:rsidP="00605389">
      <w:pPr>
        <w:rPr>
          <w:rStyle w:val="afc"/>
          <w:b w:val="0"/>
        </w:rPr>
      </w:pPr>
      <w:r>
        <w:rPr>
          <w:rStyle w:val="afc"/>
          <w:b w:val="0"/>
        </w:rPr>
        <w:t xml:space="preserve">                                                   </w:t>
      </w:r>
      <w:r w:rsidR="003C2AAD">
        <w:rPr>
          <w:rStyle w:val="afc"/>
          <w:b w:val="0"/>
        </w:rPr>
        <w:t xml:space="preserve">                    </w:t>
      </w:r>
      <w:r>
        <w:rPr>
          <w:rStyle w:val="afc"/>
          <w:b w:val="0"/>
        </w:rPr>
        <w:t xml:space="preserve"> </w:t>
      </w:r>
      <w:r w:rsidRPr="00014B85">
        <w:rPr>
          <w:rStyle w:val="afc"/>
          <w:b w:val="0"/>
        </w:rPr>
        <w:t>(подпись)</w:t>
      </w:r>
      <w:r>
        <w:rPr>
          <w:rStyle w:val="afc"/>
          <w:b w:val="0"/>
        </w:rPr>
        <w:t xml:space="preserve">                      </w:t>
      </w:r>
      <w:r w:rsidRPr="00014B85">
        <w:rPr>
          <w:rStyle w:val="afc"/>
          <w:b w:val="0"/>
        </w:rPr>
        <w:t xml:space="preserve">(инициалы, фамилия) </w:t>
      </w:r>
    </w:p>
    <w:p w:rsidR="00605389" w:rsidRPr="00014B85" w:rsidRDefault="00605389" w:rsidP="00605389">
      <w:pPr>
        <w:rPr>
          <w:rStyle w:val="afc"/>
          <w:b w:val="0"/>
          <w:sz w:val="28"/>
          <w:szCs w:val="28"/>
        </w:rPr>
      </w:pPr>
      <w:r w:rsidRPr="00014B85">
        <w:rPr>
          <w:rStyle w:val="afc"/>
          <w:b w:val="0"/>
          <w:sz w:val="28"/>
          <w:szCs w:val="28"/>
        </w:rPr>
        <w:t>Секретарь комиссии</w:t>
      </w:r>
      <w:r>
        <w:rPr>
          <w:rStyle w:val="afc"/>
          <w:b w:val="0"/>
          <w:sz w:val="28"/>
          <w:szCs w:val="28"/>
        </w:rPr>
        <w:tab/>
      </w:r>
      <w:r>
        <w:rPr>
          <w:rStyle w:val="afc"/>
          <w:b w:val="0"/>
          <w:sz w:val="28"/>
          <w:szCs w:val="28"/>
        </w:rPr>
        <w:tab/>
      </w:r>
      <w:r w:rsidRPr="00014B85">
        <w:rPr>
          <w:rStyle w:val="afc"/>
          <w:b w:val="0"/>
          <w:sz w:val="28"/>
          <w:szCs w:val="28"/>
        </w:rPr>
        <w:t>___________________</w:t>
      </w:r>
      <w:r>
        <w:rPr>
          <w:rStyle w:val="afc"/>
          <w:b w:val="0"/>
          <w:sz w:val="28"/>
          <w:szCs w:val="28"/>
        </w:rPr>
        <w:t xml:space="preserve">  </w:t>
      </w:r>
      <w:r w:rsidRPr="00014B85">
        <w:rPr>
          <w:rStyle w:val="afc"/>
          <w:b w:val="0"/>
          <w:sz w:val="28"/>
          <w:szCs w:val="28"/>
        </w:rPr>
        <w:t>___________________</w:t>
      </w:r>
    </w:p>
    <w:p w:rsidR="00605389" w:rsidRPr="00014B85" w:rsidRDefault="00605389" w:rsidP="00605389">
      <w:pPr>
        <w:ind w:left="3540" w:firstLine="708"/>
        <w:rPr>
          <w:bCs/>
          <w:sz w:val="28"/>
          <w:szCs w:val="28"/>
        </w:rPr>
      </w:pPr>
      <w:r>
        <w:rPr>
          <w:rStyle w:val="afc"/>
          <w:b w:val="0"/>
          <w:sz w:val="28"/>
          <w:szCs w:val="28"/>
        </w:rPr>
        <w:t xml:space="preserve">  </w:t>
      </w:r>
      <w:r w:rsidRPr="00014B85">
        <w:rPr>
          <w:rStyle w:val="afc"/>
          <w:b w:val="0"/>
        </w:rPr>
        <w:t>(подпись)</w:t>
      </w:r>
      <w:r>
        <w:rPr>
          <w:rStyle w:val="afc"/>
          <w:b w:val="0"/>
        </w:rPr>
        <w:t xml:space="preserve">                      </w:t>
      </w:r>
      <w:r w:rsidRPr="00014B85">
        <w:rPr>
          <w:rStyle w:val="afc"/>
          <w:b w:val="0"/>
        </w:rPr>
        <w:t>(инициалы, фамилия)</w:t>
      </w:r>
      <w:r>
        <w:rPr>
          <w:rStyle w:val="afc"/>
          <w:b w:val="0"/>
        </w:rPr>
        <w:t xml:space="preserve"> </w:t>
      </w:r>
    </w:p>
    <w:p w:rsidR="00605389" w:rsidRPr="00014B85" w:rsidRDefault="00605389" w:rsidP="00605389">
      <w:pPr>
        <w:jc w:val="right"/>
        <w:outlineLvl w:val="1"/>
        <w:sectPr w:rsidR="00605389" w:rsidRPr="00014B85" w:rsidSect="000D1757">
          <w:headerReference w:type="even" r:id="rId18"/>
          <w:footerReference w:type="default" r:id="rId19"/>
          <w:pgSz w:w="11907" w:h="16840" w:code="9"/>
          <w:pgMar w:top="719" w:right="851" w:bottom="1134" w:left="1701" w:header="425" w:footer="720" w:gutter="0"/>
          <w:pgNumType w:start="1"/>
          <w:cols w:space="720"/>
          <w:titlePg/>
          <w:docGrid w:linePitch="272"/>
        </w:sectPr>
      </w:pPr>
    </w:p>
    <w:p w:rsidR="00605389" w:rsidRDefault="00605389" w:rsidP="004E265C">
      <w:pPr>
        <w:tabs>
          <w:tab w:val="left" w:pos="3802"/>
        </w:tabs>
        <w:spacing w:line="233" w:lineRule="auto"/>
        <w:ind w:left="5103"/>
        <w:jc w:val="both"/>
        <w:outlineLvl w:val="1"/>
        <w:rPr>
          <w:sz w:val="28"/>
          <w:szCs w:val="28"/>
        </w:rPr>
      </w:pPr>
      <w:r w:rsidRPr="00014B85">
        <w:rPr>
          <w:sz w:val="28"/>
          <w:szCs w:val="28"/>
        </w:rPr>
        <w:lastRenderedPageBreak/>
        <w:t xml:space="preserve">Приложение № </w:t>
      </w:r>
      <w:r>
        <w:rPr>
          <w:sz w:val="28"/>
          <w:szCs w:val="28"/>
        </w:rPr>
        <w:t>4</w:t>
      </w:r>
      <w:r w:rsidRPr="00014B85">
        <w:rPr>
          <w:sz w:val="28"/>
          <w:szCs w:val="28"/>
        </w:rPr>
        <w:t xml:space="preserve"> </w:t>
      </w:r>
    </w:p>
    <w:p w:rsidR="00605389" w:rsidRPr="00014B85" w:rsidRDefault="00587847" w:rsidP="004E265C">
      <w:pPr>
        <w:tabs>
          <w:tab w:val="left" w:pos="4700"/>
        </w:tabs>
        <w:ind w:left="5103"/>
        <w:jc w:val="both"/>
        <w:outlineLvl w:val="1"/>
        <w:rPr>
          <w:sz w:val="28"/>
          <w:szCs w:val="28"/>
        </w:rPr>
      </w:pPr>
      <w:r>
        <w:rPr>
          <w:sz w:val="28"/>
          <w:szCs w:val="28"/>
        </w:rPr>
        <w:t>к П</w:t>
      </w:r>
      <w:r w:rsidR="00605389" w:rsidRPr="00014B85">
        <w:rPr>
          <w:sz w:val="28"/>
          <w:szCs w:val="28"/>
        </w:rPr>
        <w:t>орядку</w:t>
      </w:r>
      <w:r w:rsidR="00605389">
        <w:rPr>
          <w:sz w:val="28"/>
          <w:szCs w:val="28"/>
        </w:rPr>
        <w:t xml:space="preserve"> </w:t>
      </w:r>
      <w:r w:rsidR="00605389" w:rsidRPr="00014B85">
        <w:rPr>
          <w:sz w:val="28"/>
          <w:szCs w:val="28"/>
        </w:rPr>
        <w:t>предоставления грантов начинающим субъектам малого предпринимательства на создание и развитие собственного бизнеса</w:t>
      </w:r>
    </w:p>
    <w:p w:rsidR="00605389" w:rsidRPr="00014B85" w:rsidRDefault="00605389" w:rsidP="00605389">
      <w:pPr>
        <w:ind w:left="5000"/>
        <w:jc w:val="right"/>
      </w:pPr>
    </w:p>
    <w:p w:rsidR="00605389" w:rsidRDefault="00605389" w:rsidP="00605389">
      <w:pPr>
        <w:pStyle w:val="Style1"/>
        <w:widowControl/>
        <w:spacing w:line="240" w:lineRule="auto"/>
        <w:ind w:left="5000" w:firstLine="0"/>
        <w:jc w:val="center"/>
      </w:pPr>
    </w:p>
    <w:p w:rsidR="00D31728" w:rsidRPr="00014B85" w:rsidRDefault="00D31728" w:rsidP="00605389">
      <w:pPr>
        <w:pStyle w:val="Style1"/>
        <w:widowControl/>
        <w:spacing w:line="240" w:lineRule="auto"/>
        <w:ind w:left="5000" w:firstLine="0"/>
        <w:jc w:val="center"/>
      </w:pPr>
    </w:p>
    <w:p w:rsidR="00605389" w:rsidRDefault="00605389" w:rsidP="00605389">
      <w:pPr>
        <w:pStyle w:val="afd"/>
        <w:spacing w:before="0" w:beforeAutospacing="0" w:after="0" w:afterAutospacing="0"/>
        <w:jc w:val="center"/>
        <w:rPr>
          <w:sz w:val="28"/>
          <w:szCs w:val="28"/>
        </w:rPr>
      </w:pPr>
      <w:r>
        <w:rPr>
          <w:sz w:val="28"/>
          <w:szCs w:val="28"/>
        </w:rPr>
        <w:t>Отчет</w:t>
      </w:r>
    </w:p>
    <w:p w:rsidR="00605389" w:rsidRDefault="00605389" w:rsidP="00605389">
      <w:pPr>
        <w:pStyle w:val="afd"/>
        <w:spacing w:before="0" w:beforeAutospacing="0" w:after="0" w:afterAutospacing="0"/>
        <w:jc w:val="center"/>
        <w:rPr>
          <w:sz w:val="28"/>
          <w:szCs w:val="28"/>
        </w:rPr>
      </w:pPr>
      <w:r>
        <w:rPr>
          <w:sz w:val="28"/>
          <w:szCs w:val="28"/>
        </w:rPr>
        <w:t>об использовании гранта</w:t>
      </w:r>
    </w:p>
    <w:p w:rsidR="00605389" w:rsidRDefault="00605389" w:rsidP="00605389">
      <w:pPr>
        <w:pStyle w:val="afd"/>
        <w:spacing w:before="0" w:beforeAutospacing="0" w:after="0" w:afterAutospacing="0"/>
        <w:jc w:val="center"/>
        <w:rPr>
          <w:sz w:val="28"/>
          <w:szCs w:val="28"/>
        </w:rPr>
      </w:pPr>
    </w:p>
    <w:p w:rsidR="00AE2A32" w:rsidRPr="00014B85" w:rsidRDefault="00AE2A32" w:rsidP="00605389">
      <w:pPr>
        <w:pStyle w:val="afd"/>
        <w:spacing w:before="0" w:beforeAutospacing="0" w:after="0" w:afterAutospacing="0"/>
        <w:jc w:val="center"/>
        <w:rPr>
          <w:sz w:val="28"/>
          <w:szCs w:val="28"/>
        </w:rPr>
      </w:pPr>
    </w:p>
    <w:p w:rsidR="00605389" w:rsidRDefault="00605389" w:rsidP="00605389">
      <w:pPr>
        <w:ind w:firstLine="700"/>
        <w:jc w:val="both"/>
        <w:rPr>
          <w:sz w:val="28"/>
          <w:szCs w:val="28"/>
        </w:rPr>
      </w:pPr>
      <w:r w:rsidRPr="00F527AB">
        <w:rPr>
          <w:sz w:val="28"/>
          <w:szCs w:val="28"/>
        </w:rPr>
        <w:t xml:space="preserve">В рамках реализации постановления </w:t>
      </w:r>
      <w:r>
        <w:rPr>
          <w:sz w:val="28"/>
          <w:szCs w:val="28"/>
        </w:rPr>
        <w:t>администрации муниципального образования город Новотроицк</w:t>
      </w:r>
      <w:r w:rsidRPr="00F527AB">
        <w:rPr>
          <w:sz w:val="28"/>
          <w:szCs w:val="28"/>
        </w:rPr>
        <w:t xml:space="preserve"> </w:t>
      </w:r>
      <w:proofErr w:type="gramStart"/>
      <w:r w:rsidRPr="003E3696">
        <w:rPr>
          <w:sz w:val="28"/>
          <w:szCs w:val="28"/>
        </w:rPr>
        <w:t>от</w:t>
      </w:r>
      <w:proofErr w:type="gramEnd"/>
      <w:r w:rsidRPr="003E3696">
        <w:rPr>
          <w:sz w:val="28"/>
          <w:szCs w:val="28"/>
        </w:rPr>
        <w:t xml:space="preserve"> </w:t>
      </w:r>
      <w:r w:rsidR="00D31728">
        <w:rPr>
          <w:sz w:val="28"/>
          <w:szCs w:val="28"/>
        </w:rPr>
        <w:t>__</w:t>
      </w:r>
      <w:r w:rsidRPr="003E3696">
        <w:rPr>
          <w:sz w:val="28"/>
          <w:szCs w:val="28"/>
        </w:rPr>
        <w:t>_____________</w:t>
      </w:r>
      <w:r w:rsidR="00D31728">
        <w:rPr>
          <w:sz w:val="28"/>
          <w:szCs w:val="28"/>
        </w:rPr>
        <w:t>___</w:t>
      </w:r>
      <w:r w:rsidRPr="003E3696">
        <w:rPr>
          <w:sz w:val="28"/>
          <w:szCs w:val="28"/>
        </w:rPr>
        <w:t xml:space="preserve"> </w:t>
      </w:r>
      <w:r>
        <w:rPr>
          <w:sz w:val="28"/>
          <w:szCs w:val="28"/>
        </w:rPr>
        <w:t>№</w:t>
      </w:r>
      <w:r w:rsidRPr="003E3696">
        <w:rPr>
          <w:sz w:val="28"/>
          <w:szCs w:val="28"/>
        </w:rPr>
        <w:t xml:space="preserve"> </w:t>
      </w:r>
      <w:r w:rsidR="00D31728">
        <w:rPr>
          <w:sz w:val="28"/>
          <w:szCs w:val="28"/>
        </w:rPr>
        <w:t xml:space="preserve">______________ </w:t>
      </w:r>
      <w:r w:rsidR="00D31728" w:rsidRPr="00160CB9">
        <w:rPr>
          <w:sz w:val="28"/>
          <w:szCs w:val="28"/>
        </w:rPr>
        <w:t>«</w:t>
      </w:r>
      <w:proofErr w:type="gramStart"/>
      <w:r w:rsidR="00D31728" w:rsidRPr="00160CB9">
        <w:rPr>
          <w:sz w:val="28"/>
          <w:szCs w:val="28"/>
        </w:rPr>
        <w:t>Об</w:t>
      </w:r>
      <w:proofErr w:type="gramEnd"/>
      <w:r w:rsidR="00D31728" w:rsidRPr="00160CB9">
        <w:rPr>
          <w:sz w:val="28"/>
          <w:szCs w:val="28"/>
        </w:rPr>
        <w:t xml:space="preserve"> утверждении Порядков предоставления субсидий </w:t>
      </w:r>
      <w:r w:rsidR="00D31728">
        <w:rPr>
          <w:sz w:val="28"/>
          <w:szCs w:val="28"/>
        </w:rPr>
        <w:t xml:space="preserve">субъектам малого и среднего предпринимательства </w:t>
      </w:r>
      <w:r w:rsidR="00D31728" w:rsidRPr="00160CB9">
        <w:rPr>
          <w:sz w:val="28"/>
          <w:szCs w:val="28"/>
        </w:rPr>
        <w:t>в рамках муниципальной программы «</w:t>
      </w:r>
      <w:r w:rsidR="00D31728">
        <w:rPr>
          <w:sz w:val="28"/>
          <w:szCs w:val="28"/>
        </w:rPr>
        <w:t>Экономическое развитие муниципального образования город  Новотроицк на 2015-2020 годы»</w:t>
      </w:r>
      <w:r w:rsidRPr="006865B4">
        <w:rPr>
          <w:sz w:val="28"/>
          <w:szCs w:val="28"/>
        </w:rPr>
        <w:t>,</w:t>
      </w:r>
      <w:r w:rsidRPr="00F527AB">
        <w:rPr>
          <w:sz w:val="28"/>
          <w:szCs w:val="28"/>
        </w:rPr>
        <w:t xml:space="preserve"> направляю информацию по вопросу</w:t>
      </w:r>
      <w:r w:rsidR="00D31728">
        <w:rPr>
          <w:sz w:val="28"/>
          <w:szCs w:val="28"/>
        </w:rPr>
        <w:t xml:space="preserve"> использования полученного мною  _____________</w:t>
      </w:r>
      <w:r w:rsidRPr="00F527AB">
        <w:rPr>
          <w:sz w:val="28"/>
          <w:szCs w:val="28"/>
        </w:rPr>
        <w:t>____________</w:t>
      </w:r>
      <w:r>
        <w:rPr>
          <w:sz w:val="28"/>
          <w:szCs w:val="28"/>
        </w:rPr>
        <w:t>________________________</w:t>
      </w:r>
    </w:p>
    <w:p w:rsidR="00605389" w:rsidRDefault="00605389" w:rsidP="00D31728">
      <w:pPr>
        <w:ind w:left="3540" w:firstLine="708"/>
        <w:jc w:val="center"/>
      </w:pPr>
      <w:r w:rsidRPr="00F527AB">
        <w:t>(полное наименование получателя гранта)</w:t>
      </w:r>
    </w:p>
    <w:p w:rsidR="00605389" w:rsidRDefault="00605389" w:rsidP="00605389">
      <w:pPr>
        <w:jc w:val="both"/>
        <w:rPr>
          <w:sz w:val="28"/>
          <w:szCs w:val="28"/>
        </w:rPr>
      </w:pPr>
      <w:r>
        <w:rPr>
          <w:sz w:val="28"/>
          <w:szCs w:val="28"/>
        </w:rPr>
        <w:t xml:space="preserve">в 20___ году </w:t>
      </w:r>
      <w:r w:rsidRPr="00F527AB">
        <w:rPr>
          <w:sz w:val="28"/>
          <w:szCs w:val="28"/>
        </w:rPr>
        <w:t xml:space="preserve">гранта в объеме </w:t>
      </w:r>
      <w:r>
        <w:rPr>
          <w:sz w:val="28"/>
          <w:szCs w:val="28"/>
        </w:rPr>
        <w:t xml:space="preserve"> </w:t>
      </w:r>
      <w:r w:rsidRPr="00F527AB">
        <w:rPr>
          <w:sz w:val="28"/>
          <w:szCs w:val="28"/>
        </w:rPr>
        <w:t>________</w:t>
      </w:r>
      <w:r>
        <w:rPr>
          <w:sz w:val="28"/>
          <w:szCs w:val="28"/>
        </w:rPr>
        <w:t>_______________________________</w:t>
      </w:r>
      <w:r w:rsidRPr="00F527AB">
        <w:rPr>
          <w:sz w:val="28"/>
          <w:szCs w:val="28"/>
        </w:rPr>
        <w:t>_</w:t>
      </w:r>
    </w:p>
    <w:p w:rsidR="00605389" w:rsidRPr="00F527AB" w:rsidRDefault="00605389" w:rsidP="00605389">
      <w:pPr>
        <w:jc w:val="both"/>
      </w:pPr>
      <w:r>
        <w:t xml:space="preserve">                                                                                                 </w:t>
      </w:r>
      <w:r w:rsidRPr="00F527AB">
        <w:t xml:space="preserve">(цифрами и прописью) </w:t>
      </w:r>
    </w:p>
    <w:p w:rsidR="00D31728" w:rsidRDefault="00605389" w:rsidP="00605389">
      <w:pPr>
        <w:jc w:val="both"/>
        <w:rPr>
          <w:sz w:val="28"/>
          <w:szCs w:val="28"/>
        </w:rPr>
      </w:pPr>
      <w:r w:rsidRPr="00F527AB">
        <w:rPr>
          <w:sz w:val="28"/>
          <w:szCs w:val="28"/>
        </w:rPr>
        <w:t>на реализацию проекта __</w:t>
      </w:r>
      <w:r>
        <w:rPr>
          <w:sz w:val="28"/>
          <w:szCs w:val="28"/>
        </w:rPr>
        <w:t>___________________________________________</w:t>
      </w:r>
      <w:r w:rsidR="00D31728">
        <w:rPr>
          <w:sz w:val="28"/>
          <w:szCs w:val="28"/>
        </w:rPr>
        <w:t>.</w:t>
      </w:r>
    </w:p>
    <w:p w:rsidR="00D31728" w:rsidRDefault="00D31728" w:rsidP="00D31728">
      <w:pPr>
        <w:ind w:left="4248" w:firstLine="708"/>
        <w:jc w:val="both"/>
        <w:rPr>
          <w:sz w:val="28"/>
          <w:szCs w:val="28"/>
        </w:rPr>
      </w:pPr>
      <w:r w:rsidRPr="00F527AB">
        <w:t>(наименование проекта)</w:t>
      </w:r>
    </w:p>
    <w:p w:rsidR="00605389" w:rsidRPr="00D31728" w:rsidRDefault="00605389" w:rsidP="00D31728">
      <w:pPr>
        <w:ind w:left="4248" w:firstLine="708"/>
        <w:jc w:val="both"/>
        <w:rPr>
          <w:sz w:val="28"/>
          <w:szCs w:val="28"/>
        </w:rPr>
      </w:pPr>
      <w:r>
        <w:t xml:space="preserve">                                                                                         </w:t>
      </w:r>
    </w:p>
    <w:p w:rsidR="00605389" w:rsidRPr="00F527AB" w:rsidRDefault="00605389" w:rsidP="00605389">
      <w:pPr>
        <w:pStyle w:val="afd"/>
        <w:spacing w:before="0" w:beforeAutospacing="0" w:after="0" w:afterAutospacing="0"/>
        <w:ind w:firstLine="700"/>
        <w:jc w:val="both"/>
        <w:rPr>
          <w:sz w:val="28"/>
          <w:szCs w:val="28"/>
        </w:rPr>
      </w:pPr>
      <w:r w:rsidRPr="00F527AB">
        <w:rPr>
          <w:sz w:val="28"/>
          <w:szCs w:val="28"/>
        </w:rPr>
        <w:t xml:space="preserve">По состоянию на ___________ средства полученного гранта </w:t>
      </w:r>
      <w:r w:rsidRPr="00F527AB">
        <w:rPr>
          <w:iCs/>
          <w:sz w:val="28"/>
          <w:szCs w:val="28"/>
        </w:rPr>
        <w:t>(выбрать один из вариантов)</w:t>
      </w:r>
      <w:r w:rsidR="00AE2A32">
        <w:rPr>
          <w:iCs/>
          <w:sz w:val="28"/>
          <w:szCs w:val="28"/>
        </w:rPr>
        <w:t>:</w:t>
      </w:r>
      <w:r w:rsidRPr="00F527AB">
        <w:rPr>
          <w:iCs/>
          <w:sz w:val="28"/>
          <w:szCs w:val="28"/>
        </w:rPr>
        <w:t xml:space="preserve"> </w:t>
      </w:r>
    </w:p>
    <w:p w:rsidR="00605389" w:rsidRPr="00F527AB" w:rsidRDefault="00605389" w:rsidP="00605389">
      <w:pPr>
        <w:pStyle w:val="afd"/>
        <w:spacing w:before="0" w:beforeAutospacing="0" w:after="0" w:afterAutospacing="0"/>
        <w:ind w:firstLine="700"/>
        <w:rPr>
          <w:sz w:val="28"/>
          <w:szCs w:val="28"/>
        </w:rPr>
      </w:pPr>
      <w:r w:rsidRPr="00F527AB">
        <w:rPr>
          <w:iCs/>
          <w:sz w:val="28"/>
          <w:szCs w:val="28"/>
        </w:rPr>
        <w:t xml:space="preserve">а) </w:t>
      </w:r>
      <w:proofErr w:type="gramStart"/>
      <w:r w:rsidRPr="00F527AB">
        <w:rPr>
          <w:iCs/>
          <w:sz w:val="28"/>
          <w:szCs w:val="28"/>
        </w:rPr>
        <w:t>осв</w:t>
      </w:r>
      <w:r>
        <w:rPr>
          <w:iCs/>
          <w:sz w:val="28"/>
          <w:szCs w:val="28"/>
        </w:rPr>
        <w:t>оены</w:t>
      </w:r>
      <w:proofErr w:type="gramEnd"/>
      <w:r>
        <w:rPr>
          <w:iCs/>
          <w:sz w:val="28"/>
          <w:szCs w:val="28"/>
        </w:rPr>
        <w:t xml:space="preserve"> в полном объеме -</w:t>
      </w:r>
      <w:r w:rsidRPr="00F527AB">
        <w:rPr>
          <w:iCs/>
          <w:sz w:val="28"/>
          <w:szCs w:val="28"/>
        </w:rPr>
        <w:t xml:space="preserve"> _______ рублей; </w:t>
      </w:r>
    </w:p>
    <w:p w:rsidR="00AE2A32" w:rsidRPr="00AE2A32" w:rsidRDefault="00AE2A32" w:rsidP="00605389">
      <w:pPr>
        <w:pStyle w:val="afd"/>
        <w:spacing w:before="0" w:beforeAutospacing="0" w:after="0" w:afterAutospacing="0"/>
        <w:ind w:firstLine="700"/>
        <w:jc w:val="both"/>
        <w:rPr>
          <w:iCs/>
          <w:sz w:val="12"/>
          <w:szCs w:val="12"/>
        </w:rPr>
      </w:pPr>
    </w:p>
    <w:p w:rsidR="00605389" w:rsidRPr="00F527AB" w:rsidRDefault="00605389" w:rsidP="00605389">
      <w:pPr>
        <w:pStyle w:val="afd"/>
        <w:spacing w:before="0" w:beforeAutospacing="0" w:after="0" w:afterAutospacing="0"/>
        <w:ind w:firstLine="700"/>
        <w:jc w:val="both"/>
        <w:rPr>
          <w:sz w:val="28"/>
          <w:szCs w:val="28"/>
        </w:rPr>
      </w:pPr>
      <w:r w:rsidRPr="00F527AB">
        <w:rPr>
          <w:iCs/>
          <w:sz w:val="28"/>
          <w:szCs w:val="28"/>
        </w:rPr>
        <w:t>б) освоены в объеме</w:t>
      </w:r>
      <w:r>
        <w:rPr>
          <w:iCs/>
          <w:sz w:val="28"/>
          <w:szCs w:val="28"/>
        </w:rPr>
        <w:t xml:space="preserve"> - </w:t>
      </w:r>
      <w:r w:rsidRPr="00F527AB">
        <w:rPr>
          <w:iCs/>
          <w:sz w:val="28"/>
          <w:szCs w:val="28"/>
        </w:rPr>
        <w:t xml:space="preserve"> _____ рублей </w:t>
      </w:r>
      <w:proofErr w:type="gramStart"/>
      <w:r w:rsidRPr="00F527AB">
        <w:rPr>
          <w:sz w:val="28"/>
          <w:szCs w:val="28"/>
        </w:rPr>
        <w:t>(</w:t>
      </w:r>
      <w:r w:rsidR="00D31728">
        <w:rPr>
          <w:sz w:val="28"/>
          <w:szCs w:val="28"/>
        </w:rPr>
        <w:t xml:space="preserve"> </w:t>
      </w:r>
      <w:proofErr w:type="gramEnd"/>
      <w:r w:rsidRPr="00F527AB">
        <w:rPr>
          <w:sz w:val="28"/>
          <w:szCs w:val="28"/>
        </w:rPr>
        <w:t xml:space="preserve">___ </w:t>
      </w:r>
      <w:r w:rsidRPr="00F527AB">
        <w:rPr>
          <w:iCs/>
          <w:sz w:val="28"/>
          <w:szCs w:val="28"/>
        </w:rPr>
        <w:t xml:space="preserve">процентов от общего объема гранта) по причине ____________________________; </w:t>
      </w:r>
    </w:p>
    <w:p w:rsidR="00AE2A32" w:rsidRPr="00AE2A32" w:rsidRDefault="00AE2A32" w:rsidP="00605389">
      <w:pPr>
        <w:pStyle w:val="afd"/>
        <w:spacing w:before="0" w:beforeAutospacing="0" w:after="0" w:afterAutospacing="0"/>
        <w:ind w:firstLine="700"/>
        <w:jc w:val="both"/>
        <w:rPr>
          <w:iCs/>
          <w:sz w:val="12"/>
          <w:szCs w:val="12"/>
        </w:rPr>
      </w:pPr>
    </w:p>
    <w:p w:rsidR="00605389" w:rsidRPr="00F527AB" w:rsidRDefault="00605389" w:rsidP="00605389">
      <w:pPr>
        <w:pStyle w:val="afd"/>
        <w:spacing w:before="0" w:beforeAutospacing="0" w:after="0" w:afterAutospacing="0"/>
        <w:ind w:firstLine="700"/>
        <w:jc w:val="both"/>
        <w:rPr>
          <w:sz w:val="28"/>
          <w:szCs w:val="28"/>
        </w:rPr>
      </w:pPr>
      <w:r w:rsidRPr="00F527AB">
        <w:rPr>
          <w:iCs/>
          <w:sz w:val="28"/>
          <w:szCs w:val="28"/>
        </w:rPr>
        <w:t xml:space="preserve">в) не использованы в связи </w:t>
      </w:r>
      <w:proofErr w:type="gramStart"/>
      <w:r w:rsidRPr="00F527AB">
        <w:rPr>
          <w:iCs/>
          <w:sz w:val="28"/>
          <w:szCs w:val="28"/>
        </w:rPr>
        <w:t>с</w:t>
      </w:r>
      <w:proofErr w:type="gramEnd"/>
      <w:r>
        <w:rPr>
          <w:iCs/>
          <w:sz w:val="28"/>
          <w:szCs w:val="28"/>
        </w:rPr>
        <w:t xml:space="preserve"> </w:t>
      </w:r>
      <w:r w:rsidRPr="00F527AB">
        <w:rPr>
          <w:iCs/>
          <w:sz w:val="28"/>
          <w:szCs w:val="28"/>
        </w:rPr>
        <w:t>________________</w:t>
      </w:r>
      <w:r>
        <w:rPr>
          <w:iCs/>
          <w:sz w:val="28"/>
          <w:szCs w:val="28"/>
        </w:rPr>
        <w:t>__________</w:t>
      </w:r>
      <w:r w:rsidRPr="00F527AB">
        <w:rPr>
          <w:iCs/>
          <w:sz w:val="28"/>
          <w:szCs w:val="28"/>
        </w:rPr>
        <w:t xml:space="preserve">_________. </w:t>
      </w:r>
    </w:p>
    <w:p w:rsidR="00605389" w:rsidRDefault="00605389" w:rsidP="00605389">
      <w:pPr>
        <w:pStyle w:val="afd"/>
        <w:spacing w:before="0" w:beforeAutospacing="0" w:after="0" w:afterAutospacing="0"/>
        <w:jc w:val="center"/>
        <w:rPr>
          <w:sz w:val="28"/>
          <w:szCs w:val="28"/>
        </w:rPr>
      </w:pPr>
    </w:p>
    <w:p w:rsidR="00605389" w:rsidRDefault="00605389" w:rsidP="00605389">
      <w:pPr>
        <w:ind w:firstLine="700"/>
        <w:rPr>
          <w:sz w:val="28"/>
          <w:szCs w:val="28"/>
        </w:rPr>
      </w:pPr>
      <w:r w:rsidRPr="00927B00">
        <w:rPr>
          <w:sz w:val="28"/>
          <w:szCs w:val="28"/>
        </w:rPr>
        <w:t>Фактически расходы по использованию гранта на 20__год составили: </w:t>
      </w:r>
    </w:p>
    <w:p w:rsidR="00605389" w:rsidRPr="00927B00" w:rsidRDefault="00605389" w:rsidP="0060538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
        <w:gridCol w:w="5704"/>
        <w:gridCol w:w="3162"/>
      </w:tblGrid>
      <w:tr w:rsidR="00605389" w:rsidRPr="008D38AB" w:rsidTr="000D1757">
        <w:tc>
          <w:tcPr>
            <w:tcW w:w="708" w:type="dxa"/>
          </w:tcPr>
          <w:p w:rsidR="00605389" w:rsidRPr="008D38AB" w:rsidRDefault="00605389" w:rsidP="000D1757">
            <w:pPr>
              <w:jc w:val="center"/>
              <w:rPr>
                <w:sz w:val="28"/>
                <w:szCs w:val="28"/>
              </w:rPr>
            </w:pPr>
            <w:r w:rsidRPr="008D38AB">
              <w:rPr>
                <w:sz w:val="28"/>
                <w:szCs w:val="28"/>
              </w:rPr>
              <w:t xml:space="preserve">№ </w:t>
            </w:r>
            <w:r w:rsidRPr="008D38AB">
              <w:rPr>
                <w:sz w:val="28"/>
                <w:szCs w:val="28"/>
              </w:rPr>
              <w:br/>
            </w:r>
            <w:proofErr w:type="spellStart"/>
            <w:proofErr w:type="gramStart"/>
            <w:r w:rsidRPr="008D38AB">
              <w:rPr>
                <w:sz w:val="28"/>
                <w:szCs w:val="28"/>
              </w:rPr>
              <w:t>п</w:t>
            </w:r>
            <w:proofErr w:type="spellEnd"/>
            <w:proofErr w:type="gramEnd"/>
            <w:r w:rsidRPr="008D38AB">
              <w:rPr>
                <w:sz w:val="28"/>
                <w:szCs w:val="28"/>
              </w:rPr>
              <w:t>/</w:t>
            </w:r>
            <w:proofErr w:type="spellStart"/>
            <w:r w:rsidRPr="008D38AB">
              <w:rPr>
                <w:sz w:val="28"/>
                <w:szCs w:val="28"/>
              </w:rPr>
              <w:t>п</w:t>
            </w:r>
            <w:proofErr w:type="spellEnd"/>
          </w:p>
        </w:tc>
        <w:tc>
          <w:tcPr>
            <w:tcW w:w="5798" w:type="dxa"/>
          </w:tcPr>
          <w:p w:rsidR="00605389" w:rsidRPr="008D38AB" w:rsidRDefault="00605389" w:rsidP="000D1757">
            <w:pPr>
              <w:jc w:val="center"/>
              <w:rPr>
                <w:sz w:val="28"/>
                <w:szCs w:val="28"/>
              </w:rPr>
            </w:pPr>
            <w:r w:rsidRPr="008D38AB">
              <w:rPr>
                <w:sz w:val="28"/>
                <w:szCs w:val="28"/>
              </w:rPr>
              <w:t>Наименование статей расходов гранта</w:t>
            </w:r>
          </w:p>
          <w:p w:rsidR="00605389" w:rsidRPr="008D38AB" w:rsidRDefault="00605389" w:rsidP="000D1757">
            <w:pPr>
              <w:jc w:val="center"/>
              <w:rPr>
                <w:sz w:val="28"/>
                <w:szCs w:val="28"/>
              </w:rPr>
            </w:pPr>
            <w:r w:rsidRPr="008D38AB">
              <w:rPr>
                <w:sz w:val="28"/>
                <w:szCs w:val="28"/>
              </w:rPr>
              <w:t>(согласно договору на получение гранта)</w:t>
            </w:r>
          </w:p>
        </w:tc>
        <w:tc>
          <w:tcPr>
            <w:tcW w:w="3210" w:type="dxa"/>
          </w:tcPr>
          <w:p w:rsidR="00605389" w:rsidRPr="008D38AB" w:rsidRDefault="00605389" w:rsidP="000D1757">
            <w:pPr>
              <w:jc w:val="center"/>
              <w:rPr>
                <w:sz w:val="28"/>
                <w:szCs w:val="28"/>
              </w:rPr>
            </w:pPr>
            <w:r w:rsidRPr="008D38AB">
              <w:rPr>
                <w:sz w:val="28"/>
                <w:szCs w:val="28"/>
              </w:rPr>
              <w:t>Сумма</w:t>
            </w:r>
          </w:p>
          <w:p w:rsidR="00605389" w:rsidRPr="008D38AB" w:rsidRDefault="00605389" w:rsidP="000D1757">
            <w:pPr>
              <w:jc w:val="center"/>
              <w:rPr>
                <w:sz w:val="28"/>
                <w:szCs w:val="28"/>
              </w:rPr>
            </w:pPr>
            <w:r w:rsidRPr="008D38AB">
              <w:rPr>
                <w:sz w:val="28"/>
                <w:szCs w:val="28"/>
              </w:rPr>
              <w:t>(рублей)</w:t>
            </w:r>
          </w:p>
        </w:tc>
      </w:tr>
      <w:tr w:rsidR="00605389" w:rsidRPr="008D38AB" w:rsidTr="000D1757">
        <w:tc>
          <w:tcPr>
            <w:tcW w:w="708" w:type="dxa"/>
          </w:tcPr>
          <w:p w:rsidR="00605389" w:rsidRPr="008D38AB" w:rsidRDefault="00605389" w:rsidP="000D1757">
            <w:pPr>
              <w:jc w:val="center"/>
              <w:rPr>
                <w:sz w:val="28"/>
                <w:szCs w:val="28"/>
              </w:rPr>
            </w:pPr>
            <w:r w:rsidRPr="008D38AB">
              <w:rPr>
                <w:sz w:val="28"/>
                <w:szCs w:val="28"/>
              </w:rPr>
              <w:t>1.</w:t>
            </w:r>
          </w:p>
        </w:tc>
        <w:tc>
          <w:tcPr>
            <w:tcW w:w="5798" w:type="dxa"/>
          </w:tcPr>
          <w:p w:rsidR="00605389" w:rsidRPr="008D38AB" w:rsidRDefault="00605389" w:rsidP="000D1757">
            <w:pPr>
              <w:rPr>
                <w:sz w:val="28"/>
                <w:szCs w:val="28"/>
              </w:rPr>
            </w:pPr>
          </w:p>
        </w:tc>
        <w:tc>
          <w:tcPr>
            <w:tcW w:w="3210" w:type="dxa"/>
          </w:tcPr>
          <w:p w:rsidR="00605389" w:rsidRPr="008D38AB" w:rsidRDefault="00605389" w:rsidP="000D1757">
            <w:pPr>
              <w:rPr>
                <w:sz w:val="28"/>
                <w:szCs w:val="28"/>
              </w:rPr>
            </w:pPr>
          </w:p>
        </w:tc>
      </w:tr>
      <w:tr w:rsidR="00605389" w:rsidRPr="008D38AB" w:rsidTr="000D1757">
        <w:tc>
          <w:tcPr>
            <w:tcW w:w="708" w:type="dxa"/>
          </w:tcPr>
          <w:p w:rsidR="00605389" w:rsidRPr="008D38AB" w:rsidRDefault="00605389" w:rsidP="000D1757">
            <w:pPr>
              <w:jc w:val="center"/>
              <w:rPr>
                <w:sz w:val="28"/>
                <w:szCs w:val="28"/>
              </w:rPr>
            </w:pPr>
            <w:r w:rsidRPr="008D38AB">
              <w:rPr>
                <w:sz w:val="28"/>
                <w:szCs w:val="28"/>
              </w:rPr>
              <w:t>2.</w:t>
            </w:r>
          </w:p>
        </w:tc>
        <w:tc>
          <w:tcPr>
            <w:tcW w:w="5798" w:type="dxa"/>
          </w:tcPr>
          <w:p w:rsidR="00605389" w:rsidRPr="008D38AB" w:rsidRDefault="00605389" w:rsidP="000D1757">
            <w:pPr>
              <w:rPr>
                <w:sz w:val="28"/>
                <w:szCs w:val="28"/>
              </w:rPr>
            </w:pPr>
          </w:p>
        </w:tc>
        <w:tc>
          <w:tcPr>
            <w:tcW w:w="3210" w:type="dxa"/>
          </w:tcPr>
          <w:p w:rsidR="00605389" w:rsidRPr="008D38AB" w:rsidRDefault="00605389" w:rsidP="000D1757">
            <w:pPr>
              <w:rPr>
                <w:sz w:val="28"/>
                <w:szCs w:val="28"/>
              </w:rPr>
            </w:pPr>
          </w:p>
        </w:tc>
      </w:tr>
      <w:tr w:rsidR="00605389" w:rsidRPr="008D38AB" w:rsidTr="000D1757">
        <w:tc>
          <w:tcPr>
            <w:tcW w:w="708" w:type="dxa"/>
          </w:tcPr>
          <w:p w:rsidR="00605389" w:rsidRPr="008D38AB" w:rsidRDefault="00605389" w:rsidP="000D1757">
            <w:pPr>
              <w:jc w:val="center"/>
              <w:rPr>
                <w:sz w:val="28"/>
                <w:szCs w:val="28"/>
              </w:rPr>
            </w:pPr>
            <w:r w:rsidRPr="008D38AB">
              <w:rPr>
                <w:sz w:val="28"/>
                <w:szCs w:val="28"/>
              </w:rPr>
              <w:t>3.</w:t>
            </w:r>
          </w:p>
        </w:tc>
        <w:tc>
          <w:tcPr>
            <w:tcW w:w="5798" w:type="dxa"/>
          </w:tcPr>
          <w:p w:rsidR="00605389" w:rsidRPr="008D38AB" w:rsidRDefault="00605389" w:rsidP="000D1757">
            <w:pPr>
              <w:rPr>
                <w:sz w:val="28"/>
                <w:szCs w:val="28"/>
              </w:rPr>
            </w:pPr>
          </w:p>
        </w:tc>
        <w:tc>
          <w:tcPr>
            <w:tcW w:w="3210" w:type="dxa"/>
          </w:tcPr>
          <w:p w:rsidR="00605389" w:rsidRPr="008D38AB" w:rsidRDefault="00605389" w:rsidP="000D1757">
            <w:pPr>
              <w:rPr>
                <w:sz w:val="28"/>
                <w:szCs w:val="28"/>
              </w:rPr>
            </w:pPr>
          </w:p>
        </w:tc>
      </w:tr>
      <w:tr w:rsidR="00605389" w:rsidRPr="008D38AB" w:rsidTr="000D1757">
        <w:tc>
          <w:tcPr>
            <w:tcW w:w="708" w:type="dxa"/>
          </w:tcPr>
          <w:p w:rsidR="00605389" w:rsidRPr="008D38AB" w:rsidRDefault="00605389" w:rsidP="000D1757">
            <w:pPr>
              <w:jc w:val="center"/>
              <w:rPr>
                <w:sz w:val="28"/>
                <w:szCs w:val="28"/>
              </w:rPr>
            </w:pPr>
            <w:r w:rsidRPr="008D38AB">
              <w:rPr>
                <w:sz w:val="28"/>
                <w:szCs w:val="28"/>
              </w:rPr>
              <w:t>4.</w:t>
            </w:r>
          </w:p>
        </w:tc>
        <w:tc>
          <w:tcPr>
            <w:tcW w:w="5798" w:type="dxa"/>
          </w:tcPr>
          <w:p w:rsidR="00605389" w:rsidRPr="008D38AB" w:rsidRDefault="00605389" w:rsidP="000D1757">
            <w:pPr>
              <w:rPr>
                <w:sz w:val="28"/>
                <w:szCs w:val="28"/>
              </w:rPr>
            </w:pPr>
          </w:p>
        </w:tc>
        <w:tc>
          <w:tcPr>
            <w:tcW w:w="3210" w:type="dxa"/>
          </w:tcPr>
          <w:p w:rsidR="00605389" w:rsidRPr="008D38AB" w:rsidRDefault="00605389" w:rsidP="000D1757">
            <w:pPr>
              <w:rPr>
                <w:sz w:val="28"/>
                <w:szCs w:val="28"/>
              </w:rPr>
            </w:pPr>
          </w:p>
        </w:tc>
      </w:tr>
      <w:tr w:rsidR="00605389" w:rsidRPr="008D38AB" w:rsidTr="000D1757">
        <w:tc>
          <w:tcPr>
            <w:tcW w:w="708" w:type="dxa"/>
          </w:tcPr>
          <w:p w:rsidR="00605389" w:rsidRPr="008D38AB" w:rsidRDefault="00605389" w:rsidP="000D1757">
            <w:pPr>
              <w:jc w:val="center"/>
              <w:rPr>
                <w:sz w:val="28"/>
                <w:szCs w:val="28"/>
              </w:rPr>
            </w:pPr>
            <w:r w:rsidRPr="008D38AB">
              <w:rPr>
                <w:sz w:val="28"/>
                <w:szCs w:val="28"/>
              </w:rPr>
              <w:t>5.</w:t>
            </w:r>
          </w:p>
        </w:tc>
        <w:tc>
          <w:tcPr>
            <w:tcW w:w="5798" w:type="dxa"/>
          </w:tcPr>
          <w:p w:rsidR="00605389" w:rsidRPr="008D38AB" w:rsidRDefault="00605389" w:rsidP="000D1757">
            <w:pPr>
              <w:rPr>
                <w:sz w:val="28"/>
                <w:szCs w:val="28"/>
              </w:rPr>
            </w:pPr>
          </w:p>
        </w:tc>
        <w:tc>
          <w:tcPr>
            <w:tcW w:w="3210" w:type="dxa"/>
          </w:tcPr>
          <w:p w:rsidR="00605389" w:rsidRPr="008D38AB" w:rsidRDefault="00605389" w:rsidP="000D1757">
            <w:pPr>
              <w:rPr>
                <w:sz w:val="28"/>
                <w:szCs w:val="28"/>
              </w:rPr>
            </w:pPr>
          </w:p>
        </w:tc>
      </w:tr>
      <w:tr w:rsidR="00605389" w:rsidRPr="008D38AB" w:rsidTr="000D1757">
        <w:tc>
          <w:tcPr>
            <w:tcW w:w="6506" w:type="dxa"/>
            <w:gridSpan w:val="2"/>
          </w:tcPr>
          <w:p w:rsidR="00605389" w:rsidRPr="008D38AB" w:rsidRDefault="00605389" w:rsidP="000D1757">
            <w:pPr>
              <w:rPr>
                <w:sz w:val="28"/>
                <w:szCs w:val="28"/>
              </w:rPr>
            </w:pPr>
            <w:r w:rsidRPr="008D38AB">
              <w:rPr>
                <w:sz w:val="28"/>
                <w:szCs w:val="28"/>
              </w:rPr>
              <w:t xml:space="preserve">         Итого</w:t>
            </w:r>
          </w:p>
        </w:tc>
        <w:tc>
          <w:tcPr>
            <w:tcW w:w="3210" w:type="dxa"/>
          </w:tcPr>
          <w:p w:rsidR="00605389" w:rsidRPr="008D38AB" w:rsidRDefault="00605389" w:rsidP="000D1757">
            <w:pPr>
              <w:rPr>
                <w:sz w:val="28"/>
                <w:szCs w:val="28"/>
              </w:rPr>
            </w:pPr>
          </w:p>
        </w:tc>
      </w:tr>
    </w:tbl>
    <w:p w:rsidR="001C66A4" w:rsidRDefault="001C66A4" w:rsidP="00605389">
      <w:pPr>
        <w:ind w:firstLine="708"/>
        <w:rPr>
          <w:sz w:val="28"/>
          <w:szCs w:val="28"/>
        </w:rPr>
      </w:pPr>
    </w:p>
    <w:p w:rsidR="00AE2A32" w:rsidRDefault="00AE2A32" w:rsidP="00605389">
      <w:pPr>
        <w:ind w:firstLine="708"/>
        <w:rPr>
          <w:sz w:val="28"/>
          <w:szCs w:val="28"/>
        </w:rPr>
      </w:pPr>
    </w:p>
    <w:p w:rsidR="00AE2A32" w:rsidRDefault="00AE2A32" w:rsidP="00605389">
      <w:pPr>
        <w:ind w:firstLine="708"/>
        <w:rPr>
          <w:sz w:val="28"/>
          <w:szCs w:val="28"/>
        </w:rPr>
      </w:pPr>
    </w:p>
    <w:p w:rsidR="00AE2A32" w:rsidRDefault="00AE2A32" w:rsidP="00605389">
      <w:pPr>
        <w:ind w:firstLine="708"/>
        <w:rPr>
          <w:sz w:val="28"/>
          <w:szCs w:val="28"/>
        </w:rPr>
      </w:pPr>
    </w:p>
    <w:p w:rsidR="00605389" w:rsidRDefault="00605389" w:rsidP="00605389">
      <w:pPr>
        <w:ind w:firstLine="708"/>
        <w:rPr>
          <w:sz w:val="28"/>
          <w:szCs w:val="28"/>
        </w:rPr>
      </w:pPr>
      <w:r w:rsidRPr="00F6792B">
        <w:rPr>
          <w:sz w:val="28"/>
          <w:szCs w:val="28"/>
        </w:rPr>
        <w:lastRenderedPageBreak/>
        <w:t>В результате реализации проекта достигнуты следующие показатели:</w:t>
      </w:r>
    </w:p>
    <w:p w:rsidR="00605389" w:rsidRDefault="00605389" w:rsidP="00605389">
      <w:pPr>
        <w:ind w:firstLine="708"/>
        <w:rPr>
          <w:sz w:val="28"/>
          <w:szCs w:val="28"/>
        </w:rPr>
      </w:pPr>
    </w:p>
    <w:tbl>
      <w:tblPr>
        <w:tblW w:w="99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902"/>
        <w:gridCol w:w="1162"/>
        <w:gridCol w:w="896"/>
        <w:gridCol w:w="896"/>
        <w:gridCol w:w="895"/>
        <w:gridCol w:w="952"/>
        <w:gridCol w:w="952"/>
        <w:gridCol w:w="952"/>
        <w:gridCol w:w="951"/>
      </w:tblGrid>
      <w:tr w:rsidR="00D6431B" w:rsidRPr="008D38AB" w:rsidTr="00D6431B">
        <w:tc>
          <w:tcPr>
            <w:tcW w:w="426" w:type="dxa"/>
            <w:vMerge w:val="restart"/>
          </w:tcPr>
          <w:p w:rsidR="00605389" w:rsidRPr="0020147B" w:rsidRDefault="00605389" w:rsidP="000D1757">
            <w:pPr>
              <w:pStyle w:val="afd"/>
              <w:spacing w:before="0" w:beforeAutospacing="0" w:after="0" w:afterAutospacing="0" w:line="233" w:lineRule="auto"/>
              <w:jc w:val="center"/>
            </w:pPr>
            <w:r w:rsidRPr="0020147B">
              <w:t xml:space="preserve">№ </w:t>
            </w:r>
            <w:r w:rsidRPr="0020147B">
              <w:br/>
            </w:r>
            <w:proofErr w:type="spellStart"/>
            <w:proofErr w:type="gramStart"/>
            <w:r w:rsidRPr="0020147B">
              <w:t>п</w:t>
            </w:r>
            <w:proofErr w:type="spellEnd"/>
            <w:proofErr w:type="gramEnd"/>
            <w:r w:rsidRPr="0020147B">
              <w:t>/</w:t>
            </w:r>
            <w:proofErr w:type="spellStart"/>
            <w:r w:rsidRPr="0020147B">
              <w:t>п</w:t>
            </w:r>
            <w:proofErr w:type="spellEnd"/>
          </w:p>
        </w:tc>
        <w:tc>
          <w:tcPr>
            <w:tcW w:w="1902" w:type="dxa"/>
            <w:vMerge w:val="restart"/>
          </w:tcPr>
          <w:p w:rsidR="00605389" w:rsidRPr="0020147B" w:rsidRDefault="00605389" w:rsidP="000D1757">
            <w:pPr>
              <w:pStyle w:val="afd"/>
              <w:spacing w:before="0" w:beforeAutospacing="0" w:after="0" w:afterAutospacing="0" w:line="233" w:lineRule="auto"/>
              <w:jc w:val="center"/>
            </w:pPr>
            <w:r w:rsidRPr="0020147B">
              <w:t xml:space="preserve">Наименование показателя </w:t>
            </w:r>
            <w:proofErr w:type="spellStart"/>
            <w:proofErr w:type="gramStart"/>
            <w:r w:rsidRPr="0020147B">
              <w:t>результатив</w:t>
            </w:r>
            <w:r w:rsidR="00D6431B">
              <w:t>-</w:t>
            </w:r>
            <w:r w:rsidRPr="0020147B">
              <w:t>ности</w:t>
            </w:r>
            <w:proofErr w:type="spellEnd"/>
            <w:proofErr w:type="gramEnd"/>
            <w:r w:rsidRPr="0020147B">
              <w:t xml:space="preserve"> гранта</w:t>
            </w:r>
          </w:p>
        </w:tc>
        <w:tc>
          <w:tcPr>
            <w:tcW w:w="1162" w:type="dxa"/>
            <w:vMerge w:val="restart"/>
          </w:tcPr>
          <w:p w:rsidR="00605389" w:rsidRPr="0020147B" w:rsidRDefault="00605389" w:rsidP="000D1757">
            <w:pPr>
              <w:pStyle w:val="afd"/>
              <w:spacing w:before="0" w:beforeAutospacing="0" w:after="0" w:afterAutospacing="0" w:line="233" w:lineRule="auto"/>
              <w:jc w:val="center"/>
            </w:pPr>
            <w:r w:rsidRPr="0020147B">
              <w:t xml:space="preserve">Единица </w:t>
            </w:r>
            <w:proofErr w:type="spellStart"/>
            <w:proofErr w:type="gramStart"/>
            <w:r w:rsidRPr="0020147B">
              <w:t>изме</w:t>
            </w:r>
            <w:r w:rsidR="00D6431B">
              <w:t>-</w:t>
            </w:r>
            <w:r w:rsidRPr="0020147B">
              <w:t>рения</w:t>
            </w:r>
            <w:proofErr w:type="spellEnd"/>
            <w:proofErr w:type="gramEnd"/>
          </w:p>
        </w:tc>
        <w:tc>
          <w:tcPr>
            <w:tcW w:w="896" w:type="dxa"/>
            <w:vMerge w:val="restart"/>
          </w:tcPr>
          <w:p w:rsidR="00605389" w:rsidRPr="008D38AB" w:rsidRDefault="00605389" w:rsidP="000D1757">
            <w:pPr>
              <w:jc w:val="center"/>
            </w:pPr>
            <w:r w:rsidRPr="008D38AB">
              <w:t>20__ год (план)</w:t>
            </w:r>
          </w:p>
          <w:p w:rsidR="00605389" w:rsidRPr="008D38AB" w:rsidRDefault="00605389" w:rsidP="000D1757">
            <w:pPr>
              <w:jc w:val="center"/>
            </w:pPr>
          </w:p>
        </w:tc>
        <w:tc>
          <w:tcPr>
            <w:tcW w:w="896" w:type="dxa"/>
            <w:vMerge w:val="restart"/>
          </w:tcPr>
          <w:p w:rsidR="00605389" w:rsidRPr="008D38AB" w:rsidRDefault="00605389" w:rsidP="000D1757">
            <w:pPr>
              <w:jc w:val="center"/>
            </w:pPr>
            <w:r w:rsidRPr="008D38AB">
              <w:t>20__ год (факт)</w:t>
            </w:r>
          </w:p>
        </w:tc>
        <w:tc>
          <w:tcPr>
            <w:tcW w:w="895" w:type="dxa"/>
            <w:vMerge w:val="restart"/>
          </w:tcPr>
          <w:p w:rsidR="00605389" w:rsidRPr="008D38AB" w:rsidRDefault="00605389" w:rsidP="000D1757">
            <w:pPr>
              <w:jc w:val="center"/>
            </w:pPr>
            <w:r w:rsidRPr="008D38AB">
              <w:t>20__</w:t>
            </w:r>
          </w:p>
          <w:p w:rsidR="00605389" w:rsidRPr="008D38AB" w:rsidRDefault="00605389" w:rsidP="000D1757">
            <w:pPr>
              <w:jc w:val="center"/>
            </w:pPr>
            <w:r w:rsidRPr="008D38AB">
              <w:t>год (план)</w:t>
            </w:r>
          </w:p>
        </w:tc>
        <w:tc>
          <w:tcPr>
            <w:tcW w:w="3807" w:type="dxa"/>
            <w:gridSpan w:val="4"/>
          </w:tcPr>
          <w:p w:rsidR="00605389" w:rsidRPr="008D38AB" w:rsidRDefault="00605389" w:rsidP="000D1757">
            <w:pPr>
              <w:jc w:val="center"/>
            </w:pPr>
            <w:r w:rsidRPr="008D38AB">
              <w:t xml:space="preserve">Фактически достигнутые </w:t>
            </w:r>
          </w:p>
          <w:p w:rsidR="00605389" w:rsidRPr="008D38AB" w:rsidRDefault="00605389" w:rsidP="000D1757">
            <w:pPr>
              <w:jc w:val="center"/>
            </w:pPr>
            <w:r w:rsidRPr="008D38AB">
              <w:t>показатели</w:t>
            </w:r>
            <w:r w:rsidRPr="008D38AB">
              <w:rPr>
                <w:vertAlign w:val="superscript"/>
              </w:rPr>
              <w:t>*</w:t>
            </w:r>
          </w:p>
        </w:tc>
      </w:tr>
      <w:tr w:rsidR="00D6431B" w:rsidRPr="008D38AB" w:rsidTr="00D6431B">
        <w:tc>
          <w:tcPr>
            <w:tcW w:w="426" w:type="dxa"/>
            <w:vMerge/>
          </w:tcPr>
          <w:p w:rsidR="00605389" w:rsidRPr="008D38AB" w:rsidRDefault="00605389" w:rsidP="000D1757">
            <w:pPr>
              <w:spacing w:line="233" w:lineRule="auto"/>
              <w:jc w:val="center"/>
            </w:pPr>
          </w:p>
        </w:tc>
        <w:tc>
          <w:tcPr>
            <w:tcW w:w="1902" w:type="dxa"/>
            <w:vMerge/>
          </w:tcPr>
          <w:p w:rsidR="00605389" w:rsidRPr="008D38AB" w:rsidRDefault="00605389" w:rsidP="000D1757">
            <w:pPr>
              <w:spacing w:line="233" w:lineRule="auto"/>
              <w:jc w:val="center"/>
            </w:pPr>
          </w:p>
        </w:tc>
        <w:tc>
          <w:tcPr>
            <w:tcW w:w="1162" w:type="dxa"/>
            <w:vMerge/>
          </w:tcPr>
          <w:p w:rsidR="00605389" w:rsidRPr="008D38AB" w:rsidRDefault="00605389" w:rsidP="000D1757">
            <w:pPr>
              <w:spacing w:line="233" w:lineRule="auto"/>
              <w:jc w:val="center"/>
            </w:pPr>
          </w:p>
        </w:tc>
        <w:tc>
          <w:tcPr>
            <w:tcW w:w="896" w:type="dxa"/>
            <w:vMerge/>
          </w:tcPr>
          <w:p w:rsidR="00605389" w:rsidRPr="008D38AB" w:rsidRDefault="00605389" w:rsidP="000D1757">
            <w:pPr>
              <w:jc w:val="center"/>
            </w:pPr>
          </w:p>
        </w:tc>
        <w:tc>
          <w:tcPr>
            <w:tcW w:w="896" w:type="dxa"/>
            <w:vMerge/>
          </w:tcPr>
          <w:p w:rsidR="00605389" w:rsidRPr="008D38AB" w:rsidRDefault="00605389" w:rsidP="000D1757">
            <w:pPr>
              <w:jc w:val="center"/>
            </w:pPr>
          </w:p>
        </w:tc>
        <w:tc>
          <w:tcPr>
            <w:tcW w:w="895" w:type="dxa"/>
            <w:vMerge/>
          </w:tcPr>
          <w:p w:rsidR="00605389" w:rsidRPr="008D38AB" w:rsidRDefault="00605389" w:rsidP="000D1757">
            <w:pPr>
              <w:jc w:val="center"/>
            </w:pPr>
          </w:p>
        </w:tc>
        <w:tc>
          <w:tcPr>
            <w:tcW w:w="952" w:type="dxa"/>
          </w:tcPr>
          <w:p w:rsidR="00605389" w:rsidRPr="008D38AB" w:rsidRDefault="00605389" w:rsidP="000D1757">
            <w:pPr>
              <w:pStyle w:val="afd"/>
              <w:spacing w:before="0" w:beforeAutospacing="0" w:after="0" w:afterAutospacing="0"/>
              <w:ind w:left="-100" w:right="-108"/>
              <w:jc w:val="center"/>
              <w:rPr>
                <w:spacing w:val="-2"/>
              </w:rPr>
            </w:pPr>
            <w:r w:rsidRPr="008D38AB">
              <w:rPr>
                <w:spacing w:val="-2"/>
              </w:rPr>
              <w:t xml:space="preserve">январь </w:t>
            </w:r>
            <w:proofErr w:type="gramStart"/>
            <w:r w:rsidRPr="008D38AB">
              <w:rPr>
                <w:spacing w:val="-2"/>
              </w:rPr>
              <w:t>–м</w:t>
            </w:r>
            <w:proofErr w:type="gramEnd"/>
            <w:r w:rsidRPr="008D38AB">
              <w:rPr>
                <w:spacing w:val="-2"/>
              </w:rPr>
              <w:t>арт 20__г.</w:t>
            </w:r>
          </w:p>
        </w:tc>
        <w:tc>
          <w:tcPr>
            <w:tcW w:w="952" w:type="dxa"/>
          </w:tcPr>
          <w:p w:rsidR="00D6431B" w:rsidRDefault="00605389" w:rsidP="000D1757">
            <w:pPr>
              <w:pStyle w:val="afd"/>
              <w:spacing w:before="0" w:beforeAutospacing="0" w:after="0" w:afterAutospacing="0"/>
              <w:ind w:left="-100" w:right="-108"/>
              <w:jc w:val="center"/>
              <w:rPr>
                <w:spacing w:val="-2"/>
              </w:rPr>
            </w:pPr>
            <w:r w:rsidRPr="008D38AB">
              <w:rPr>
                <w:spacing w:val="-2"/>
              </w:rPr>
              <w:t xml:space="preserve">январь </w:t>
            </w:r>
            <w:proofErr w:type="gramStart"/>
            <w:r w:rsidRPr="008D38AB">
              <w:rPr>
                <w:spacing w:val="-2"/>
              </w:rPr>
              <w:t>–и</w:t>
            </w:r>
            <w:proofErr w:type="gramEnd"/>
            <w:r w:rsidRPr="008D38AB">
              <w:rPr>
                <w:spacing w:val="-2"/>
              </w:rPr>
              <w:t xml:space="preserve">юнь </w:t>
            </w:r>
          </w:p>
          <w:p w:rsidR="00605389" w:rsidRPr="008D38AB" w:rsidRDefault="00605389" w:rsidP="000D1757">
            <w:pPr>
              <w:pStyle w:val="afd"/>
              <w:spacing w:before="0" w:beforeAutospacing="0" w:after="0" w:afterAutospacing="0"/>
              <w:ind w:left="-100" w:right="-108"/>
              <w:jc w:val="center"/>
              <w:rPr>
                <w:spacing w:val="-2"/>
              </w:rPr>
            </w:pPr>
            <w:r w:rsidRPr="008D38AB">
              <w:rPr>
                <w:spacing w:val="-2"/>
              </w:rPr>
              <w:t>20__ г.</w:t>
            </w:r>
          </w:p>
        </w:tc>
        <w:tc>
          <w:tcPr>
            <w:tcW w:w="952" w:type="dxa"/>
          </w:tcPr>
          <w:p w:rsidR="00605389" w:rsidRPr="008D38AB" w:rsidRDefault="00605389" w:rsidP="000D1757">
            <w:pPr>
              <w:pStyle w:val="afd"/>
              <w:spacing w:before="0" w:beforeAutospacing="0" w:after="0" w:afterAutospacing="0"/>
              <w:ind w:left="-100" w:right="-108"/>
              <w:jc w:val="center"/>
              <w:rPr>
                <w:spacing w:val="-2"/>
              </w:rPr>
            </w:pPr>
            <w:r w:rsidRPr="008D38AB">
              <w:rPr>
                <w:spacing w:val="-2"/>
              </w:rPr>
              <w:t xml:space="preserve">январь </w:t>
            </w:r>
            <w:proofErr w:type="gramStart"/>
            <w:r w:rsidRPr="008D38AB">
              <w:rPr>
                <w:spacing w:val="-2"/>
              </w:rPr>
              <w:t>–с</w:t>
            </w:r>
            <w:proofErr w:type="gramEnd"/>
            <w:r w:rsidRPr="008D38AB">
              <w:rPr>
                <w:spacing w:val="-2"/>
              </w:rPr>
              <w:t>ентябрь 20__г.</w:t>
            </w:r>
          </w:p>
        </w:tc>
        <w:tc>
          <w:tcPr>
            <w:tcW w:w="951" w:type="dxa"/>
          </w:tcPr>
          <w:p w:rsidR="00605389" w:rsidRPr="008D38AB" w:rsidRDefault="00605389" w:rsidP="000D1757">
            <w:pPr>
              <w:pStyle w:val="afd"/>
              <w:spacing w:before="0" w:beforeAutospacing="0" w:after="0" w:afterAutospacing="0"/>
              <w:ind w:left="-100" w:right="-108"/>
              <w:jc w:val="center"/>
              <w:rPr>
                <w:spacing w:val="-2"/>
              </w:rPr>
            </w:pPr>
            <w:r w:rsidRPr="008D38AB">
              <w:rPr>
                <w:spacing w:val="-2"/>
              </w:rPr>
              <w:t xml:space="preserve">январь </w:t>
            </w:r>
            <w:proofErr w:type="gramStart"/>
            <w:r w:rsidRPr="008D38AB">
              <w:rPr>
                <w:spacing w:val="-2"/>
              </w:rPr>
              <w:t>–д</w:t>
            </w:r>
            <w:proofErr w:type="gramEnd"/>
            <w:r w:rsidRPr="008D38AB">
              <w:rPr>
                <w:spacing w:val="-2"/>
              </w:rPr>
              <w:t>екабрь 20__г.</w:t>
            </w:r>
          </w:p>
        </w:tc>
      </w:tr>
      <w:tr w:rsidR="00D6431B" w:rsidRPr="008D38AB" w:rsidTr="00D6431B">
        <w:tc>
          <w:tcPr>
            <w:tcW w:w="426" w:type="dxa"/>
          </w:tcPr>
          <w:p w:rsidR="00605389" w:rsidRPr="0020147B" w:rsidRDefault="00605389" w:rsidP="000D1757">
            <w:pPr>
              <w:pStyle w:val="afd"/>
              <w:spacing w:before="0" w:beforeAutospacing="0" w:after="0" w:afterAutospacing="0" w:line="233" w:lineRule="auto"/>
              <w:jc w:val="center"/>
            </w:pPr>
            <w:r w:rsidRPr="0020147B">
              <w:t>1.</w:t>
            </w:r>
          </w:p>
        </w:tc>
        <w:tc>
          <w:tcPr>
            <w:tcW w:w="1902" w:type="dxa"/>
          </w:tcPr>
          <w:p w:rsidR="00605389" w:rsidRPr="0020147B" w:rsidRDefault="00605389" w:rsidP="000D1757">
            <w:pPr>
              <w:pStyle w:val="afd"/>
              <w:spacing w:before="0" w:beforeAutospacing="0" w:after="0" w:afterAutospacing="0" w:line="233" w:lineRule="auto"/>
            </w:pPr>
            <w:r w:rsidRPr="0020147B">
              <w:t>Создано новых рабочих мест</w:t>
            </w:r>
          </w:p>
        </w:tc>
        <w:tc>
          <w:tcPr>
            <w:tcW w:w="1162" w:type="dxa"/>
          </w:tcPr>
          <w:p w:rsidR="00605389" w:rsidRPr="0020147B" w:rsidRDefault="00605389" w:rsidP="000D1757">
            <w:pPr>
              <w:pStyle w:val="afd"/>
              <w:spacing w:before="0" w:beforeAutospacing="0" w:after="0" w:afterAutospacing="0" w:line="233" w:lineRule="auto"/>
              <w:jc w:val="center"/>
            </w:pPr>
            <w:r w:rsidRPr="0020147B">
              <w:t>единиц</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r w:rsidR="00D6431B" w:rsidRPr="008D38AB" w:rsidTr="00D6431B">
        <w:tc>
          <w:tcPr>
            <w:tcW w:w="426" w:type="dxa"/>
          </w:tcPr>
          <w:p w:rsidR="00605389" w:rsidRPr="008D38AB" w:rsidRDefault="00605389" w:rsidP="000D1757">
            <w:pPr>
              <w:spacing w:line="233" w:lineRule="auto"/>
              <w:jc w:val="center"/>
            </w:pPr>
            <w:r w:rsidRPr="008D38AB">
              <w:t>2.</w:t>
            </w:r>
          </w:p>
        </w:tc>
        <w:tc>
          <w:tcPr>
            <w:tcW w:w="1902" w:type="dxa"/>
          </w:tcPr>
          <w:p w:rsidR="00605389" w:rsidRPr="0020147B" w:rsidRDefault="00605389" w:rsidP="000D1757">
            <w:pPr>
              <w:pStyle w:val="afd"/>
              <w:spacing w:before="0" w:beforeAutospacing="0" w:after="0" w:afterAutospacing="0" w:line="233" w:lineRule="auto"/>
            </w:pPr>
            <w:r w:rsidRPr="0020147B">
              <w:t>Трудоустроено безработных граждан</w:t>
            </w:r>
          </w:p>
        </w:tc>
        <w:tc>
          <w:tcPr>
            <w:tcW w:w="1162" w:type="dxa"/>
          </w:tcPr>
          <w:p w:rsidR="00605389" w:rsidRPr="008D38AB" w:rsidRDefault="00605389" w:rsidP="000D1757">
            <w:pPr>
              <w:spacing w:line="233" w:lineRule="auto"/>
              <w:jc w:val="center"/>
            </w:pPr>
            <w:r w:rsidRPr="008D38AB">
              <w:t>человек</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r w:rsidR="00D6431B" w:rsidRPr="008D38AB" w:rsidTr="00D6431B">
        <w:tc>
          <w:tcPr>
            <w:tcW w:w="426" w:type="dxa"/>
          </w:tcPr>
          <w:p w:rsidR="00605389" w:rsidRPr="0020147B" w:rsidRDefault="00605389" w:rsidP="000D1757">
            <w:pPr>
              <w:pStyle w:val="afd"/>
              <w:spacing w:before="0" w:beforeAutospacing="0" w:after="0" w:afterAutospacing="0" w:line="233" w:lineRule="auto"/>
              <w:jc w:val="center"/>
            </w:pPr>
            <w:r w:rsidRPr="0020147B">
              <w:t>3.</w:t>
            </w:r>
          </w:p>
        </w:tc>
        <w:tc>
          <w:tcPr>
            <w:tcW w:w="1902" w:type="dxa"/>
          </w:tcPr>
          <w:p w:rsidR="00605389" w:rsidRPr="0020147B" w:rsidRDefault="00605389" w:rsidP="000D1757">
            <w:pPr>
              <w:pStyle w:val="afd"/>
              <w:spacing w:before="0" w:beforeAutospacing="0" w:after="0" w:afterAutospacing="0" w:line="233" w:lineRule="auto"/>
            </w:pPr>
            <w:r w:rsidRPr="0020147B">
              <w:t>Сохранено рабочих мест</w:t>
            </w:r>
          </w:p>
        </w:tc>
        <w:tc>
          <w:tcPr>
            <w:tcW w:w="1162" w:type="dxa"/>
          </w:tcPr>
          <w:p w:rsidR="00605389" w:rsidRPr="0020147B" w:rsidRDefault="00605389" w:rsidP="000D1757">
            <w:pPr>
              <w:pStyle w:val="afd"/>
              <w:spacing w:before="0" w:beforeAutospacing="0" w:after="0" w:afterAutospacing="0" w:line="233" w:lineRule="auto"/>
              <w:jc w:val="center"/>
            </w:pPr>
            <w:r w:rsidRPr="0020147B">
              <w:t>единиц</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r w:rsidR="00D6431B" w:rsidRPr="008D38AB" w:rsidTr="00D6431B">
        <w:tc>
          <w:tcPr>
            <w:tcW w:w="426" w:type="dxa"/>
          </w:tcPr>
          <w:p w:rsidR="00605389" w:rsidRPr="0020147B" w:rsidRDefault="00605389" w:rsidP="000D1757">
            <w:pPr>
              <w:pStyle w:val="afd"/>
              <w:spacing w:before="0" w:beforeAutospacing="0" w:after="0" w:afterAutospacing="0" w:line="233" w:lineRule="auto"/>
              <w:jc w:val="center"/>
            </w:pPr>
            <w:r w:rsidRPr="0020147B">
              <w:t>4.</w:t>
            </w:r>
          </w:p>
        </w:tc>
        <w:tc>
          <w:tcPr>
            <w:tcW w:w="1902" w:type="dxa"/>
          </w:tcPr>
          <w:p w:rsidR="00605389" w:rsidRPr="0020147B" w:rsidRDefault="00605389" w:rsidP="000D1757">
            <w:pPr>
              <w:pStyle w:val="afd"/>
              <w:spacing w:before="0" w:beforeAutospacing="0" w:after="0" w:afterAutospacing="0" w:line="233" w:lineRule="auto"/>
            </w:pPr>
            <w:r w:rsidRPr="0020147B">
              <w:t xml:space="preserve">Среднемесячная заработная плата одного работника </w:t>
            </w:r>
          </w:p>
        </w:tc>
        <w:tc>
          <w:tcPr>
            <w:tcW w:w="1162" w:type="dxa"/>
          </w:tcPr>
          <w:p w:rsidR="00605389" w:rsidRPr="0020147B" w:rsidRDefault="00605389" w:rsidP="000D1757">
            <w:pPr>
              <w:pStyle w:val="afd"/>
              <w:spacing w:before="0" w:beforeAutospacing="0" w:after="0" w:afterAutospacing="0" w:line="233" w:lineRule="auto"/>
              <w:jc w:val="center"/>
            </w:pPr>
            <w:r w:rsidRPr="0020147B">
              <w:t>тыс</w:t>
            </w:r>
            <w:r>
              <w:t>.</w:t>
            </w:r>
          </w:p>
          <w:p w:rsidR="00605389" w:rsidRPr="0020147B" w:rsidRDefault="00605389" w:rsidP="000D1757">
            <w:pPr>
              <w:pStyle w:val="afd"/>
              <w:spacing w:before="0" w:beforeAutospacing="0" w:after="0" w:afterAutospacing="0" w:line="233" w:lineRule="auto"/>
              <w:jc w:val="center"/>
            </w:pPr>
            <w:r w:rsidRPr="0020147B">
              <w:t>рублей</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r w:rsidR="00D6431B" w:rsidRPr="008D38AB" w:rsidTr="00D6431B">
        <w:tc>
          <w:tcPr>
            <w:tcW w:w="426" w:type="dxa"/>
          </w:tcPr>
          <w:p w:rsidR="00605389" w:rsidRPr="0020147B" w:rsidRDefault="00605389" w:rsidP="000D1757">
            <w:pPr>
              <w:pStyle w:val="afd"/>
              <w:spacing w:before="0" w:beforeAutospacing="0" w:after="0" w:afterAutospacing="0" w:line="233" w:lineRule="auto"/>
              <w:jc w:val="center"/>
            </w:pPr>
            <w:r w:rsidRPr="0020147B">
              <w:t>5.</w:t>
            </w:r>
          </w:p>
        </w:tc>
        <w:tc>
          <w:tcPr>
            <w:tcW w:w="1902" w:type="dxa"/>
          </w:tcPr>
          <w:p w:rsidR="00605389" w:rsidRPr="0020147B" w:rsidRDefault="00605389" w:rsidP="000D1757">
            <w:pPr>
              <w:pStyle w:val="afd"/>
              <w:spacing w:before="0" w:beforeAutospacing="0" w:after="0" w:afterAutospacing="0" w:line="233" w:lineRule="auto"/>
            </w:pPr>
            <w:r w:rsidRPr="0020147B">
              <w:t>Объем выручки от реализации товаров</w:t>
            </w:r>
            <w:r>
              <w:t>,</w:t>
            </w:r>
            <w:r w:rsidRPr="0020147B">
              <w:t xml:space="preserve"> выполнения работ, оказания услуг</w:t>
            </w:r>
          </w:p>
        </w:tc>
        <w:tc>
          <w:tcPr>
            <w:tcW w:w="1162" w:type="dxa"/>
          </w:tcPr>
          <w:p w:rsidR="00605389" w:rsidRPr="0020147B" w:rsidRDefault="00605389" w:rsidP="000D1757">
            <w:pPr>
              <w:pStyle w:val="afd"/>
              <w:spacing w:before="0" w:beforeAutospacing="0" w:after="0" w:afterAutospacing="0" w:line="233" w:lineRule="auto"/>
              <w:jc w:val="center"/>
            </w:pPr>
            <w:r w:rsidRPr="0020147B">
              <w:t>тыс</w:t>
            </w:r>
            <w:r>
              <w:t>.</w:t>
            </w:r>
            <w:r w:rsidRPr="0020147B">
              <w:t xml:space="preserve"> рублей</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r w:rsidR="00D6431B" w:rsidRPr="008D38AB" w:rsidTr="00D6431B">
        <w:tc>
          <w:tcPr>
            <w:tcW w:w="426" w:type="dxa"/>
          </w:tcPr>
          <w:p w:rsidR="00605389" w:rsidRPr="0020147B" w:rsidRDefault="00605389" w:rsidP="000D1757">
            <w:pPr>
              <w:pStyle w:val="afd"/>
              <w:spacing w:before="0" w:beforeAutospacing="0" w:after="0" w:afterAutospacing="0" w:line="233" w:lineRule="auto"/>
              <w:jc w:val="center"/>
            </w:pPr>
            <w:r w:rsidRPr="0020147B">
              <w:t>6.</w:t>
            </w:r>
          </w:p>
        </w:tc>
        <w:tc>
          <w:tcPr>
            <w:tcW w:w="1902" w:type="dxa"/>
          </w:tcPr>
          <w:p w:rsidR="00605389" w:rsidRPr="0020147B" w:rsidRDefault="00605389" w:rsidP="000D1757">
            <w:pPr>
              <w:pStyle w:val="afd"/>
              <w:spacing w:before="0" w:beforeAutospacing="0" w:after="0" w:afterAutospacing="0" w:line="233" w:lineRule="auto"/>
            </w:pPr>
            <w:r w:rsidRPr="0020147B">
              <w:t xml:space="preserve">Объем налоговых </w:t>
            </w:r>
            <w:r w:rsidRPr="0020147B">
              <w:br/>
              <w:t xml:space="preserve">отчислений в бюджеты </w:t>
            </w:r>
            <w:r w:rsidRPr="0020147B">
              <w:br/>
              <w:t xml:space="preserve">всех уровней </w:t>
            </w:r>
          </w:p>
        </w:tc>
        <w:tc>
          <w:tcPr>
            <w:tcW w:w="1162" w:type="dxa"/>
          </w:tcPr>
          <w:p w:rsidR="00605389" w:rsidRPr="0020147B" w:rsidRDefault="00605389" w:rsidP="000D1757">
            <w:pPr>
              <w:pStyle w:val="afd"/>
              <w:spacing w:before="0" w:beforeAutospacing="0" w:after="0" w:afterAutospacing="0" w:line="233" w:lineRule="auto"/>
              <w:jc w:val="center"/>
            </w:pPr>
            <w:r w:rsidRPr="0020147B">
              <w:t>тыс</w:t>
            </w:r>
            <w:r>
              <w:t>.</w:t>
            </w:r>
            <w:r w:rsidRPr="0020147B">
              <w:t xml:space="preserve"> рублей</w:t>
            </w:r>
          </w:p>
        </w:tc>
        <w:tc>
          <w:tcPr>
            <w:tcW w:w="896" w:type="dxa"/>
          </w:tcPr>
          <w:p w:rsidR="00605389" w:rsidRPr="008D38AB" w:rsidRDefault="00605389" w:rsidP="000D1757"/>
        </w:tc>
        <w:tc>
          <w:tcPr>
            <w:tcW w:w="896" w:type="dxa"/>
          </w:tcPr>
          <w:p w:rsidR="00605389" w:rsidRPr="008D38AB" w:rsidRDefault="00605389" w:rsidP="000D1757"/>
        </w:tc>
        <w:tc>
          <w:tcPr>
            <w:tcW w:w="895"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2" w:type="dxa"/>
          </w:tcPr>
          <w:p w:rsidR="00605389" w:rsidRPr="008D38AB" w:rsidRDefault="00605389" w:rsidP="000D1757"/>
        </w:tc>
        <w:tc>
          <w:tcPr>
            <w:tcW w:w="951" w:type="dxa"/>
          </w:tcPr>
          <w:p w:rsidR="00605389" w:rsidRPr="008D38AB" w:rsidRDefault="00605389" w:rsidP="000D1757"/>
        </w:tc>
      </w:tr>
    </w:tbl>
    <w:p w:rsidR="00605389" w:rsidRPr="00772ABD" w:rsidRDefault="00605389" w:rsidP="00605389">
      <w:pPr>
        <w:ind w:firstLine="708"/>
        <w:rPr>
          <w:sz w:val="12"/>
          <w:szCs w:val="12"/>
        </w:rPr>
      </w:pPr>
    </w:p>
    <w:p w:rsidR="00605389" w:rsidRPr="0047470F" w:rsidRDefault="00D31728" w:rsidP="00605389">
      <w:pPr>
        <w:pStyle w:val="afd"/>
        <w:spacing w:before="0" w:beforeAutospacing="0" w:after="0" w:afterAutospacing="0"/>
        <w:ind w:left="-200"/>
      </w:pPr>
      <w:r>
        <w:t>*</w:t>
      </w:r>
      <w:r w:rsidR="00605389" w:rsidRPr="0047470F">
        <w:t>Заполняется по мере наступления отчетных дат.</w:t>
      </w:r>
    </w:p>
    <w:p w:rsidR="00605389" w:rsidRDefault="00605389" w:rsidP="00605389">
      <w:pPr>
        <w:pStyle w:val="afd"/>
        <w:spacing w:before="0" w:beforeAutospacing="0" w:after="0" w:afterAutospacing="0" w:line="233" w:lineRule="auto"/>
        <w:jc w:val="both"/>
        <w:rPr>
          <w:sz w:val="28"/>
          <w:szCs w:val="28"/>
        </w:rPr>
      </w:pPr>
    </w:p>
    <w:p w:rsidR="00605389" w:rsidRDefault="00605389" w:rsidP="00605389">
      <w:pPr>
        <w:pStyle w:val="afd"/>
        <w:spacing w:before="0" w:beforeAutospacing="0" w:after="0" w:afterAutospacing="0" w:line="233" w:lineRule="auto"/>
        <w:ind w:firstLine="708"/>
        <w:jc w:val="both"/>
        <w:rPr>
          <w:sz w:val="28"/>
          <w:szCs w:val="28"/>
        </w:rPr>
      </w:pPr>
      <w:r w:rsidRPr="00014B85">
        <w:rPr>
          <w:sz w:val="28"/>
          <w:szCs w:val="28"/>
        </w:rPr>
        <w:t xml:space="preserve">В соответствии с представленной информацией подтверждаю </w:t>
      </w:r>
      <w:r w:rsidRPr="00014B85">
        <w:rPr>
          <w:iCs/>
          <w:sz w:val="28"/>
          <w:szCs w:val="28"/>
        </w:rPr>
        <w:t>(не подтверждаю)</w:t>
      </w:r>
      <w:r w:rsidRPr="00014B85">
        <w:rPr>
          <w:i/>
          <w:iCs/>
          <w:sz w:val="28"/>
          <w:szCs w:val="28"/>
        </w:rPr>
        <w:t xml:space="preserve"> </w:t>
      </w:r>
      <w:r w:rsidRPr="00014B85">
        <w:rPr>
          <w:sz w:val="28"/>
          <w:szCs w:val="28"/>
        </w:rPr>
        <w:t>целевой характер использования сре</w:t>
      </w:r>
      <w:proofErr w:type="gramStart"/>
      <w:r w:rsidRPr="00014B85">
        <w:rPr>
          <w:sz w:val="28"/>
          <w:szCs w:val="28"/>
        </w:rPr>
        <w:t>дств гр</w:t>
      </w:r>
      <w:proofErr w:type="gramEnd"/>
      <w:r w:rsidRPr="00014B85">
        <w:rPr>
          <w:sz w:val="28"/>
          <w:szCs w:val="28"/>
        </w:rPr>
        <w:t xml:space="preserve">анта и достижение показателей. </w:t>
      </w:r>
    </w:p>
    <w:p w:rsidR="00605389" w:rsidRPr="00014B85" w:rsidRDefault="00605389" w:rsidP="00605389">
      <w:pPr>
        <w:pStyle w:val="afd"/>
        <w:spacing w:before="0" w:beforeAutospacing="0" w:after="0" w:afterAutospacing="0" w:line="233" w:lineRule="auto"/>
        <w:ind w:firstLine="708"/>
        <w:jc w:val="both"/>
        <w:rPr>
          <w:sz w:val="28"/>
          <w:szCs w:val="28"/>
        </w:rPr>
      </w:pPr>
      <w:r w:rsidRPr="00014B85">
        <w:rPr>
          <w:sz w:val="28"/>
          <w:szCs w:val="28"/>
        </w:rPr>
        <w:t>Приложени</w:t>
      </w:r>
      <w:r>
        <w:rPr>
          <w:sz w:val="28"/>
          <w:szCs w:val="28"/>
        </w:rPr>
        <w:t>я:</w:t>
      </w:r>
      <w:r w:rsidRPr="00014B85">
        <w:rPr>
          <w:sz w:val="28"/>
          <w:szCs w:val="28"/>
        </w:rPr>
        <w:t xml:space="preserve"> заверенные копии документов, подтверждающих целевое использование сре</w:t>
      </w:r>
      <w:proofErr w:type="gramStart"/>
      <w:r w:rsidRPr="00014B85">
        <w:rPr>
          <w:sz w:val="28"/>
          <w:szCs w:val="28"/>
        </w:rPr>
        <w:t>дств гр</w:t>
      </w:r>
      <w:proofErr w:type="gramEnd"/>
      <w:r w:rsidRPr="00014B85">
        <w:rPr>
          <w:sz w:val="28"/>
          <w:szCs w:val="28"/>
        </w:rPr>
        <w:t xml:space="preserve">анта. </w:t>
      </w:r>
    </w:p>
    <w:p w:rsidR="00605389" w:rsidRPr="00014B85" w:rsidRDefault="00605389" w:rsidP="00605389">
      <w:pPr>
        <w:pStyle w:val="afd"/>
        <w:spacing w:before="0" w:beforeAutospacing="0" w:after="0" w:afterAutospacing="0" w:line="233" w:lineRule="auto"/>
        <w:jc w:val="both"/>
        <w:rPr>
          <w:sz w:val="28"/>
          <w:szCs w:val="28"/>
        </w:rPr>
      </w:pPr>
    </w:p>
    <w:p w:rsidR="00605389" w:rsidRPr="00014B85" w:rsidRDefault="00605389" w:rsidP="00605389">
      <w:pPr>
        <w:spacing w:line="233" w:lineRule="auto"/>
        <w:rPr>
          <w:sz w:val="28"/>
          <w:szCs w:val="28"/>
        </w:rPr>
      </w:pPr>
      <w:r w:rsidRPr="00014B85">
        <w:rPr>
          <w:sz w:val="28"/>
          <w:szCs w:val="28"/>
        </w:rPr>
        <w:t>Получатель гранта</w:t>
      </w:r>
      <w:r>
        <w:rPr>
          <w:sz w:val="28"/>
          <w:szCs w:val="28"/>
        </w:rPr>
        <w:t xml:space="preserve">          </w:t>
      </w:r>
      <w:r w:rsidRPr="00014B85">
        <w:rPr>
          <w:sz w:val="28"/>
          <w:szCs w:val="28"/>
        </w:rPr>
        <w:t>__________________</w:t>
      </w:r>
      <w:r>
        <w:rPr>
          <w:sz w:val="28"/>
          <w:szCs w:val="28"/>
        </w:rPr>
        <w:t xml:space="preserve">            </w:t>
      </w:r>
      <w:r w:rsidRPr="00014B85">
        <w:rPr>
          <w:sz w:val="28"/>
          <w:szCs w:val="28"/>
        </w:rPr>
        <w:t>_____________________</w:t>
      </w:r>
    </w:p>
    <w:p w:rsidR="00605389" w:rsidRPr="00014B85" w:rsidRDefault="00605389" w:rsidP="00605389">
      <w:pPr>
        <w:spacing w:line="233" w:lineRule="auto"/>
      </w:pPr>
      <w:r>
        <w:rPr>
          <w:sz w:val="28"/>
          <w:szCs w:val="28"/>
        </w:rPr>
        <w:t xml:space="preserve">                                                      </w:t>
      </w:r>
      <w:r w:rsidRPr="00014B85">
        <w:t>(подпись)</w:t>
      </w:r>
      <w:r>
        <w:t xml:space="preserve">                                 </w:t>
      </w:r>
      <w:r w:rsidRPr="00014B85">
        <w:t>(инициалы, фамилия)</w:t>
      </w:r>
    </w:p>
    <w:p w:rsidR="00605389" w:rsidRPr="00014B85" w:rsidRDefault="00605389" w:rsidP="00605389">
      <w:pPr>
        <w:spacing w:line="233" w:lineRule="auto"/>
        <w:rPr>
          <w:sz w:val="28"/>
          <w:szCs w:val="28"/>
        </w:rPr>
      </w:pPr>
      <w:r w:rsidRPr="00014B85">
        <w:rPr>
          <w:sz w:val="28"/>
          <w:szCs w:val="28"/>
        </w:rPr>
        <w:t>М.П.</w:t>
      </w:r>
      <w:r w:rsidR="00D31728">
        <w:rPr>
          <w:sz w:val="28"/>
          <w:szCs w:val="28"/>
        </w:rPr>
        <w:tab/>
      </w:r>
      <w:r w:rsidR="00D31728">
        <w:rPr>
          <w:sz w:val="28"/>
          <w:szCs w:val="28"/>
        </w:rPr>
        <w:tab/>
      </w:r>
      <w:r w:rsidRPr="00014B85">
        <w:rPr>
          <w:sz w:val="28"/>
          <w:szCs w:val="28"/>
        </w:rPr>
        <w:t>«____» _______________</w:t>
      </w:r>
    </w:p>
    <w:p w:rsidR="00052456" w:rsidRDefault="00052456" w:rsidP="008D70C6">
      <w:pPr>
        <w:jc w:val="both"/>
        <w:rPr>
          <w:sz w:val="27"/>
          <w:szCs w:val="27"/>
        </w:rPr>
      </w:pPr>
    </w:p>
    <w:p w:rsidR="001C66A4" w:rsidRDefault="001C66A4" w:rsidP="008D70C6">
      <w:pPr>
        <w:jc w:val="both"/>
        <w:rPr>
          <w:sz w:val="27"/>
          <w:szCs w:val="27"/>
        </w:rPr>
      </w:pPr>
    </w:p>
    <w:p w:rsidR="00D31728" w:rsidRDefault="00D31728" w:rsidP="001C66A4">
      <w:pPr>
        <w:ind w:left="5387" w:right="-286"/>
        <w:jc w:val="center"/>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p w:rsidR="00D6431B" w:rsidRDefault="00D6431B" w:rsidP="00D31728">
      <w:pPr>
        <w:ind w:left="5387" w:right="-286"/>
        <w:jc w:val="both"/>
        <w:outlineLvl w:val="0"/>
        <w:rPr>
          <w:sz w:val="28"/>
          <w:szCs w:val="28"/>
        </w:rPr>
      </w:pPr>
    </w:p>
    <w:tbl>
      <w:tblPr>
        <w:tblStyle w:val="a9"/>
        <w:tblW w:w="9782"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782"/>
      </w:tblGrid>
      <w:tr w:rsidR="00EA42A3" w:rsidTr="00633240">
        <w:trPr>
          <w:trHeight w:val="1639"/>
        </w:trPr>
        <w:tc>
          <w:tcPr>
            <w:tcW w:w="9782" w:type="dxa"/>
          </w:tcPr>
          <w:tbl>
            <w:tblPr>
              <w:tblStyle w:val="a9"/>
              <w:tblW w:w="4462" w:type="dxa"/>
              <w:tblInd w:w="5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462"/>
            </w:tblGrid>
            <w:tr w:rsidR="00633240" w:rsidTr="00633240">
              <w:tc>
                <w:tcPr>
                  <w:tcW w:w="4462" w:type="dxa"/>
                </w:tcPr>
                <w:p w:rsidR="00633240" w:rsidRDefault="00633240" w:rsidP="00B26464">
                  <w:pPr>
                    <w:jc w:val="both"/>
                    <w:rPr>
                      <w:sz w:val="28"/>
                      <w:szCs w:val="28"/>
                    </w:rPr>
                  </w:pPr>
                </w:p>
                <w:p w:rsidR="00633240" w:rsidRDefault="00633240" w:rsidP="00B26464">
                  <w:pPr>
                    <w:jc w:val="both"/>
                    <w:rPr>
                      <w:sz w:val="28"/>
                      <w:szCs w:val="28"/>
                    </w:rPr>
                  </w:pPr>
                  <w:r>
                    <w:rPr>
                      <w:sz w:val="28"/>
                      <w:szCs w:val="28"/>
                    </w:rPr>
                    <w:t xml:space="preserve">Приложение № 4 </w:t>
                  </w:r>
                </w:p>
                <w:p w:rsidR="00633240" w:rsidRDefault="00633240" w:rsidP="00B26464">
                  <w:pPr>
                    <w:jc w:val="both"/>
                    <w:rPr>
                      <w:sz w:val="28"/>
                      <w:szCs w:val="28"/>
                    </w:rPr>
                  </w:pPr>
                  <w:r>
                    <w:rPr>
                      <w:sz w:val="28"/>
                      <w:szCs w:val="28"/>
                    </w:rPr>
                    <w:t>к постановлению администрации муниципального образования город Новотроицк</w:t>
                  </w:r>
                </w:p>
                <w:p w:rsidR="00633240" w:rsidRDefault="00633240" w:rsidP="00785F31">
                  <w:pPr>
                    <w:jc w:val="both"/>
                    <w:rPr>
                      <w:sz w:val="28"/>
                      <w:szCs w:val="28"/>
                    </w:rPr>
                  </w:pPr>
                  <w:r>
                    <w:rPr>
                      <w:sz w:val="28"/>
                      <w:szCs w:val="28"/>
                    </w:rPr>
                    <w:t>от</w:t>
                  </w:r>
                  <w:r w:rsidR="00785F31">
                    <w:rPr>
                      <w:sz w:val="28"/>
                      <w:szCs w:val="28"/>
                    </w:rPr>
                    <w:t xml:space="preserve"> 18.05.2015  </w:t>
                  </w:r>
                  <w:r>
                    <w:rPr>
                      <w:sz w:val="28"/>
                      <w:szCs w:val="28"/>
                    </w:rPr>
                    <w:t>№</w:t>
                  </w:r>
                  <w:r w:rsidR="00785F31">
                    <w:rPr>
                      <w:sz w:val="28"/>
                      <w:szCs w:val="28"/>
                    </w:rPr>
                    <w:t xml:space="preserve"> 794-п</w:t>
                  </w:r>
                </w:p>
              </w:tc>
            </w:tr>
          </w:tbl>
          <w:p w:rsidR="00633240" w:rsidRDefault="00633240" w:rsidP="00633240">
            <w:pPr>
              <w:ind w:firstLine="709"/>
              <w:jc w:val="right"/>
              <w:rPr>
                <w:sz w:val="28"/>
                <w:szCs w:val="28"/>
              </w:rPr>
            </w:pPr>
          </w:p>
          <w:p w:rsidR="00633240" w:rsidRDefault="00633240" w:rsidP="00633240">
            <w:pPr>
              <w:ind w:firstLine="709"/>
              <w:jc w:val="both"/>
              <w:rPr>
                <w:sz w:val="28"/>
                <w:szCs w:val="28"/>
              </w:rPr>
            </w:pPr>
          </w:p>
          <w:p w:rsidR="00633240" w:rsidRDefault="00633240" w:rsidP="00633240">
            <w:pPr>
              <w:jc w:val="center"/>
              <w:rPr>
                <w:sz w:val="28"/>
                <w:szCs w:val="28"/>
              </w:rPr>
            </w:pPr>
            <w:r>
              <w:rPr>
                <w:sz w:val="28"/>
                <w:szCs w:val="28"/>
              </w:rPr>
              <w:t xml:space="preserve">Положение о </w:t>
            </w:r>
          </w:p>
          <w:p w:rsidR="00633240" w:rsidRDefault="00633240" w:rsidP="00633240">
            <w:pPr>
              <w:jc w:val="center"/>
              <w:rPr>
                <w:sz w:val="28"/>
                <w:szCs w:val="28"/>
              </w:rPr>
            </w:pPr>
            <w:r>
              <w:rPr>
                <w:sz w:val="28"/>
                <w:szCs w:val="28"/>
              </w:rPr>
              <w:t>Комиссии 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w:t>
            </w:r>
          </w:p>
          <w:p w:rsidR="00633240" w:rsidRDefault="00633240" w:rsidP="00633240">
            <w:pPr>
              <w:jc w:val="both"/>
              <w:rPr>
                <w:sz w:val="28"/>
                <w:szCs w:val="28"/>
              </w:rPr>
            </w:pPr>
          </w:p>
          <w:p w:rsidR="00633240" w:rsidRDefault="00633240" w:rsidP="00633240">
            <w:pPr>
              <w:ind w:firstLine="602"/>
              <w:jc w:val="center"/>
              <w:rPr>
                <w:rFonts w:eastAsiaTheme="minorHAnsi"/>
                <w:sz w:val="28"/>
                <w:szCs w:val="28"/>
                <w:lang w:eastAsia="en-US"/>
              </w:rPr>
            </w:pPr>
            <w:r w:rsidRPr="00633240">
              <w:rPr>
                <w:rFonts w:eastAsiaTheme="minorHAnsi"/>
                <w:sz w:val="28"/>
                <w:szCs w:val="28"/>
                <w:lang w:eastAsia="en-US"/>
              </w:rPr>
              <w:t>1. Общие положения</w:t>
            </w:r>
          </w:p>
          <w:p w:rsidR="00633240" w:rsidRPr="00633240" w:rsidRDefault="00633240" w:rsidP="00633240">
            <w:pPr>
              <w:ind w:firstLine="602"/>
              <w:jc w:val="center"/>
              <w:rPr>
                <w:rFonts w:eastAsiaTheme="minorHAnsi"/>
                <w:sz w:val="28"/>
                <w:szCs w:val="28"/>
                <w:lang w:eastAsia="en-US"/>
              </w:rPr>
            </w:pPr>
          </w:p>
          <w:p w:rsidR="00633240" w:rsidRDefault="00633240" w:rsidP="00633240">
            <w:pPr>
              <w:ind w:firstLine="602"/>
              <w:jc w:val="both"/>
              <w:rPr>
                <w:rFonts w:eastAsiaTheme="minorHAnsi"/>
                <w:sz w:val="28"/>
                <w:szCs w:val="28"/>
                <w:lang w:eastAsia="en-US"/>
              </w:rPr>
            </w:pPr>
            <w:r>
              <w:rPr>
                <w:rFonts w:eastAsiaTheme="minorHAnsi"/>
                <w:sz w:val="28"/>
                <w:szCs w:val="28"/>
                <w:lang w:eastAsia="en-US"/>
              </w:rPr>
              <w:t xml:space="preserve">1. Комиссия </w:t>
            </w:r>
            <w:r>
              <w:rPr>
                <w:sz w:val="28"/>
                <w:szCs w:val="28"/>
              </w:rPr>
              <w:t xml:space="preserve">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 </w:t>
            </w:r>
            <w:r>
              <w:rPr>
                <w:rFonts w:eastAsiaTheme="minorHAnsi"/>
                <w:sz w:val="28"/>
                <w:szCs w:val="28"/>
                <w:lang w:eastAsia="en-US"/>
              </w:rPr>
              <w:t xml:space="preserve"> (далее - Комиссия) является коллегиальным органом.</w:t>
            </w: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 Комиссия в своей деятельности руководствуется </w:t>
            </w:r>
            <w:hyperlink r:id="rId20" w:history="1">
              <w:r>
                <w:rPr>
                  <w:rFonts w:eastAsiaTheme="minorHAnsi"/>
                  <w:color w:val="0000FF"/>
                  <w:sz w:val="28"/>
                  <w:szCs w:val="28"/>
                  <w:lang w:eastAsia="en-US"/>
                </w:rPr>
                <w:t>Конституцией</w:t>
              </w:r>
            </w:hyperlink>
            <w:r>
              <w:rPr>
                <w:rFonts w:eastAsiaTheme="minorHAnsi"/>
                <w:sz w:val="28"/>
                <w:szCs w:val="28"/>
                <w:lang w:eastAsia="en-US"/>
              </w:rPr>
              <w:t xml:space="preserve"> Федерации, законами Российской Федерации, указами и распоряжением Президента Российской Федерации, постановлениями и распоряжениями Правительства Российской Федерации, постановлениями Правительства Оренбургской области, указами и распоряжениями Губернатора Оренбургской области, постановлениями главы администрации муниципального образования город Новотроицк, а также настоящим Положением.</w:t>
            </w:r>
          </w:p>
          <w:p w:rsidR="00633240" w:rsidRDefault="00633240" w:rsidP="00633240">
            <w:pPr>
              <w:autoSpaceDE w:val="0"/>
              <w:autoSpaceDN w:val="0"/>
              <w:adjustRightInd w:val="0"/>
              <w:jc w:val="both"/>
              <w:outlineLvl w:val="0"/>
              <w:rPr>
                <w:rFonts w:eastAsiaTheme="minorHAnsi"/>
                <w:sz w:val="28"/>
                <w:szCs w:val="28"/>
                <w:lang w:eastAsia="en-US"/>
              </w:rPr>
            </w:pPr>
          </w:p>
          <w:p w:rsidR="00633240" w:rsidRDefault="00633240" w:rsidP="00633240">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t>2. Функции Комиссии</w:t>
            </w:r>
          </w:p>
          <w:p w:rsidR="00633240" w:rsidRDefault="00633240" w:rsidP="00633240">
            <w:pPr>
              <w:autoSpaceDE w:val="0"/>
              <w:autoSpaceDN w:val="0"/>
              <w:adjustRightInd w:val="0"/>
              <w:jc w:val="both"/>
              <w:rPr>
                <w:rFonts w:eastAsiaTheme="minorHAnsi"/>
                <w:sz w:val="28"/>
                <w:szCs w:val="28"/>
                <w:lang w:eastAsia="en-US"/>
              </w:rPr>
            </w:pP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2.1. Комиссия осуществляет следующ</w:t>
            </w:r>
            <w:r w:rsidR="00F468BB">
              <w:rPr>
                <w:rFonts w:eastAsiaTheme="minorHAnsi"/>
                <w:sz w:val="28"/>
                <w:szCs w:val="28"/>
                <w:lang w:eastAsia="en-US"/>
              </w:rPr>
              <w:t>ую функцию</w:t>
            </w:r>
            <w:r>
              <w:rPr>
                <w:rFonts w:eastAsiaTheme="minorHAnsi"/>
                <w:sz w:val="28"/>
                <w:szCs w:val="28"/>
                <w:lang w:eastAsia="en-US"/>
              </w:rPr>
              <w:t>:</w:t>
            </w:r>
          </w:p>
          <w:p w:rsidR="00633240" w:rsidRDefault="00EF25D9"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w:t>
            </w:r>
            <w:r w:rsidR="00633240">
              <w:rPr>
                <w:rFonts w:eastAsiaTheme="minorHAnsi"/>
                <w:sz w:val="28"/>
                <w:szCs w:val="28"/>
                <w:lang w:eastAsia="en-US"/>
              </w:rPr>
              <w:t xml:space="preserve"> проведение выездов</w:t>
            </w:r>
            <w:r w:rsidR="00F468BB">
              <w:rPr>
                <w:rFonts w:eastAsiaTheme="minorHAnsi"/>
                <w:sz w:val="28"/>
                <w:szCs w:val="28"/>
                <w:lang w:eastAsia="en-US"/>
              </w:rPr>
              <w:t xml:space="preserve"> совместно с субъектами малого</w:t>
            </w:r>
            <w:r w:rsidR="00775CD4">
              <w:rPr>
                <w:rFonts w:eastAsiaTheme="minorHAnsi"/>
                <w:sz w:val="28"/>
                <w:szCs w:val="28"/>
                <w:lang w:eastAsia="en-US"/>
              </w:rPr>
              <w:t xml:space="preserve"> и среднего</w:t>
            </w:r>
            <w:r w:rsidR="00F468BB">
              <w:rPr>
                <w:rFonts w:eastAsiaTheme="minorHAnsi"/>
                <w:sz w:val="28"/>
                <w:szCs w:val="28"/>
                <w:lang w:eastAsia="en-US"/>
              </w:rPr>
              <w:t xml:space="preserve"> предпринимательства</w:t>
            </w:r>
            <w:r w:rsidR="00633240">
              <w:rPr>
                <w:rFonts w:eastAsiaTheme="minorHAnsi"/>
                <w:sz w:val="28"/>
                <w:szCs w:val="28"/>
                <w:lang w:eastAsia="en-US"/>
              </w:rPr>
              <w:t xml:space="preserve"> на место планируемой реализации проектов </w:t>
            </w:r>
            <w:r w:rsidR="00F468BB">
              <w:rPr>
                <w:rFonts w:eastAsiaTheme="minorHAnsi"/>
                <w:sz w:val="28"/>
                <w:szCs w:val="28"/>
                <w:lang w:eastAsia="en-US"/>
              </w:rPr>
              <w:t xml:space="preserve">бизнес-плана </w:t>
            </w:r>
            <w:r w:rsidR="00633240">
              <w:rPr>
                <w:rFonts w:eastAsiaTheme="minorHAnsi"/>
                <w:sz w:val="28"/>
                <w:szCs w:val="28"/>
                <w:lang w:eastAsia="en-US"/>
              </w:rPr>
              <w:t xml:space="preserve">для определения фактического наличия </w:t>
            </w:r>
            <w:r w:rsidR="00F468BB">
              <w:rPr>
                <w:rFonts w:eastAsiaTheme="minorHAnsi"/>
                <w:sz w:val="28"/>
                <w:szCs w:val="28"/>
                <w:lang w:eastAsia="en-US"/>
              </w:rPr>
              <w:t xml:space="preserve">недвижимого имущества, используемого для реализации проекта, </w:t>
            </w:r>
            <w:r w:rsidR="00633240">
              <w:rPr>
                <w:rFonts w:eastAsiaTheme="minorHAnsi"/>
                <w:sz w:val="28"/>
                <w:szCs w:val="28"/>
                <w:lang w:eastAsia="en-US"/>
              </w:rPr>
              <w:t>материальн</w:t>
            </w:r>
            <w:r w:rsidR="00F468BB">
              <w:rPr>
                <w:rFonts w:eastAsiaTheme="minorHAnsi"/>
                <w:sz w:val="28"/>
                <w:szCs w:val="28"/>
                <w:lang w:eastAsia="en-US"/>
              </w:rPr>
              <w:t>о-технических ресурсов</w:t>
            </w:r>
            <w:r w:rsidR="00633240">
              <w:rPr>
                <w:rFonts w:eastAsiaTheme="minorHAnsi"/>
                <w:sz w:val="28"/>
                <w:szCs w:val="28"/>
                <w:lang w:eastAsia="en-US"/>
              </w:rPr>
              <w:t xml:space="preserve">, заявленных ими в бизнес-плане с </w:t>
            </w:r>
            <w:r>
              <w:rPr>
                <w:rFonts w:eastAsiaTheme="minorHAnsi"/>
                <w:sz w:val="28"/>
                <w:szCs w:val="28"/>
                <w:lang w:eastAsia="en-US"/>
              </w:rPr>
              <w:t xml:space="preserve">последующим </w:t>
            </w:r>
            <w:r w:rsidR="00633240">
              <w:rPr>
                <w:rFonts w:eastAsiaTheme="minorHAnsi"/>
                <w:sz w:val="28"/>
                <w:szCs w:val="28"/>
                <w:lang w:eastAsia="en-US"/>
              </w:rPr>
              <w:t>с</w:t>
            </w:r>
            <w:r w:rsidR="00F468BB">
              <w:rPr>
                <w:rFonts w:eastAsiaTheme="minorHAnsi"/>
                <w:sz w:val="28"/>
                <w:szCs w:val="28"/>
                <w:lang w:eastAsia="en-US"/>
              </w:rPr>
              <w:t>оставлением актов обследования.</w:t>
            </w:r>
          </w:p>
          <w:p w:rsidR="00633240" w:rsidRDefault="00633240" w:rsidP="00633240">
            <w:pPr>
              <w:autoSpaceDE w:val="0"/>
              <w:autoSpaceDN w:val="0"/>
              <w:adjustRightInd w:val="0"/>
              <w:jc w:val="center"/>
              <w:outlineLvl w:val="0"/>
              <w:rPr>
                <w:rFonts w:eastAsiaTheme="minorHAnsi"/>
                <w:sz w:val="28"/>
                <w:szCs w:val="28"/>
                <w:lang w:eastAsia="en-US"/>
              </w:rPr>
            </w:pPr>
          </w:p>
          <w:p w:rsidR="00633240" w:rsidRDefault="00F468BB" w:rsidP="00633240">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t>3. Права К</w:t>
            </w:r>
            <w:r w:rsidR="00633240">
              <w:rPr>
                <w:rFonts w:eastAsiaTheme="minorHAnsi"/>
                <w:sz w:val="28"/>
                <w:szCs w:val="28"/>
                <w:lang w:eastAsia="en-US"/>
              </w:rPr>
              <w:t>омиссии</w:t>
            </w:r>
          </w:p>
          <w:p w:rsidR="00633240" w:rsidRDefault="00633240" w:rsidP="00633240">
            <w:pPr>
              <w:autoSpaceDE w:val="0"/>
              <w:autoSpaceDN w:val="0"/>
              <w:adjustRightInd w:val="0"/>
              <w:jc w:val="both"/>
              <w:rPr>
                <w:rFonts w:eastAsiaTheme="minorHAnsi"/>
                <w:sz w:val="28"/>
                <w:szCs w:val="28"/>
                <w:lang w:eastAsia="en-US"/>
              </w:rPr>
            </w:pP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3.1. Комиссия имеет право:</w:t>
            </w:r>
          </w:p>
          <w:p w:rsidR="00633240" w:rsidRDefault="00EF25D9"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633240">
              <w:rPr>
                <w:rFonts w:eastAsiaTheme="minorHAnsi"/>
                <w:sz w:val="28"/>
                <w:szCs w:val="28"/>
                <w:lang w:eastAsia="en-US"/>
              </w:rPr>
              <w:t xml:space="preserve">запрашивать в установленном порядке у </w:t>
            </w:r>
            <w:r w:rsidR="00F468BB">
              <w:rPr>
                <w:rFonts w:eastAsiaTheme="minorHAnsi"/>
                <w:sz w:val="28"/>
                <w:szCs w:val="28"/>
                <w:lang w:eastAsia="en-US"/>
              </w:rPr>
              <w:t>субъектов малого</w:t>
            </w:r>
            <w:r w:rsidR="00775CD4">
              <w:rPr>
                <w:rFonts w:eastAsiaTheme="minorHAnsi"/>
                <w:sz w:val="28"/>
                <w:szCs w:val="28"/>
                <w:lang w:eastAsia="en-US"/>
              </w:rPr>
              <w:t xml:space="preserve"> и среднего</w:t>
            </w:r>
            <w:r w:rsidR="00F468BB">
              <w:rPr>
                <w:rFonts w:eastAsiaTheme="minorHAnsi"/>
                <w:sz w:val="28"/>
                <w:szCs w:val="28"/>
                <w:lang w:eastAsia="en-US"/>
              </w:rPr>
              <w:t xml:space="preserve"> предпринимательства</w:t>
            </w:r>
            <w:r w:rsidR="00633240">
              <w:rPr>
                <w:rFonts w:eastAsiaTheme="minorHAnsi"/>
                <w:sz w:val="28"/>
                <w:szCs w:val="28"/>
                <w:lang w:eastAsia="en-US"/>
              </w:rPr>
              <w:t xml:space="preserve"> материалы и информацию по вопро</w:t>
            </w:r>
            <w:r w:rsidR="00F468BB">
              <w:rPr>
                <w:rFonts w:eastAsiaTheme="minorHAnsi"/>
                <w:sz w:val="28"/>
                <w:szCs w:val="28"/>
                <w:lang w:eastAsia="en-US"/>
              </w:rPr>
              <w:t>сам, отнесенным к компетенции К</w:t>
            </w:r>
            <w:r w:rsidR="00633240">
              <w:rPr>
                <w:rFonts w:eastAsiaTheme="minorHAnsi"/>
                <w:sz w:val="28"/>
                <w:szCs w:val="28"/>
                <w:lang w:eastAsia="en-US"/>
              </w:rPr>
              <w:t>омиссии;</w:t>
            </w:r>
          </w:p>
          <w:p w:rsidR="00633240" w:rsidRDefault="00EF25D9"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633240">
              <w:rPr>
                <w:rFonts w:eastAsiaTheme="minorHAnsi"/>
                <w:sz w:val="28"/>
                <w:szCs w:val="28"/>
                <w:lang w:eastAsia="en-US"/>
              </w:rPr>
              <w:t xml:space="preserve">приглашать на свои заседания </w:t>
            </w:r>
            <w:r w:rsidR="00F468BB">
              <w:rPr>
                <w:rFonts w:eastAsiaTheme="minorHAnsi"/>
                <w:sz w:val="28"/>
                <w:szCs w:val="28"/>
                <w:lang w:eastAsia="en-US"/>
              </w:rPr>
              <w:t>субъектов малого</w:t>
            </w:r>
            <w:r w:rsidR="00775CD4">
              <w:rPr>
                <w:rFonts w:eastAsiaTheme="minorHAnsi"/>
                <w:sz w:val="28"/>
                <w:szCs w:val="28"/>
                <w:lang w:eastAsia="en-US"/>
              </w:rPr>
              <w:t xml:space="preserve"> и среднего</w:t>
            </w:r>
            <w:r w:rsidR="00F468BB">
              <w:rPr>
                <w:rFonts w:eastAsiaTheme="minorHAnsi"/>
                <w:sz w:val="28"/>
                <w:szCs w:val="28"/>
                <w:lang w:eastAsia="en-US"/>
              </w:rPr>
              <w:t xml:space="preserve"> предпринимательства</w:t>
            </w:r>
            <w:r w:rsidR="00633240">
              <w:rPr>
                <w:rFonts w:eastAsiaTheme="minorHAnsi"/>
                <w:sz w:val="28"/>
                <w:szCs w:val="28"/>
                <w:lang w:eastAsia="en-US"/>
              </w:rPr>
              <w:t xml:space="preserve"> по вопр</w:t>
            </w:r>
            <w:r w:rsidR="007D556C">
              <w:rPr>
                <w:rFonts w:eastAsiaTheme="minorHAnsi"/>
                <w:sz w:val="28"/>
                <w:szCs w:val="28"/>
                <w:lang w:eastAsia="en-US"/>
              </w:rPr>
              <w:t>осам, отнесенных к компетенции К</w:t>
            </w:r>
            <w:r w:rsidR="00633240">
              <w:rPr>
                <w:rFonts w:eastAsiaTheme="minorHAnsi"/>
                <w:sz w:val="28"/>
                <w:szCs w:val="28"/>
                <w:lang w:eastAsia="en-US"/>
              </w:rPr>
              <w:t>омиссии, и принимать соответствующие решения.</w:t>
            </w:r>
          </w:p>
          <w:p w:rsidR="00633240" w:rsidRDefault="00633240" w:rsidP="00633240">
            <w:pPr>
              <w:autoSpaceDE w:val="0"/>
              <w:autoSpaceDN w:val="0"/>
              <w:adjustRightInd w:val="0"/>
              <w:jc w:val="both"/>
              <w:rPr>
                <w:rFonts w:eastAsiaTheme="minorHAnsi"/>
                <w:sz w:val="28"/>
                <w:szCs w:val="28"/>
                <w:lang w:eastAsia="en-US"/>
              </w:rPr>
            </w:pPr>
          </w:p>
          <w:p w:rsidR="00633240" w:rsidRDefault="007D556C" w:rsidP="00633240">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t>4. Регламент работы К</w:t>
            </w:r>
            <w:r w:rsidR="00633240">
              <w:rPr>
                <w:rFonts w:eastAsiaTheme="minorHAnsi"/>
                <w:sz w:val="28"/>
                <w:szCs w:val="28"/>
                <w:lang w:eastAsia="en-US"/>
              </w:rPr>
              <w:t>омиссии</w:t>
            </w:r>
          </w:p>
          <w:p w:rsidR="00633240" w:rsidRDefault="00633240" w:rsidP="00633240">
            <w:pPr>
              <w:autoSpaceDE w:val="0"/>
              <w:autoSpaceDN w:val="0"/>
              <w:adjustRightInd w:val="0"/>
              <w:jc w:val="both"/>
              <w:rPr>
                <w:rFonts w:eastAsiaTheme="minorHAnsi"/>
                <w:sz w:val="28"/>
                <w:szCs w:val="28"/>
                <w:lang w:eastAsia="en-US"/>
              </w:rPr>
            </w:pP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4.1. Решение </w:t>
            </w:r>
            <w:r w:rsidR="007D556C">
              <w:rPr>
                <w:rFonts w:eastAsiaTheme="minorHAnsi"/>
                <w:sz w:val="28"/>
                <w:szCs w:val="28"/>
                <w:lang w:eastAsia="en-US"/>
              </w:rPr>
              <w:t xml:space="preserve">Комиссии </w:t>
            </w:r>
            <w:r>
              <w:rPr>
                <w:rFonts w:eastAsiaTheme="minorHAnsi"/>
                <w:sz w:val="28"/>
                <w:szCs w:val="28"/>
                <w:lang w:eastAsia="en-US"/>
              </w:rPr>
              <w:t xml:space="preserve">о </w:t>
            </w:r>
            <w:r w:rsidR="007D556C">
              <w:rPr>
                <w:rFonts w:eastAsiaTheme="minorHAnsi"/>
                <w:sz w:val="28"/>
                <w:szCs w:val="28"/>
                <w:lang w:eastAsia="en-US"/>
              </w:rPr>
              <w:t>выезде совместно с субъектами малого</w:t>
            </w:r>
            <w:r w:rsidR="00775CD4">
              <w:rPr>
                <w:rFonts w:eastAsiaTheme="minorHAnsi"/>
                <w:sz w:val="28"/>
                <w:szCs w:val="28"/>
                <w:lang w:eastAsia="en-US"/>
              </w:rPr>
              <w:t xml:space="preserve"> и среднего</w:t>
            </w:r>
            <w:r w:rsidR="007D556C">
              <w:rPr>
                <w:rFonts w:eastAsiaTheme="minorHAnsi"/>
                <w:sz w:val="28"/>
                <w:szCs w:val="28"/>
                <w:lang w:eastAsia="en-US"/>
              </w:rPr>
              <w:t xml:space="preserve"> предпринимательства на место планируемой реализации проектов бизнес-плана для определения фактического наличия недвижимого имущества, используемого для реализации проекта, материально-технических ресурсов, заявленных ими в бизнес-плане</w:t>
            </w:r>
            <w:r w:rsidR="00EF25D9">
              <w:rPr>
                <w:rFonts w:eastAsiaTheme="minorHAnsi"/>
                <w:sz w:val="28"/>
                <w:szCs w:val="28"/>
                <w:lang w:eastAsia="en-US"/>
              </w:rPr>
              <w:t xml:space="preserve"> (далее – Выезд) </w:t>
            </w:r>
            <w:r w:rsidR="007D556C">
              <w:rPr>
                <w:rFonts w:eastAsiaTheme="minorHAnsi"/>
                <w:sz w:val="28"/>
                <w:szCs w:val="28"/>
                <w:lang w:eastAsia="en-US"/>
              </w:rPr>
              <w:t xml:space="preserve"> принимается председателем К</w:t>
            </w:r>
            <w:r>
              <w:rPr>
                <w:rFonts w:eastAsiaTheme="minorHAnsi"/>
                <w:sz w:val="28"/>
                <w:szCs w:val="28"/>
                <w:lang w:eastAsia="en-US"/>
              </w:rPr>
              <w:t>омиссии.</w:t>
            </w:r>
          </w:p>
          <w:p w:rsidR="007D556C" w:rsidRDefault="007D556C" w:rsidP="00633240">
            <w:pPr>
              <w:autoSpaceDE w:val="0"/>
              <w:autoSpaceDN w:val="0"/>
              <w:adjustRightInd w:val="0"/>
              <w:ind w:firstLine="540"/>
              <w:jc w:val="both"/>
              <w:rPr>
                <w:sz w:val="28"/>
                <w:szCs w:val="28"/>
              </w:rPr>
            </w:pPr>
            <w:r>
              <w:rPr>
                <w:sz w:val="28"/>
                <w:szCs w:val="28"/>
              </w:rPr>
              <w:t xml:space="preserve">4.2. Если председатель </w:t>
            </w:r>
            <w:r>
              <w:rPr>
                <w:rFonts w:eastAsiaTheme="minorHAnsi"/>
                <w:sz w:val="28"/>
                <w:szCs w:val="28"/>
                <w:lang w:eastAsia="en-US"/>
              </w:rPr>
              <w:t>Комиссии</w:t>
            </w:r>
            <w:r>
              <w:rPr>
                <w:sz w:val="28"/>
                <w:szCs w:val="28"/>
              </w:rPr>
              <w:t xml:space="preserve"> временно отсутствует, его функции временно исполняет один из членов Комиссии, назначаемый простым голосованием.</w:t>
            </w: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7D556C">
              <w:rPr>
                <w:rFonts w:eastAsiaTheme="minorHAnsi"/>
                <w:sz w:val="28"/>
                <w:szCs w:val="28"/>
                <w:lang w:eastAsia="en-US"/>
              </w:rPr>
              <w:t>3. Выезды К</w:t>
            </w:r>
            <w:r>
              <w:rPr>
                <w:rFonts w:eastAsiaTheme="minorHAnsi"/>
                <w:sz w:val="28"/>
                <w:szCs w:val="28"/>
                <w:lang w:eastAsia="en-US"/>
              </w:rPr>
              <w:t>омиссии проводятся по мере поступления заявок от субъектов малого</w:t>
            </w:r>
            <w:r w:rsidR="00775CD4">
              <w:rPr>
                <w:rFonts w:eastAsiaTheme="minorHAnsi"/>
                <w:sz w:val="28"/>
                <w:szCs w:val="28"/>
                <w:lang w:eastAsia="en-US"/>
              </w:rPr>
              <w:t xml:space="preserve"> и среднего</w:t>
            </w:r>
            <w:r>
              <w:rPr>
                <w:rFonts w:eastAsiaTheme="minorHAnsi"/>
                <w:sz w:val="28"/>
                <w:szCs w:val="28"/>
                <w:lang w:eastAsia="en-US"/>
              </w:rPr>
              <w:t xml:space="preserve"> предпринимательства или по указанию предс</w:t>
            </w:r>
            <w:r w:rsidR="007D556C">
              <w:rPr>
                <w:rFonts w:eastAsiaTheme="minorHAnsi"/>
                <w:sz w:val="28"/>
                <w:szCs w:val="28"/>
                <w:lang w:eastAsia="en-US"/>
              </w:rPr>
              <w:t>едателя К</w:t>
            </w:r>
            <w:r>
              <w:rPr>
                <w:rFonts w:eastAsiaTheme="minorHAnsi"/>
                <w:sz w:val="28"/>
                <w:szCs w:val="28"/>
                <w:lang w:eastAsia="en-US"/>
              </w:rPr>
              <w:t>омиссии.</w:t>
            </w: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EF25D9">
              <w:rPr>
                <w:rFonts w:eastAsiaTheme="minorHAnsi"/>
                <w:sz w:val="28"/>
                <w:szCs w:val="28"/>
                <w:lang w:eastAsia="en-US"/>
              </w:rPr>
              <w:t>4</w:t>
            </w:r>
            <w:r>
              <w:rPr>
                <w:rFonts w:eastAsiaTheme="minorHAnsi"/>
                <w:sz w:val="28"/>
                <w:szCs w:val="28"/>
                <w:lang w:eastAsia="en-US"/>
              </w:rPr>
              <w:t xml:space="preserve">. </w:t>
            </w:r>
            <w:r w:rsidR="007D556C">
              <w:rPr>
                <w:rFonts w:eastAsiaTheme="minorHAnsi"/>
                <w:sz w:val="28"/>
                <w:szCs w:val="28"/>
                <w:lang w:eastAsia="en-US"/>
              </w:rPr>
              <w:t>Выезд К</w:t>
            </w:r>
            <w:r>
              <w:rPr>
                <w:rFonts w:eastAsiaTheme="minorHAnsi"/>
                <w:sz w:val="28"/>
                <w:szCs w:val="28"/>
                <w:lang w:eastAsia="en-US"/>
              </w:rPr>
              <w:t>омиссии считается правомочным, если на нем присутствует более половины ее членов.</w:t>
            </w:r>
          </w:p>
          <w:p w:rsidR="00633240" w:rsidRDefault="00633240"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EF25D9">
              <w:rPr>
                <w:rFonts w:eastAsiaTheme="minorHAnsi"/>
                <w:sz w:val="28"/>
                <w:szCs w:val="28"/>
                <w:lang w:eastAsia="en-US"/>
              </w:rPr>
              <w:t>5</w:t>
            </w:r>
            <w:r>
              <w:rPr>
                <w:rFonts w:eastAsiaTheme="minorHAnsi"/>
                <w:sz w:val="28"/>
                <w:szCs w:val="28"/>
                <w:lang w:eastAsia="en-US"/>
              </w:rPr>
              <w:t xml:space="preserve">. Председатель </w:t>
            </w:r>
            <w:r w:rsidR="007D556C">
              <w:rPr>
                <w:rFonts w:eastAsiaTheme="minorHAnsi"/>
                <w:sz w:val="28"/>
                <w:szCs w:val="28"/>
                <w:lang w:eastAsia="en-US"/>
              </w:rPr>
              <w:t>Комиссии организует работу К</w:t>
            </w:r>
            <w:r>
              <w:rPr>
                <w:rFonts w:eastAsiaTheme="minorHAnsi"/>
                <w:sz w:val="28"/>
                <w:szCs w:val="28"/>
                <w:lang w:eastAsia="en-US"/>
              </w:rPr>
              <w:t>омиссии, распределяет обязанности между ее членами.</w:t>
            </w:r>
          </w:p>
          <w:p w:rsidR="00633240" w:rsidRDefault="007D556C"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EF25D9">
              <w:rPr>
                <w:rFonts w:eastAsiaTheme="minorHAnsi"/>
                <w:sz w:val="28"/>
                <w:szCs w:val="28"/>
                <w:lang w:eastAsia="en-US"/>
              </w:rPr>
              <w:t>6</w:t>
            </w:r>
            <w:r>
              <w:rPr>
                <w:rFonts w:eastAsiaTheme="minorHAnsi"/>
                <w:sz w:val="28"/>
                <w:szCs w:val="28"/>
                <w:lang w:eastAsia="en-US"/>
              </w:rPr>
              <w:t xml:space="preserve">. </w:t>
            </w:r>
            <w:r w:rsidR="00633240">
              <w:rPr>
                <w:rFonts w:eastAsiaTheme="minorHAnsi"/>
                <w:sz w:val="28"/>
                <w:szCs w:val="28"/>
                <w:lang w:eastAsia="en-US"/>
              </w:rPr>
              <w:t xml:space="preserve">Подготовку материалов к </w:t>
            </w:r>
            <w:r>
              <w:rPr>
                <w:rFonts w:eastAsiaTheme="minorHAnsi"/>
                <w:sz w:val="28"/>
                <w:szCs w:val="28"/>
                <w:lang w:eastAsia="en-US"/>
              </w:rPr>
              <w:t>Выезду К</w:t>
            </w:r>
            <w:r w:rsidR="00633240">
              <w:rPr>
                <w:rFonts w:eastAsiaTheme="minorHAnsi"/>
                <w:sz w:val="28"/>
                <w:szCs w:val="28"/>
                <w:lang w:eastAsia="en-US"/>
              </w:rPr>
              <w:t>омиссии осущес</w:t>
            </w:r>
            <w:r>
              <w:rPr>
                <w:rFonts w:eastAsiaTheme="minorHAnsi"/>
                <w:sz w:val="28"/>
                <w:szCs w:val="28"/>
                <w:lang w:eastAsia="en-US"/>
              </w:rPr>
              <w:t>твляет ответственный секретарь К</w:t>
            </w:r>
            <w:r w:rsidR="00633240">
              <w:rPr>
                <w:rFonts w:eastAsiaTheme="minorHAnsi"/>
                <w:sz w:val="28"/>
                <w:szCs w:val="28"/>
                <w:lang w:eastAsia="en-US"/>
              </w:rPr>
              <w:t>омиссии.</w:t>
            </w:r>
          </w:p>
          <w:p w:rsidR="00633240" w:rsidRDefault="007D556C" w:rsidP="00633240">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w:t>
            </w:r>
            <w:r w:rsidR="00EF25D9">
              <w:rPr>
                <w:rFonts w:eastAsiaTheme="minorHAnsi"/>
                <w:sz w:val="28"/>
                <w:szCs w:val="28"/>
                <w:lang w:eastAsia="en-US"/>
              </w:rPr>
              <w:t>7</w:t>
            </w:r>
            <w:r>
              <w:rPr>
                <w:rFonts w:eastAsiaTheme="minorHAnsi"/>
                <w:sz w:val="28"/>
                <w:szCs w:val="28"/>
                <w:lang w:eastAsia="en-US"/>
              </w:rPr>
              <w:t xml:space="preserve">. После проведения Выезда секретарь Комиссии составляет акт обследования согласно приложению № 3 к Порядку предоставления грантов начинающим субъектам малого </w:t>
            </w:r>
            <w:r w:rsidR="00775CD4">
              <w:rPr>
                <w:rFonts w:eastAsiaTheme="minorHAnsi"/>
                <w:sz w:val="28"/>
                <w:szCs w:val="28"/>
                <w:lang w:eastAsia="en-US"/>
              </w:rPr>
              <w:t xml:space="preserve">и среднего </w:t>
            </w:r>
            <w:r>
              <w:rPr>
                <w:rFonts w:eastAsiaTheme="minorHAnsi"/>
                <w:sz w:val="28"/>
                <w:szCs w:val="28"/>
                <w:lang w:eastAsia="en-US"/>
              </w:rPr>
              <w:t>предпринимательства на создание и развитие собственного бизнеса</w:t>
            </w:r>
            <w:r w:rsidR="003B5E29">
              <w:rPr>
                <w:rFonts w:eastAsiaTheme="minorHAnsi"/>
                <w:sz w:val="28"/>
                <w:szCs w:val="28"/>
                <w:lang w:eastAsia="en-US"/>
              </w:rPr>
              <w:t xml:space="preserve"> (далее -  акт обследования)</w:t>
            </w:r>
            <w:r w:rsidR="00633240">
              <w:rPr>
                <w:rFonts w:eastAsiaTheme="minorHAnsi"/>
                <w:sz w:val="28"/>
                <w:szCs w:val="28"/>
                <w:lang w:eastAsia="en-US"/>
              </w:rPr>
              <w:t xml:space="preserve">, который подписывается </w:t>
            </w:r>
            <w:r w:rsidR="00EF25D9">
              <w:rPr>
                <w:rFonts w:eastAsiaTheme="minorHAnsi"/>
                <w:sz w:val="28"/>
                <w:szCs w:val="28"/>
                <w:lang w:eastAsia="en-US"/>
              </w:rPr>
              <w:t>всеми членами Комиссии, присутствующими на Выезде</w:t>
            </w:r>
            <w:r w:rsidR="00633240">
              <w:rPr>
                <w:rFonts w:eastAsiaTheme="minorHAnsi"/>
                <w:sz w:val="28"/>
                <w:szCs w:val="28"/>
                <w:lang w:eastAsia="en-US"/>
              </w:rPr>
              <w:t>.</w:t>
            </w:r>
          </w:p>
          <w:p w:rsidR="00633240" w:rsidRDefault="00B26464" w:rsidP="003B5E29">
            <w:pPr>
              <w:ind w:firstLine="602"/>
              <w:jc w:val="both"/>
              <w:rPr>
                <w:sz w:val="28"/>
                <w:szCs w:val="28"/>
              </w:rPr>
            </w:pPr>
            <w:r>
              <w:rPr>
                <w:sz w:val="28"/>
                <w:szCs w:val="28"/>
              </w:rPr>
              <w:t xml:space="preserve">4.8. Учет и хранение актов </w:t>
            </w:r>
            <w:proofErr w:type="gramStart"/>
            <w:r>
              <w:rPr>
                <w:sz w:val="28"/>
                <w:szCs w:val="28"/>
              </w:rPr>
              <w:t>обследования</w:t>
            </w:r>
            <w:proofErr w:type="gramEnd"/>
            <w:r w:rsidR="003B5E29">
              <w:rPr>
                <w:sz w:val="28"/>
                <w:szCs w:val="28"/>
              </w:rPr>
              <w:t xml:space="preserve"> и материалы к ним осуществляет секретарь Комиссии 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w:t>
            </w: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B26464" w:rsidRDefault="00B26464" w:rsidP="00B26464">
            <w:pPr>
              <w:jc w:val="both"/>
              <w:rPr>
                <w:sz w:val="28"/>
                <w:szCs w:val="28"/>
              </w:rPr>
            </w:pPr>
            <w:r>
              <w:rPr>
                <w:sz w:val="28"/>
                <w:szCs w:val="28"/>
              </w:rPr>
              <w:t>Начальник отдела перспективного</w:t>
            </w:r>
          </w:p>
          <w:p w:rsidR="00B26464" w:rsidRDefault="00B26464" w:rsidP="00B26464">
            <w:pPr>
              <w:jc w:val="both"/>
              <w:rPr>
                <w:sz w:val="28"/>
                <w:szCs w:val="28"/>
              </w:rPr>
            </w:pPr>
            <w:r>
              <w:rPr>
                <w:sz w:val="28"/>
                <w:szCs w:val="28"/>
              </w:rPr>
              <w:t xml:space="preserve">развития и экономического мониторинга                                      Ю.В. </w:t>
            </w:r>
            <w:proofErr w:type="spellStart"/>
            <w:r>
              <w:rPr>
                <w:sz w:val="28"/>
                <w:szCs w:val="28"/>
              </w:rPr>
              <w:t>Китова</w:t>
            </w:r>
            <w:proofErr w:type="spellEnd"/>
          </w:p>
          <w:p w:rsidR="00B26464" w:rsidRDefault="00B26464" w:rsidP="00B26464">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EF25D9" w:rsidRDefault="00EF25D9" w:rsidP="00EF25D9">
            <w:pPr>
              <w:ind w:firstLine="709"/>
              <w:jc w:val="both"/>
              <w:rPr>
                <w:sz w:val="28"/>
                <w:szCs w:val="28"/>
              </w:rPr>
            </w:pPr>
          </w:p>
          <w:p w:rsidR="00757BDA" w:rsidRDefault="00EA42A3" w:rsidP="00633240">
            <w:pPr>
              <w:ind w:left="-5779"/>
              <w:jc w:val="both"/>
              <w:outlineLvl w:val="0"/>
              <w:rPr>
                <w:sz w:val="28"/>
                <w:szCs w:val="28"/>
              </w:rPr>
            </w:pPr>
            <w:proofErr w:type="spellStart"/>
            <w:r>
              <w:rPr>
                <w:sz w:val="28"/>
                <w:szCs w:val="28"/>
              </w:rPr>
              <w:lastRenderedPageBreak/>
              <w:t>риложение</w:t>
            </w:r>
            <w:proofErr w:type="spellEnd"/>
            <w:r>
              <w:rPr>
                <w:sz w:val="28"/>
                <w:szCs w:val="28"/>
              </w:rPr>
              <w:t xml:space="preserve"> № 4 </w:t>
            </w:r>
          </w:p>
          <w:p w:rsidR="00633240" w:rsidRDefault="00633240" w:rsidP="00633240">
            <w:pPr>
              <w:ind w:left="5138"/>
              <w:jc w:val="both"/>
              <w:outlineLvl w:val="0"/>
              <w:rPr>
                <w:sz w:val="28"/>
                <w:szCs w:val="28"/>
              </w:rPr>
            </w:pPr>
            <w:r>
              <w:rPr>
                <w:sz w:val="28"/>
                <w:szCs w:val="28"/>
              </w:rPr>
              <w:t>Приложение № 5</w:t>
            </w:r>
          </w:p>
          <w:p w:rsidR="00785F31" w:rsidRDefault="00EA42A3" w:rsidP="00633240">
            <w:pPr>
              <w:ind w:left="5138"/>
              <w:jc w:val="both"/>
              <w:outlineLvl w:val="0"/>
              <w:rPr>
                <w:sz w:val="28"/>
                <w:szCs w:val="28"/>
              </w:rPr>
            </w:pPr>
            <w:r>
              <w:rPr>
                <w:sz w:val="28"/>
                <w:szCs w:val="28"/>
              </w:rPr>
              <w:t xml:space="preserve">к постановлению администрации муниципального образования город Новотроицк </w:t>
            </w:r>
          </w:p>
          <w:p w:rsidR="00EA42A3" w:rsidRDefault="00785F31" w:rsidP="00633240">
            <w:pPr>
              <w:ind w:left="5138"/>
              <w:jc w:val="both"/>
              <w:outlineLvl w:val="0"/>
              <w:rPr>
                <w:sz w:val="28"/>
                <w:szCs w:val="28"/>
              </w:rPr>
            </w:pPr>
            <w:r>
              <w:rPr>
                <w:sz w:val="28"/>
                <w:szCs w:val="28"/>
              </w:rPr>
              <w:t>от 18.05.2015  № 794-п</w:t>
            </w:r>
          </w:p>
        </w:tc>
      </w:tr>
    </w:tbl>
    <w:p w:rsidR="00EA42A3" w:rsidRDefault="00EA42A3" w:rsidP="00D31728">
      <w:pPr>
        <w:ind w:left="5387" w:right="-286"/>
        <w:jc w:val="both"/>
        <w:outlineLvl w:val="0"/>
        <w:rPr>
          <w:sz w:val="28"/>
          <w:szCs w:val="28"/>
        </w:rPr>
      </w:pPr>
    </w:p>
    <w:p w:rsidR="00EA42A3" w:rsidRDefault="00EA42A3" w:rsidP="00D31728">
      <w:pPr>
        <w:ind w:left="5387" w:right="-286"/>
        <w:jc w:val="both"/>
        <w:outlineLvl w:val="0"/>
        <w:rPr>
          <w:sz w:val="28"/>
          <w:szCs w:val="28"/>
        </w:rPr>
      </w:pPr>
    </w:p>
    <w:p w:rsidR="00471789" w:rsidRPr="00E765F9" w:rsidRDefault="00471789" w:rsidP="00471789">
      <w:pPr>
        <w:pStyle w:val="ConsPlusTitle"/>
        <w:widowControl/>
        <w:jc w:val="center"/>
        <w:rPr>
          <w:b w:val="0"/>
          <w:bCs w:val="0"/>
          <w:sz w:val="28"/>
          <w:szCs w:val="28"/>
        </w:rPr>
      </w:pPr>
      <w:r>
        <w:rPr>
          <w:b w:val="0"/>
          <w:bCs w:val="0"/>
          <w:sz w:val="28"/>
          <w:szCs w:val="28"/>
        </w:rPr>
        <w:t xml:space="preserve">СОСТАВ </w:t>
      </w:r>
    </w:p>
    <w:p w:rsidR="00471789" w:rsidRDefault="00471789" w:rsidP="00471789">
      <w:pPr>
        <w:jc w:val="center"/>
        <w:rPr>
          <w:sz w:val="28"/>
          <w:szCs w:val="28"/>
        </w:rPr>
      </w:pPr>
      <w:r>
        <w:rPr>
          <w:sz w:val="28"/>
          <w:szCs w:val="28"/>
        </w:rPr>
        <w:t xml:space="preserve"> Комиссии по обследованию места реализации проекта бизнес-плана,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w:t>
      </w:r>
    </w:p>
    <w:p w:rsidR="00471789" w:rsidRDefault="00471789" w:rsidP="00471789">
      <w:pPr>
        <w:jc w:val="center"/>
        <w:rPr>
          <w:sz w:val="28"/>
          <w:szCs w:val="28"/>
        </w:rPr>
      </w:pPr>
    </w:p>
    <w:p w:rsidR="00471789" w:rsidRDefault="00471789" w:rsidP="00471789">
      <w:pPr>
        <w:rPr>
          <w:sz w:val="28"/>
          <w:szCs w:val="28"/>
        </w:rPr>
      </w:pPr>
      <w:r>
        <w:rPr>
          <w:sz w:val="28"/>
          <w:szCs w:val="28"/>
        </w:rPr>
        <w:t>Председатель Комиссии:</w:t>
      </w:r>
    </w:p>
    <w:p w:rsidR="00471789" w:rsidRDefault="00471789" w:rsidP="00471789">
      <w:pPr>
        <w:rPr>
          <w:sz w:val="28"/>
          <w:szCs w:val="28"/>
        </w:rPr>
      </w:pPr>
    </w:p>
    <w:p w:rsidR="00471789" w:rsidRDefault="00471789" w:rsidP="00610821">
      <w:pPr>
        <w:tabs>
          <w:tab w:val="left" w:pos="2127"/>
          <w:tab w:val="left" w:pos="2835"/>
        </w:tabs>
        <w:ind w:left="2835" w:hanging="2552"/>
        <w:jc w:val="both"/>
        <w:rPr>
          <w:sz w:val="28"/>
          <w:szCs w:val="28"/>
        </w:rPr>
      </w:pPr>
      <w:proofErr w:type="spellStart"/>
      <w:r>
        <w:rPr>
          <w:sz w:val="28"/>
          <w:szCs w:val="28"/>
        </w:rPr>
        <w:t>Китова</w:t>
      </w:r>
      <w:proofErr w:type="spellEnd"/>
      <w:r>
        <w:rPr>
          <w:sz w:val="28"/>
          <w:szCs w:val="28"/>
        </w:rPr>
        <w:t xml:space="preserve"> Ю.В.</w:t>
      </w:r>
      <w:r>
        <w:rPr>
          <w:sz w:val="28"/>
          <w:szCs w:val="28"/>
        </w:rPr>
        <w:tab/>
      </w:r>
      <w:r w:rsidR="00610821">
        <w:rPr>
          <w:sz w:val="28"/>
          <w:szCs w:val="28"/>
        </w:rPr>
        <w:t xml:space="preserve">      </w:t>
      </w:r>
      <w:r>
        <w:rPr>
          <w:sz w:val="28"/>
          <w:szCs w:val="28"/>
        </w:rPr>
        <w:t>-</w:t>
      </w:r>
      <w:r w:rsidR="00610821">
        <w:rPr>
          <w:sz w:val="28"/>
          <w:szCs w:val="28"/>
        </w:rPr>
        <w:t xml:space="preserve"> </w:t>
      </w:r>
      <w:r>
        <w:rPr>
          <w:sz w:val="28"/>
          <w:szCs w:val="28"/>
        </w:rPr>
        <w:t>начальник отдела перспективного развития и        экономического мониторинга администрации муниципального образования город Новотроицк.</w:t>
      </w:r>
    </w:p>
    <w:p w:rsidR="00471789" w:rsidRDefault="00471789" w:rsidP="00471789">
      <w:pPr>
        <w:tabs>
          <w:tab w:val="left" w:pos="2127"/>
          <w:tab w:val="left" w:pos="2410"/>
        </w:tabs>
        <w:ind w:left="2410" w:hanging="2410"/>
        <w:jc w:val="both"/>
        <w:rPr>
          <w:sz w:val="28"/>
          <w:szCs w:val="28"/>
        </w:rPr>
      </w:pPr>
    </w:p>
    <w:p w:rsidR="00471789" w:rsidRDefault="00471789" w:rsidP="00471789">
      <w:pPr>
        <w:jc w:val="both"/>
        <w:rPr>
          <w:sz w:val="28"/>
          <w:szCs w:val="28"/>
        </w:rPr>
      </w:pPr>
      <w:r>
        <w:rPr>
          <w:sz w:val="28"/>
          <w:szCs w:val="28"/>
        </w:rPr>
        <w:t>Секретарь Комиссии:</w:t>
      </w:r>
    </w:p>
    <w:p w:rsidR="00471789" w:rsidRDefault="00471789" w:rsidP="00471789">
      <w:pPr>
        <w:jc w:val="both"/>
        <w:rPr>
          <w:sz w:val="28"/>
          <w:szCs w:val="28"/>
        </w:rPr>
      </w:pPr>
    </w:p>
    <w:p w:rsidR="00471789" w:rsidRDefault="00471789" w:rsidP="00610821">
      <w:pPr>
        <w:tabs>
          <w:tab w:val="left" w:pos="2127"/>
          <w:tab w:val="left" w:pos="2835"/>
        </w:tabs>
        <w:ind w:left="2835" w:hanging="2835"/>
        <w:jc w:val="both"/>
        <w:rPr>
          <w:sz w:val="28"/>
          <w:szCs w:val="28"/>
        </w:rPr>
      </w:pPr>
      <w:r>
        <w:rPr>
          <w:sz w:val="28"/>
          <w:szCs w:val="28"/>
        </w:rPr>
        <w:t>Маркова Н.А.</w:t>
      </w:r>
      <w:r>
        <w:rPr>
          <w:sz w:val="28"/>
          <w:szCs w:val="28"/>
        </w:rPr>
        <w:tab/>
      </w:r>
      <w:r w:rsidR="00610821">
        <w:rPr>
          <w:sz w:val="28"/>
          <w:szCs w:val="28"/>
        </w:rPr>
        <w:t xml:space="preserve">       </w:t>
      </w:r>
      <w:r>
        <w:rPr>
          <w:sz w:val="28"/>
          <w:szCs w:val="28"/>
        </w:rPr>
        <w:t>-  ведущий специалист отдела перспективного развития и   экономического мониторинга администрации муниципального образования город Новотроицк.</w:t>
      </w:r>
    </w:p>
    <w:p w:rsidR="00471789" w:rsidRDefault="00471789" w:rsidP="00471789">
      <w:pPr>
        <w:jc w:val="both"/>
        <w:rPr>
          <w:sz w:val="28"/>
          <w:szCs w:val="28"/>
        </w:rPr>
      </w:pPr>
    </w:p>
    <w:p w:rsidR="00471789" w:rsidRDefault="00471789" w:rsidP="00471789">
      <w:pPr>
        <w:jc w:val="both"/>
        <w:rPr>
          <w:sz w:val="28"/>
          <w:szCs w:val="28"/>
        </w:rPr>
      </w:pPr>
      <w:r>
        <w:rPr>
          <w:sz w:val="28"/>
          <w:szCs w:val="28"/>
        </w:rPr>
        <w:t>Члены Комиссии:</w:t>
      </w:r>
    </w:p>
    <w:p w:rsidR="00471789" w:rsidRDefault="00471789" w:rsidP="00471789">
      <w:pPr>
        <w:jc w:val="both"/>
        <w:rPr>
          <w:sz w:val="28"/>
          <w:szCs w:val="28"/>
        </w:rPr>
      </w:pPr>
    </w:p>
    <w:p w:rsidR="00471789" w:rsidRDefault="003B5E29" w:rsidP="003B5E29">
      <w:pPr>
        <w:tabs>
          <w:tab w:val="left" w:pos="2127"/>
        </w:tabs>
        <w:ind w:left="2835" w:hanging="2835"/>
        <w:jc w:val="both"/>
        <w:rPr>
          <w:sz w:val="28"/>
          <w:szCs w:val="28"/>
        </w:rPr>
      </w:pPr>
      <w:proofErr w:type="spellStart"/>
      <w:r>
        <w:rPr>
          <w:sz w:val="28"/>
          <w:szCs w:val="28"/>
        </w:rPr>
        <w:t>Молощенко</w:t>
      </w:r>
      <w:proofErr w:type="spellEnd"/>
      <w:r>
        <w:rPr>
          <w:sz w:val="28"/>
          <w:szCs w:val="28"/>
        </w:rPr>
        <w:t xml:space="preserve"> О.С. </w:t>
      </w:r>
      <w:r w:rsidR="00610821">
        <w:rPr>
          <w:sz w:val="28"/>
          <w:szCs w:val="28"/>
        </w:rPr>
        <w:t xml:space="preserve">      </w:t>
      </w:r>
      <w:r>
        <w:rPr>
          <w:sz w:val="28"/>
          <w:szCs w:val="28"/>
        </w:rPr>
        <w:t>-</w:t>
      </w:r>
      <w:r>
        <w:rPr>
          <w:sz w:val="28"/>
          <w:szCs w:val="28"/>
        </w:rPr>
        <w:tab/>
      </w:r>
      <w:r w:rsidR="00471789">
        <w:rPr>
          <w:sz w:val="28"/>
          <w:szCs w:val="28"/>
        </w:rPr>
        <w:t>директор Фонда поддержки малого и среднего</w:t>
      </w:r>
    </w:p>
    <w:p w:rsidR="00471789" w:rsidRDefault="00471789" w:rsidP="003B5E29">
      <w:pPr>
        <w:ind w:left="2835"/>
        <w:jc w:val="both"/>
        <w:rPr>
          <w:sz w:val="28"/>
          <w:szCs w:val="28"/>
        </w:rPr>
      </w:pPr>
      <w:r>
        <w:rPr>
          <w:sz w:val="28"/>
          <w:szCs w:val="28"/>
        </w:rPr>
        <w:t>предпринимательства муниципального образования город Новотроицк;</w:t>
      </w:r>
    </w:p>
    <w:p w:rsidR="00471789" w:rsidRDefault="00471789" w:rsidP="00471789">
      <w:pPr>
        <w:ind w:left="2410"/>
        <w:jc w:val="both"/>
        <w:rPr>
          <w:sz w:val="28"/>
          <w:szCs w:val="28"/>
        </w:rPr>
      </w:pPr>
    </w:p>
    <w:p w:rsidR="00471789" w:rsidRDefault="00471789" w:rsidP="003B5E29">
      <w:pPr>
        <w:tabs>
          <w:tab w:val="left" w:pos="1985"/>
        </w:tabs>
        <w:ind w:left="2835" w:hanging="2835"/>
        <w:jc w:val="both"/>
        <w:rPr>
          <w:sz w:val="28"/>
          <w:szCs w:val="28"/>
        </w:rPr>
      </w:pPr>
      <w:r>
        <w:rPr>
          <w:sz w:val="28"/>
          <w:szCs w:val="28"/>
        </w:rPr>
        <w:t xml:space="preserve">Грачева В.Ю.       </w:t>
      </w:r>
      <w:r w:rsidR="003B5E29">
        <w:rPr>
          <w:sz w:val="28"/>
          <w:szCs w:val="28"/>
        </w:rPr>
        <w:t xml:space="preserve">     </w:t>
      </w:r>
      <w:r>
        <w:rPr>
          <w:sz w:val="28"/>
          <w:szCs w:val="28"/>
        </w:rPr>
        <w:t>-</w:t>
      </w:r>
      <w:r>
        <w:rPr>
          <w:sz w:val="28"/>
          <w:szCs w:val="28"/>
        </w:rPr>
        <w:tab/>
        <w:t>начальник отдела потребительского рынка и услуг                    администрации муниципального образования город                    Новотроицк;</w:t>
      </w:r>
    </w:p>
    <w:p w:rsidR="00471789" w:rsidRDefault="00471789" w:rsidP="00471789">
      <w:pPr>
        <w:ind w:left="2410" w:hanging="2410"/>
        <w:jc w:val="both"/>
        <w:rPr>
          <w:sz w:val="28"/>
          <w:szCs w:val="28"/>
        </w:rPr>
      </w:pPr>
    </w:p>
    <w:p w:rsidR="00471789" w:rsidRDefault="003B5E29" w:rsidP="003B5E29">
      <w:pPr>
        <w:tabs>
          <w:tab w:val="left" w:pos="1418"/>
          <w:tab w:val="left" w:pos="2835"/>
        </w:tabs>
        <w:ind w:left="2835" w:hanging="2835"/>
        <w:jc w:val="both"/>
        <w:rPr>
          <w:sz w:val="28"/>
          <w:szCs w:val="28"/>
        </w:rPr>
      </w:pPr>
      <w:r>
        <w:rPr>
          <w:sz w:val="28"/>
          <w:szCs w:val="28"/>
        </w:rPr>
        <w:t xml:space="preserve">Денисова С.И.     - </w:t>
      </w:r>
      <w:r w:rsidR="00471789">
        <w:rPr>
          <w:sz w:val="28"/>
          <w:szCs w:val="28"/>
        </w:rPr>
        <w:t>ведущий специалист сельскохозяйственного отдела администрации муниципально</w:t>
      </w:r>
      <w:r>
        <w:rPr>
          <w:sz w:val="28"/>
          <w:szCs w:val="28"/>
        </w:rPr>
        <w:t>го образования город Новотроицк;</w:t>
      </w:r>
    </w:p>
    <w:p w:rsidR="003B5E29" w:rsidRDefault="003B5E29" w:rsidP="003B5E29">
      <w:pPr>
        <w:tabs>
          <w:tab w:val="left" w:pos="1418"/>
          <w:tab w:val="left" w:pos="2127"/>
        </w:tabs>
        <w:ind w:left="2835" w:hanging="2835"/>
        <w:jc w:val="both"/>
        <w:rPr>
          <w:sz w:val="28"/>
          <w:szCs w:val="28"/>
        </w:rPr>
      </w:pPr>
    </w:p>
    <w:tbl>
      <w:tblPr>
        <w:tblStyle w:val="a9"/>
        <w:tblW w:w="960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6769"/>
      </w:tblGrid>
      <w:tr w:rsidR="003B5E29" w:rsidTr="003B5E29">
        <w:tc>
          <w:tcPr>
            <w:tcW w:w="2835" w:type="dxa"/>
          </w:tcPr>
          <w:p w:rsidR="003B5E29" w:rsidRDefault="003B5E29" w:rsidP="00471789">
            <w:pPr>
              <w:tabs>
                <w:tab w:val="left" w:pos="1418"/>
                <w:tab w:val="left" w:pos="2127"/>
              </w:tabs>
              <w:jc w:val="both"/>
              <w:rPr>
                <w:sz w:val="28"/>
                <w:szCs w:val="28"/>
              </w:rPr>
            </w:pPr>
            <w:proofErr w:type="spellStart"/>
            <w:r>
              <w:rPr>
                <w:sz w:val="28"/>
                <w:szCs w:val="28"/>
              </w:rPr>
              <w:t>Проскуровская</w:t>
            </w:r>
            <w:proofErr w:type="spellEnd"/>
            <w:r>
              <w:rPr>
                <w:sz w:val="28"/>
                <w:szCs w:val="28"/>
              </w:rPr>
              <w:t xml:space="preserve"> Н.А. -</w:t>
            </w:r>
          </w:p>
        </w:tc>
        <w:tc>
          <w:tcPr>
            <w:tcW w:w="6769" w:type="dxa"/>
          </w:tcPr>
          <w:p w:rsidR="003B5E29" w:rsidRDefault="003B5E29" w:rsidP="003B5E29">
            <w:pPr>
              <w:tabs>
                <w:tab w:val="left" w:pos="1418"/>
                <w:tab w:val="left" w:pos="2127"/>
              </w:tabs>
              <w:ind w:left="-108"/>
              <w:rPr>
                <w:sz w:val="28"/>
                <w:szCs w:val="28"/>
              </w:rPr>
            </w:pPr>
            <w:r>
              <w:rPr>
                <w:sz w:val="28"/>
                <w:szCs w:val="28"/>
              </w:rPr>
              <w:t>специалист первой категории управления архитектуры и капитального строительства администрации муниципального образования город Новотроицк.</w:t>
            </w:r>
          </w:p>
          <w:p w:rsidR="003B5E29" w:rsidRDefault="003B5E29" w:rsidP="00471789">
            <w:pPr>
              <w:tabs>
                <w:tab w:val="left" w:pos="1418"/>
                <w:tab w:val="left" w:pos="2127"/>
              </w:tabs>
              <w:jc w:val="both"/>
              <w:rPr>
                <w:sz w:val="28"/>
                <w:szCs w:val="28"/>
              </w:rPr>
            </w:pPr>
          </w:p>
        </w:tc>
      </w:tr>
    </w:tbl>
    <w:p w:rsidR="00471789" w:rsidRDefault="00471789" w:rsidP="00D31728">
      <w:pPr>
        <w:ind w:left="5387" w:right="-286"/>
        <w:jc w:val="both"/>
        <w:outlineLvl w:val="0"/>
        <w:rPr>
          <w:sz w:val="28"/>
          <w:szCs w:val="28"/>
        </w:rPr>
      </w:pPr>
    </w:p>
    <w:p w:rsidR="003B5E29" w:rsidRDefault="003B5E29" w:rsidP="003B5E29">
      <w:pPr>
        <w:jc w:val="both"/>
        <w:rPr>
          <w:sz w:val="28"/>
          <w:szCs w:val="28"/>
        </w:rPr>
      </w:pPr>
      <w:r>
        <w:rPr>
          <w:sz w:val="28"/>
          <w:szCs w:val="28"/>
        </w:rPr>
        <w:t>Начальник отдела перспективного</w:t>
      </w:r>
    </w:p>
    <w:p w:rsidR="003B5E29" w:rsidRDefault="003B5E29" w:rsidP="003B5E29">
      <w:pPr>
        <w:jc w:val="both"/>
        <w:rPr>
          <w:sz w:val="28"/>
          <w:szCs w:val="28"/>
        </w:rPr>
      </w:pPr>
      <w:r>
        <w:rPr>
          <w:sz w:val="28"/>
          <w:szCs w:val="28"/>
        </w:rPr>
        <w:t xml:space="preserve">развития и экономического мониторинга                                      Ю.В. </w:t>
      </w:r>
      <w:proofErr w:type="spellStart"/>
      <w:r>
        <w:rPr>
          <w:sz w:val="28"/>
          <w:szCs w:val="28"/>
        </w:rPr>
        <w:t>Китова</w:t>
      </w:r>
      <w:proofErr w:type="spellEnd"/>
    </w:p>
    <w:tbl>
      <w:tblPr>
        <w:tblStyle w:val="a9"/>
        <w:tblW w:w="4536"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tblGrid>
      <w:tr w:rsidR="00633240" w:rsidTr="00B26464">
        <w:tc>
          <w:tcPr>
            <w:tcW w:w="4536" w:type="dxa"/>
          </w:tcPr>
          <w:p w:rsidR="00633240" w:rsidRDefault="00633240" w:rsidP="00B26464">
            <w:pPr>
              <w:jc w:val="both"/>
              <w:rPr>
                <w:sz w:val="28"/>
                <w:szCs w:val="28"/>
              </w:rPr>
            </w:pPr>
            <w:r>
              <w:rPr>
                <w:sz w:val="28"/>
                <w:szCs w:val="28"/>
              </w:rPr>
              <w:lastRenderedPageBreak/>
              <w:t xml:space="preserve">Приложение № 6 </w:t>
            </w:r>
          </w:p>
          <w:p w:rsidR="00633240" w:rsidRDefault="00633240" w:rsidP="00B26464">
            <w:pPr>
              <w:jc w:val="both"/>
              <w:rPr>
                <w:sz w:val="28"/>
                <w:szCs w:val="28"/>
              </w:rPr>
            </w:pPr>
            <w:r>
              <w:rPr>
                <w:sz w:val="28"/>
                <w:szCs w:val="28"/>
              </w:rPr>
              <w:t>к постановлению администрации муниципального образования город Новотроицк</w:t>
            </w:r>
          </w:p>
          <w:p w:rsidR="00633240" w:rsidRDefault="00785F31" w:rsidP="00B26464">
            <w:pPr>
              <w:jc w:val="both"/>
              <w:rPr>
                <w:sz w:val="28"/>
                <w:szCs w:val="28"/>
              </w:rPr>
            </w:pPr>
            <w:r>
              <w:rPr>
                <w:sz w:val="28"/>
                <w:szCs w:val="28"/>
              </w:rPr>
              <w:t>от 18.05.2015  № 794-п</w:t>
            </w:r>
          </w:p>
        </w:tc>
      </w:tr>
    </w:tbl>
    <w:p w:rsidR="00633240" w:rsidRDefault="00633240" w:rsidP="00633240">
      <w:pPr>
        <w:ind w:firstLine="709"/>
        <w:jc w:val="right"/>
        <w:rPr>
          <w:sz w:val="28"/>
          <w:szCs w:val="28"/>
        </w:rPr>
      </w:pPr>
    </w:p>
    <w:p w:rsidR="00633240" w:rsidRDefault="00633240" w:rsidP="00633240">
      <w:pPr>
        <w:ind w:firstLine="709"/>
        <w:jc w:val="both"/>
        <w:rPr>
          <w:sz w:val="28"/>
          <w:szCs w:val="28"/>
        </w:rPr>
      </w:pPr>
    </w:p>
    <w:p w:rsidR="00633240" w:rsidRDefault="00633240" w:rsidP="00633240">
      <w:pPr>
        <w:jc w:val="center"/>
        <w:rPr>
          <w:sz w:val="28"/>
          <w:szCs w:val="28"/>
        </w:rPr>
      </w:pPr>
      <w:r>
        <w:rPr>
          <w:sz w:val="28"/>
          <w:szCs w:val="28"/>
        </w:rPr>
        <w:t xml:space="preserve">Положение о </w:t>
      </w:r>
    </w:p>
    <w:p w:rsidR="00633240" w:rsidRDefault="00633240" w:rsidP="00633240">
      <w:pPr>
        <w:jc w:val="center"/>
        <w:rPr>
          <w:sz w:val="28"/>
          <w:szCs w:val="28"/>
        </w:rPr>
      </w:pPr>
      <w:r>
        <w:rPr>
          <w:sz w:val="28"/>
          <w:szCs w:val="28"/>
        </w:rPr>
        <w:t>К</w:t>
      </w:r>
      <w:r w:rsidRPr="0010450C">
        <w:rPr>
          <w:sz w:val="28"/>
          <w:szCs w:val="28"/>
        </w:rPr>
        <w:t xml:space="preserve">омиссии </w:t>
      </w:r>
      <w:r>
        <w:rPr>
          <w:sz w:val="28"/>
          <w:szCs w:val="28"/>
        </w:rPr>
        <w:t xml:space="preserve">по реализации мероприятий поддержки субъектов </w:t>
      </w:r>
      <w:r w:rsidRPr="00160CB9">
        <w:rPr>
          <w:sz w:val="28"/>
          <w:szCs w:val="28"/>
        </w:rPr>
        <w:t>малого и среднего предпринимательства</w:t>
      </w:r>
      <w:r>
        <w:rPr>
          <w:sz w:val="28"/>
          <w:szCs w:val="28"/>
        </w:rPr>
        <w:t xml:space="preserve"> муниципального образования город Новотроицк</w:t>
      </w:r>
    </w:p>
    <w:p w:rsidR="00633240" w:rsidRDefault="00633240" w:rsidP="00633240">
      <w:pPr>
        <w:jc w:val="both"/>
        <w:rPr>
          <w:sz w:val="28"/>
          <w:szCs w:val="28"/>
        </w:rPr>
      </w:pPr>
    </w:p>
    <w:p w:rsidR="00633240" w:rsidRPr="0010450C" w:rsidRDefault="00633240" w:rsidP="00633240">
      <w:pPr>
        <w:ind w:firstLine="709"/>
        <w:jc w:val="both"/>
        <w:rPr>
          <w:sz w:val="28"/>
          <w:szCs w:val="28"/>
        </w:rPr>
      </w:pPr>
      <w:r w:rsidRPr="00AE2A32">
        <w:rPr>
          <w:sz w:val="28"/>
          <w:szCs w:val="28"/>
        </w:rPr>
        <w:t>1.</w:t>
      </w:r>
      <w:r>
        <w:rPr>
          <w:sz w:val="28"/>
          <w:szCs w:val="28"/>
        </w:rPr>
        <w:t xml:space="preserve"> </w:t>
      </w:r>
      <w:r w:rsidRPr="0010450C">
        <w:rPr>
          <w:sz w:val="28"/>
          <w:szCs w:val="28"/>
        </w:rPr>
        <w:t>Основными целями работы Комиссии</w:t>
      </w:r>
      <w:r>
        <w:rPr>
          <w:sz w:val="28"/>
          <w:szCs w:val="28"/>
        </w:rPr>
        <w:t xml:space="preserve"> по реализации мероприятий поддержки субъектов </w:t>
      </w:r>
      <w:r w:rsidRPr="00160CB9">
        <w:rPr>
          <w:sz w:val="28"/>
          <w:szCs w:val="28"/>
        </w:rPr>
        <w:t xml:space="preserve">малого и среднего </w:t>
      </w:r>
      <w:r>
        <w:rPr>
          <w:sz w:val="28"/>
          <w:szCs w:val="28"/>
        </w:rPr>
        <w:t>предпринимательства</w:t>
      </w:r>
      <w:r w:rsidRPr="0010450C">
        <w:rPr>
          <w:sz w:val="28"/>
          <w:szCs w:val="28"/>
        </w:rPr>
        <w:t xml:space="preserve"> являются:</w:t>
      </w:r>
    </w:p>
    <w:p w:rsidR="00633240" w:rsidRPr="0010450C" w:rsidRDefault="00633240" w:rsidP="00633240">
      <w:pPr>
        <w:ind w:firstLine="709"/>
        <w:jc w:val="both"/>
        <w:rPr>
          <w:sz w:val="28"/>
          <w:szCs w:val="28"/>
        </w:rPr>
      </w:pPr>
      <w:r>
        <w:rPr>
          <w:sz w:val="28"/>
          <w:szCs w:val="28"/>
        </w:rPr>
        <w:t>1.1. С</w:t>
      </w:r>
      <w:r w:rsidRPr="0010450C">
        <w:rPr>
          <w:sz w:val="28"/>
          <w:szCs w:val="28"/>
        </w:rPr>
        <w:t xml:space="preserve">тимулирование развития предпринимательства на территории </w:t>
      </w:r>
      <w:r>
        <w:rPr>
          <w:sz w:val="28"/>
          <w:szCs w:val="28"/>
        </w:rPr>
        <w:t>муниципального образования город Новотроицк</w:t>
      </w:r>
      <w:r w:rsidRPr="0010450C">
        <w:rPr>
          <w:sz w:val="28"/>
          <w:szCs w:val="28"/>
        </w:rPr>
        <w:t>;</w:t>
      </w:r>
    </w:p>
    <w:p w:rsidR="00633240" w:rsidRPr="0010450C" w:rsidRDefault="00633240" w:rsidP="00633240">
      <w:pPr>
        <w:ind w:firstLine="709"/>
        <w:jc w:val="both"/>
        <w:rPr>
          <w:sz w:val="28"/>
          <w:szCs w:val="28"/>
        </w:rPr>
      </w:pPr>
      <w:r>
        <w:rPr>
          <w:sz w:val="28"/>
          <w:szCs w:val="28"/>
        </w:rPr>
        <w:t>1.2. Э</w:t>
      </w:r>
      <w:r w:rsidRPr="0010450C">
        <w:rPr>
          <w:sz w:val="28"/>
          <w:szCs w:val="28"/>
        </w:rPr>
        <w:t>ффективное использование бюджетных средств, предназначенных для стимули</w:t>
      </w:r>
      <w:r w:rsidRPr="0010450C">
        <w:rPr>
          <w:sz w:val="28"/>
          <w:szCs w:val="28"/>
        </w:rPr>
        <w:softHyphen/>
        <w:t>рования развития предпринимательства.</w:t>
      </w:r>
    </w:p>
    <w:p w:rsidR="00633240" w:rsidRPr="0010450C" w:rsidRDefault="00633240" w:rsidP="00633240">
      <w:pPr>
        <w:ind w:firstLine="709"/>
        <w:jc w:val="both"/>
        <w:rPr>
          <w:sz w:val="28"/>
          <w:szCs w:val="28"/>
        </w:rPr>
      </w:pPr>
      <w:r w:rsidRPr="00AE2A32">
        <w:rPr>
          <w:sz w:val="28"/>
          <w:szCs w:val="28"/>
        </w:rPr>
        <w:t>2.</w:t>
      </w:r>
      <w:r>
        <w:rPr>
          <w:sz w:val="28"/>
          <w:szCs w:val="28"/>
        </w:rPr>
        <w:t xml:space="preserve"> </w:t>
      </w:r>
      <w:r w:rsidRPr="0010450C">
        <w:rPr>
          <w:sz w:val="28"/>
          <w:szCs w:val="28"/>
        </w:rPr>
        <w:t>В процессе достижения целей Комиссией решаются следующие задачи:</w:t>
      </w:r>
    </w:p>
    <w:p w:rsidR="00633240" w:rsidRPr="0010450C" w:rsidRDefault="00633240" w:rsidP="00633240">
      <w:pPr>
        <w:ind w:firstLine="709"/>
        <w:jc w:val="both"/>
        <w:rPr>
          <w:sz w:val="28"/>
          <w:szCs w:val="28"/>
        </w:rPr>
      </w:pPr>
      <w:r>
        <w:rPr>
          <w:sz w:val="28"/>
          <w:szCs w:val="28"/>
        </w:rPr>
        <w:t>2.1. П</w:t>
      </w:r>
      <w:r w:rsidRPr="0010450C">
        <w:rPr>
          <w:sz w:val="28"/>
          <w:szCs w:val="28"/>
        </w:rPr>
        <w:t xml:space="preserve">роведение оценки представляемых </w:t>
      </w:r>
      <w:r>
        <w:rPr>
          <w:sz w:val="28"/>
          <w:szCs w:val="28"/>
        </w:rPr>
        <w:t>субъектами малого и среднего предпринимательства</w:t>
      </w:r>
      <w:r w:rsidRPr="0010450C">
        <w:rPr>
          <w:sz w:val="28"/>
          <w:szCs w:val="28"/>
        </w:rPr>
        <w:t xml:space="preserve"> документов для получе</w:t>
      </w:r>
      <w:r w:rsidRPr="0010450C">
        <w:rPr>
          <w:sz w:val="28"/>
          <w:szCs w:val="28"/>
        </w:rPr>
        <w:softHyphen/>
        <w:t>ния грантов</w:t>
      </w:r>
      <w:r>
        <w:rPr>
          <w:sz w:val="28"/>
          <w:szCs w:val="28"/>
        </w:rPr>
        <w:t xml:space="preserve"> и субсидий</w:t>
      </w:r>
      <w:r w:rsidRPr="0010450C">
        <w:rPr>
          <w:sz w:val="28"/>
          <w:szCs w:val="28"/>
        </w:rPr>
        <w:t>;</w:t>
      </w:r>
    </w:p>
    <w:p w:rsidR="00633240" w:rsidRPr="0010450C" w:rsidRDefault="00633240" w:rsidP="00633240">
      <w:pPr>
        <w:ind w:firstLine="709"/>
        <w:jc w:val="both"/>
        <w:rPr>
          <w:sz w:val="28"/>
          <w:szCs w:val="28"/>
        </w:rPr>
      </w:pPr>
      <w:r>
        <w:rPr>
          <w:sz w:val="28"/>
          <w:szCs w:val="28"/>
        </w:rPr>
        <w:t>2.2. О</w:t>
      </w:r>
      <w:r w:rsidRPr="0010450C">
        <w:rPr>
          <w:sz w:val="28"/>
          <w:szCs w:val="28"/>
        </w:rPr>
        <w:t xml:space="preserve">существление отбора наиболее </w:t>
      </w:r>
      <w:proofErr w:type="gramStart"/>
      <w:r w:rsidRPr="0010450C">
        <w:rPr>
          <w:sz w:val="28"/>
          <w:szCs w:val="28"/>
        </w:rPr>
        <w:t>эффективных</w:t>
      </w:r>
      <w:proofErr w:type="gramEnd"/>
      <w:r w:rsidRPr="0010450C">
        <w:rPr>
          <w:sz w:val="28"/>
          <w:szCs w:val="28"/>
        </w:rPr>
        <w:t xml:space="preserve">, социально значимых </w:t>
      </w:r>
      <w:proofErr w:type="spellStart"/>
      <w:r w:rsidRPr="0010450C">
        <w:rPr>
          <w:sz w:val="28"/>
          <w:szCs w:val="28"/>
        </w:rPr>
        <w:t>бизнес-проектов</w:t>
      </w:r>
      <w:proofErr w:type="spellEnd"/>
      <w:r w:rsidRPr="0010450C">
        <w:rPr>
          <w:sz w:val="28"/>
          <w:szCs w:val="28"/>
        </w:rPr>
        <w:t>.</w:t>
      </w:r>
    </w:p>
    <w:p w:rsidR="00633240" w:rsidRPr="0010450C" w:rsidRDefault="00633240" w:rsidP="00633240">
      <w:pPr>
        <w:ind w:firstLine="709"/>
        <w:jc w:val="both"/>
        <w:rPr>
          <w:sz w:val="28"/>
          <w:szCs w:val="28"/>
        </w:rPr>
      </w:pPr>
      <w:r w:rsidRPr="00AE2A32">
        <w:rPr>
          <w:sz w:val="28"/>
          <w:szCs w:val="28"/>
        </w:rPr>
        <w:t>3.</w:t>
      </w:r>
      <w:r>
        <w:rPr>
          <w:sz w:val="28"/>
          <w:szCs w:val="28"/>
        </w:rPr>
        <w:t xml:space="preserve"> </w:t>
      </w:r>
      <w:r w:rsidRPr="0010450C">
        <w:rPr>
          <w:sz w:val="28"/>
          <w:szCs w:val="28"/>
        </w:rPr>
        <w:t>Комиссия с целью реализации возложенных на нее задач осуществляет следующие функции:</w:t>
      </w:r>
    </w:p>
    <w:p w:rsidR="00633240" w:rsidRPr="0010450C" w:rsidRDefault="00633240" w:rsidP="00633240">
      <w:pPr>
        <w:ind w:firstLine="709"/>
        <w:jc w:val="both"/>
        <w:rPr>
          <w:sz w:val="28"/>
          <w:szCs w:val="28"/>
        </w:rPr>
      </w:pPr>
      <w:r>
        <w:rPr>
          <w:sz w:val="28"/>
          <w:szCs w:val="28"/>
        </w:rPr>
        <w:t>3.1. О</w:t>
      </w:r>
      <w:r w:rsidRPr="0010450C">
        <w:rPr>
          <w:sz w:val="28"/>
          <w:szCs w:val="28"/>
        </w:rPr>
        <w:t xml:space="preserve">рганизует и проводит отбор </w:t>
      </w:r>
      <w:proofErr w:type="spellStart"/>
      <w:proofErr w:type="gramStart"/>
      <w:r w:rsidRPr="0010450C">
        <w:rPr>
          <w:sz w:val="28"/>
          <w:szCs w:val="28"/>
        </w:rPr>
        <w:t>бизнес-проектов</w:t>
      </w:r>
      <w:proofErr w:type="spellEnd"/>
      <w:proofErr w:type="gramEnd"/>
      <w:r w:rsidRPr="0010450C">
        <w:rPr>
          <w:sz w:val="28"/>
          <w:szCs w:val="28"/>
        </w:rPr>
        <w:t xml:space="preserve"> на право получения </w:t>
      </w:r>
      <w:r>
        <w:rPr>
          <w:sz w:val="28"/>
          <w:szCs w:val="28"/>
        </w:rPr>
        <w:t>субъектами малого и среднего предпринимательства</w:t>
      </w:r>
      <w:r w:rsidRPr="0010450C">
        <w:rPr>
          <w:sz w:val="28"/>
          <w:szCs w:val="28"/>
        </w:rPr>
        <w:t xml:space="preserve"> </w:t>
      </w:r>
      <w:r>
        <w:rPr>
          <w:sz w:val="28"/>
          <w:szCs w:val="28"/>
        </w:rPr>
        <w:t>субсидий</w:t>
      </w:r>
      <w:r w:rsidRPr="0010450C">
        <w:rPr>
          <w:sz w:val="28"/>
          <w:szCs w:val="28"/>
        </w:rPr>
        <w:t xml:space="preserve"> </w:t>
      </w:r>
      <w:r>
        <w:rPr>
          <w:sz w:val="28"/>
          <w:szCs w:val="28"/>
        </w:rPr>
        <w:t>и</w:t>
      </w:r>
      <w:r w:rsidRPr="0010450C">
        <w:rPr>
          <w:sz w:val="28"/>
          <w:szCs w:val="28"/>
        </w:rPr>
        <w:t xml:space="preserve"> грантов</w:t>
      </w:r>
      <w:r>
        <w:rPr>
          <w:sz w:val="28"/>
          <w:szCs w:val="28"/>
        </w:rPr>
        <w:t>;</w:t>
      </w:r>
    </w:p>
    <w:p w:rsidR="00633240" w:rsidRPr="0010450C" w:rsidRDefault="00633240" w:rsidP="00633240">
      <w:pPr>
        <w:ind w:firstLine="709"/>
        <w:jc w:val="both"/>
        <w:rPr>
          <w:sz w:val="28"/>
          <w:szCs w:val="28"/>
        </w:rPr>
      </w:pPr>
      <w:r>
        <w:rPr>
          <w:sz w:val="28"/>
          <w:szCs w:val="28"/>
        </w:rPr>
        <w:t>3.2. О</w:t>
      </w:r>
      <w:r w:rsidRPr="0010450C">
        <w:rPr>
          <w:sz w:val="28"/>
          <w:szCs w:val="28"/>
        </w:rPr>
        <w:t xml:space="preserve">пределяет соответствие </w:t>
      </w:r>
      <w:r>
        <w:rPr>
          <w:sz w:val="28"/>
          <w:szCs w:val="28"/>
        </w:rPr>
        <w:t>субъектов малого и среднего предпринимательства</w:t>
      </w:r>
      <w:r w:rsidRPr="0010450C">
        <w:rPr>
          <w:sz w:val="28"/>
          <w:szCs w:val="28"/>
        </w:rPr>
        <w:t xml:space="preserve"> условиям участия в отборе;</w:t>
      </w:r>
    </w:p>
    <w:p w:rsidR="00633240" w:rsidRDefault="00633240" w:rsidP="00633240">
      <w:pPr>
        <w:ind w:firstLine="709"/>
        <w:jc w:val="both"/>
        <w:rPr>
          <w:sz w:val="28"/>
          <w:szCs w:val="28"/>
        </w:rPr>
      </w:pPr>
      <w:r>
        <w:rPr>
          <w:sz w:val="28"/>
          <w:szCs w:val="28"/>
        </w:rPr>
        <w:t>3.3. Р</w:t>
      </w:r>
      <w:r w:rsidRPr="0010450C">
        <w:rPr>
          <w:sz w:val="28"/>
          <w:szCs w:val="28"/>
        </w:rPr>
        <w:t xml:space="preserve">ассматривает и анализирует </w:t>
      </w:r>
      <w:proofErr w:type="spellStart"/>
      <w:proofErr w:type="gramStart"/>
      <w:r w:rsidRPr="0010450C">
        <w:rPr>
          <w:sz w:val="28"/>
          <w:szCs w:val="28"/>
        </w:rPr>
        <w:t>бизнес-проекты</w:t>
      </w:r>
      <w:proofErr w:type="spellEnd"/>
      <w:proofErr w:type="gramEnd"/>
      <w:r w:rsidRPr="0010450C">
        <w:rPr>
          <w:sz w:val="28"/>
          <w:szCs w:val="28"/>
        </w:rPr>
        <w:t xml:space="preserve"> и планы расходов по </w:t>
      </w:r>
      <w:proofErr w:type="spellStart"/>
      <w:r w:rsidRPr="0010450C">
        <w:rPr>
          <w:sz w:val="28"/>
          <w:szCs w:val="28"/>
        </w:rPr>
        <w:t>бизнес-проекту</w:t>
      </w:r>
      <w:proofErr w:type="spellEnd"/>
      <w:r w:rsidRPr="0010450C">
        <w:rPr>
          <w:sz w:val="28"/>
          <w:szCs w:val="28"/>
        </w:rPr>
        <w:t>;</w:t>
      </w:r>
    </w:p>
    <w:p w:rsidR="00633240" w:rsidRDefault="00633240" w:rsidP="00633240">
      <w:pPr>
        <w:ind w:firstLine="709"/>
        <w:jc w:val="both"/>
        <w:rPr>
          <w:sz w:val="28"/>
          <w:szCs w:val="28"/>
        </w:rPr>
      </w:pPr>
      <w:r>
        <w:rPr>
          <w:sz w:val="28"/>
          <w:szCs w:val="28"/>
        </w:rPr>
        <w:t>3.4. Р</w:t>
      </w:r>
      <w:r w:rsidRPr="001164FA">
        <w:rPr>
          <w:sz w:val="28"/>
          <w:szCs w:val="28"/>
        </w:rPr>
        <w:t xml:space="preserve">ассматривает </w:t>
      </w:r>
      <w:r>
        <w:rPr>
          <w:sz w:val="28"/>
          <w:szCs w:val="28"/>
        </w:rPr>
        <w:t xml:space="preserve"> заявки </w:t>
      </w:r>
      <w:r w:rsidRPr="001164FA">
        <w:rPr>
          <w:sz w:val="28"/>
          <w:szCs w:val="28"/>
        </w:rPr>
        <w:t xml:space="preserve">в порядке очередности их регистрации и с учетом </w:t>
      </w:r>
      <w:r>
        <w:rPr>
          <w:sz w:val="28"/>
          <w:szCs w:val="28"/>
        </w:rPr>
        <w:t>заключения,</w:t>
      </w:r>
      <w:r w:rsidRPr="001164FA">
        <w:rPr>
          <w:sz w:val="28"/>
          <w:szCs w:val="28"/>
        </w:rPr>
        <w:t xml:space="preserve"> принимает решение о предоставлении или отказе в выдаче </w:t>
      </w:r>
      <w:r>
        <w:rPr>
          <w:sz w:val="28"/>
          <w:szCs w:val="28"/>
        </w:rPr>
        <w:t xml:space="preserve"> </w:t>
      </w:r>
      <w:r w:rsidRPr="001164FA">
        <w:rPr>
          <w:sz w:val="28"/>
          <w:szCs w:val="28"/>
        </w:rPr>
        <w:t>субсидий</w:t>
      </w:r>
      <w:r>
        <w:rPr>
          <w:sz w:val="28"/>
          <w:szCs w:val="28"/>
        </w:rPr>
        <w:t xml:space="preserve"> и грантов </w:t>
      </w:r>
      <w:r w:rsidRPr="001164FA">
        <w:rPr>
          <w:sz w:val="28"/>
          <w:szCs w:val="28"/>
        </w:rPr>
        <w:t>субъекту, которое фиксируется в протоколе</w:t>
      </w:r>
      <w:r>
        <w:rPr>
          <w:sz w:val="28"/>
          <w:szCs w:val="28"/>
        </w:rPr>
        <w:t>.</w:t>
      </w:r>
      <w:r w:rsidRPr="003436CD">
        <w:rPr>
          <w:sz w:val="28"/>
          <w:szCs w:val="28"/>
        </w:rPr>
        <w:t xml:space="preserve"> </w:t>
      </w:r>
    </w:p>
    <w:p w:rsidR="00633240" w:rsidRDefault="00633240" w:rsidP="00633240">
      <w:pPr>
        <w:ind w:firstLine="709"/>
        <w:jc w:val="both"/>
        <w:rPr>
          <w:sz w:val="28"/>
          <w:szCs w:val="28"/>
        </w:rPr>
      </w:pPr>
      <w:r w:rsidRPr="00014B85">
        <w:rPr>
          <w:sz w:val="28"/>
          <w:szCs w:val="28"/>
        </w:rPr>
        <w:t xml:space="preserve">Срок рассмотрения </w:t>
      </w:r>
      <w:r>
        <w:rPr>
          <w:sz w:val="28"/>
          <w:szCs w:val="28"/>
        </w:rPr>
        <w:t xml:space="preserve">заявок </w:t>
      </w:r>
      <w:r w:rsidRPr="00014B85">
        <w:rPr>
          <w:sz w:val="28"/>
          <w:szCs w:val="28"/>
        </w:rPr>
        <w:t xml:space="preserve">на предоставление </w:t>
      </w:r>
      <w:r>
        <w:rPr>
          <w:sz w:val="28"/>
          <w:szCs w:val="28"/>
        </w:rPr>
        <w:t xml:space="preserve"> субсидий и грантов</w:t>
      </w:r>
      <w:r w:rsidRPr="00014B85">
        <w:rPr>
          <w:sz w:val="28"/>
          <w:szCs w:val="28"/>
        </w:rPr>
        <w:t xml:space="preserve"> со дня </w:t>
      </w:r>
      <w:r>
        <w:rPr>
          <w:sz w:val="28"/>
          <w:szCs w:val="28"/>
        </w:rPr>
        <w:t xml:space="preserve">регистрации </w:t>
      </w:r>
      <w:r w:rsidRPr="00014B85">
        <w:rPr>
          <w:sz w:val="28"/>
          <w:szCs w:val="28"/>
        </w:rPr>
        <w:t xml:space="preserve">в </w:t>
      </w:r>
      <w:r>
        <w:rPr>
          <w:sz w:val="28"/>
          <w:szCs w:val="28"/>
        </w:rPr>
        <w:t xml:space="preserve">администрации муниципального образования город Новотроицк до принятия решения Комиссии </w:t>
      </w:r>
      <w:r w:rsidRPr="00014B85">
        <w:rPr>
          <w:sz w:val="28"/>
          <w:szCs w:val="28"/>
        </w:rPr>
        <w:t>составля</w:t>
      </w:r>
      <w:r>
        <w:rPr>
          <w:sz w:val="28"/>
          <w:szCs w:val="28"/>
        </w:rPr>
        <w:t>ет</w:t>
      </w:r>
      <w:r w:rsidRPr="00014B85">
        <w:rPr>
          <w:sz w:val="28"/>
          <w:szCs w:val="28"/>
        </w:rPr>
        <w:t xml:space="preserve"> не более 45 </w:t>
      </w:r>
      <w:r>
        <w:rPr>
          <w:sz w:val="28"/>
          <w:szCs w:val="28"/>
        </w:rPr>
        <w:t>рабочих</w:t>
      </w:r>
      <w:r>
        <w:rPr>
          <w:sz w:val="28"/>
          <w:szCs w:val="28"/>
        </w:rPr>
        <w:softHyphen/>
        <w:t xml:space="preserve"> дней;</w:t>
      </w:r>
    </w:p>
    <w:p w:rsidR="00633240" w:rsidRPr="0010450C" w:rsidRDefault="00633240" w:rsidP="00633240">
      <w:pPr>
        <w:ind w:firstLine="709"/>
        <w:jc w:val="both"/>
        <w:rPr>
          <w:sz w:val="28"/>
          <w:szCs w:val="28"/>
        </w:rPr>
      </w:pPr>
      <w:r>
        <w:rPr>
          <w:sz w:val="28"/>
          <w:szCs w:val="28"/>
        </w:rPr>
        <w:t>3.5. П</w:t>
      </w:r>
      <w:r w:rsidRPr="0010450C">
        <w:rPr>
          <w:sz w:val="28"/>
          <w:szCs w:val="28"/>
        </w:rPr>
        <w:t>ринимает меры обеспечения конфиденциальности информации, содер</w:t>
      </w:r>
      <w:r w:rsidRPr="0010450C">
        <w:rPr>
          <w:sz w:val="28"/>
          <w:szCs w:val="28"/>
        </w:rPr>
        <w:softHyphen/>
        <w:t xml:space="preserve">жащейся в представленных </w:t>
      </w:r>
      <w:r>
        <w:rPr>
          <w:sz w:val="28"/>
          <w:szCs w:val="28"/>
        </w:rPr>
        <w:t>субъектами малого и среднего предпринимательства</w:t>
      </w:r>
      <w:r w:rsidRPr="0010450C">
        <w:rPr>
          <w:sz w:val="28"/>
          <w:szCs w:val="28"/>
        </w:rPr>
        <w:t xml:space="preserve"> заявках.</w:t>
      </w:r>
    </w:p>
    <w:p w:rsidR="00633240" w:rsidRDefault="00633240" w:rsidP="00633240">
      <w:pPr>
        <w:ind w:firstLine="709"/>
        <w:jc w:val="both"/>
        <w:rPr>
          <w:sz w:val="28"/>
          <w:szCs w:val="28"/>
        </w:rPr>
      </w:pPr>
      <w:r w:rsidRPr="00AE2A32">
        <w:rPr>
          <w:sz w:val="28"/>
          <w:szCs w:val="28"/>
        </w:rPr>
        <w:t>4.</w:t>
      </w:r>
      <w:r>
        <w:rPr>
          <w:sz w:val="28"/>
          <w:szCs w:val="28"/>
        </w:rPr>
        <w:t xml:space="preserve"> </w:t>
      </w:r>
      <w:r w:rsidRPr="0010450C">
        <w:rPr>
          <w:sz w:val="28"/>
          <w:szCs w:val="28"/>
        </w:rPr>
        <w:t xml:space="preserve">Общее руководство деятельностью Комиссии осуществляет председатель </w:t>
      </w:r>
      <w:r>
        <w:rPr>
          <w:sz w:val="28"/>
          <w:szCs w:val="28"/>
        </w:rPr>
        <w:t>Комиссии.</w:t>
      </w:r>
    </w:p>
    <w:p w:rsidR="00633240" w:rsidRPr="0010450C" w:rsidRDefault="00633240" w:rsidP="00633240">
      <w:pPr>
        <w:ind w:firstLine="709"/>
        <w:jc w:val="both"/>
        <w:rPr>
          <w:sz w:val="28"/>
          <w:szCs w:val="28"/>
        </w:rPr>
      </w:pPr>
      <w:r w:rsidRPr="0010450C">
        <w:rPr>
          <w:sz w:val="28"/>
          <w:szCs w:val="28"/>
        </w:rPr>
        <w:t xml:space="preserve">В отсутствие председателя </w:t>
      </w:r>
      <w:r>
        <w:rPr>
          <w:sz w:val="28"/>
          <w:szCs w:val="28"/>
        </w:rPr>
        <w:t>Комиссии его функции выполняет член Комиссии, выбранный большинством голосов из состава присутствующих на заседании членов Комиссии</w:t>
      </w:r>
      <w:r w:rsidRPr="0010450C">
        <w:rPr>
          <w:sz w:val="28"/>
          <w:szCs w:val="28"/>
        </w:rPr>
        <w:t>.</w:t>
      </w:r>
    </w:p>
    <w:p w:rsidR="00633240" w:rsidRPr="0010450C" w:rsidRDefault="00633240" w:rsidP="00633240">
      <w:pPr>
        <w:ind w:firstLine="709"/>
        <w:jc w:val="both"/>
        <w:rPr>
          <w:sz w:val="28"/>
          <w:szCs w:val="28"/>
        </w:rPr>
      </w:pPr>
      <w:r w:rsidRPr="0010450C">
        <w:rPr>
          <w:sz w:val="28"/>
          <w:szCs w:val="28"/>
        </w:rPr>
        <w:lastRenderedPageBreak/>
        <w:t xml:space="preserve">Секретарь </w:t>
      </w:r>
      <w:r>
        <w:rPr>
          <w:sz w:val="28"/>
          <w:szCs w:val="28"/>
        </w:rPr>
        <w:t>Комиссии:</w:t>
      </w:r>
    </w:p>
    <w:p w:rsidR="00633240" w:rsidRPr="0010450C" w:rsidRDefault="00633240" w:rsidP="00633240">
      <w:pPr>
        <w:ind w:firstLine="709"/>
        <w:jc w:val="both"/>
        <w:rPr>
          <w:sz w:val="28"/>
          <w:szCs w:val="28"/>
        </w:rPr>
      </w:pPr>
      <w:r w:rsidRPr="0010450C">
        <w:rPr>
          <w:sz w:val="28"/>
          <w:szCs w:val="28"/>
        </w:rPr>
        <w:t xml:space="preserve">1) регистрирует заявки </w:t>
      </w:r>
      <w:r>
        <w:rPr>
          <w:sz w:val="28"/>
          <w:szCs w:val="28"/>
        </w:rPr>
        <w:t>субъектов малого и среднего предпринимательства</w:t>
      </w:r>
      <w:r w:rsidRPr="0010450C">
        <w:rPr>
          <w:sz w:val="28"/>
          <w:szCs w:val="28"/>
        </w:rPr>
        <w:t xml:space="preserve"> на участие в отборе </w:t>
      </w:r>
      <w:proofErr w:type="spellStart"/>
      <w:proofErr w:type="gramStart"/>
      <w:r w:rsidRPr="0010450C">
        <w:rPr>
          <w:sz w:val="28"/>
          <w:szCs w:val="28"/>
        </w:rPr>
        <w:t>бизнес-проектов</w:t>
      </w:r>
      <w:proofErr w:type="spellEnd"/>
      <w:proofErr w:type="gramEnd"/>
      <w:r w:rsidRPr="0010450C">
        <w:rPr>
          <w:sz w:val="28"/>
          <w:szCs w:val="28"/>
        </w:rPr>
        <w:t>;</w:t>
      </w:r>
    </w:p>
    <w:p w:rsidR="00633240" w:rsidRPr="0010450C" w:rsidRDefault="00633240" w:rsidP="00633240">
      <w:pPr>
        <w:ind w:firstLine="709"/>
        <w:jc w:val="both"/>
        <w:rPr>
          <w:sz w:val="28"/>
          <w:szCs w:val="28"/>
        </w:rPr>
      </w:pPr>
      <w:r w:rsidRPr="0010450C">
        <w:rPr>
          <w:sz w:val="28"/>
          <w:szCs w:val="28"/>
        </w:rPr>
        <w:t>2) проверяет комплектность приложенных к заявке документов;</w:t>
      </w:r>
    </w:p>
    <w:p w:rsidR="00633240" w:rsidRPr="0010450C" w:rsidRDefault="00633240" w:rsidP="00633240">
      <w:pPr>
        <w:ind w:firstLine="709"/>
        <w:jc w:val="both"/>
        <w:rPr>
          <w:sz w:val="28"/>
          <w:szCs w:val="28"/>
        </w:rPr>
      </w:pPr>
      <w:r>
        <w:rPr>
          <w:sz w:val="28"/>
          <w:szCs w:val="28"/>
        </w:rPr>
        <w:t>3</w:t>
      </w:r>
      <w:r w:rsidRPr="0010450C">
        <w:rPr>
          <w:sz w:val="28"/>
          <w:szCs w:val="28"/>
        </w:rPr>
        <w:t>) извещает членов Комиссии о предстоящем заседании;</w:t>
      </w:r>
    </w:p>
    <w:p w:rsidR="00633240" w:rsidRPr="0010450C" w:rsidRDefault="00633240" w:rsidP="00633240">
      <w:pPr>
        <w:ind w:firstLine="709"/>
        <w:jc w:val="both"/>
        <w:rPr>
          <w:sz w:val="28"/>
          <w:szCs w:val="28"/>
        </w:rPr>
      </w:pPr>
      <w:r>
        <w:rPr>
          <w:sz w:val="28"/>
          <w:szCs w:val="28"/>
        </w:rPr>
        <w:t>4</w:t>
      </w:r>
      <w:r w:rsidRPr="0010450C">
        <w:rPr>
          <w:sz w:val="28"/>
          <w:szCs w:val="28"/>
        </w:rPr>
        <w:t>) извещает предпринимателей о предстоящем заседании Комиссии;</w:t>
      </w:r>
    </w:p>
    <w:p w:rsidR="00633240" w:rsidRPr="0010450C" w:rsidRDefault="00633240" w:rsidP="00633240">
      <w:pPr>
        <w:ind w:firstLine="709"/>
        <w:jc w:val="both"/>
        <w:rPr>
          <w:sz w:val="28"/>
          <w:szCs w:val="28"/>
        </w:rPr>
      </w:pPr>
      <w:r>
        <w:rPr>
          <w:sz w:val="28"/>
          <w:szCs w:val="28"/>
        </w:rPr>
        <w:t>5</w:t>
      </w:r>
      <w:r w:rsidRPr="0010450C">
        <w:rPr>
          <w:sz w:val="28"/>
          <w:szCs w:val="28"/>
        </w:rPr>
        <w:t>) доводит до членов Комиссии материалы, необходимые для проведения заседания;</w:t>
      </w:r>
    </w:p>
    <w:p w:rsidR="00633240" w:rsidRPr="0010450C" w:rsidRDefault="00633240" w:rsidP="00633240">
      <w:pPr>
        <w:ind w:firstLine="709"/>
        <w:jc w:val="both"/>
        <w:rPr>
          <w:sz w:val="28"/>
          <w:szCs w:val="28"/>
        </w:rPr>
      </w:pPr>
      <w:r>
        <w:rPr>
          <w:sz w:val="28"/>
          <w:szCs w:val="28"/>
        </w:rPr>
        <w:t>6</w:t>
      </w:r>
      <w:r w:rsidRPr="0010450C">
        <w:rPr>
          <w:sz w:val="28"/>
          <w:szCs w:val="28"/>
        </w:rPr>
        <w:t xml:space="preserve">) извещает </w:t>
      </w:r>
      <w:r>
        <w:rPr>
          <w:sz w:val="28"/>
          <w:szCs w:val="28"/>
        </w:rPr>
        <w:t>субъектов малого и среднего предпринимательства</w:t>
      </w:r>
      <w:r w:rsidRPr="0010450C">
        <w:rPr>
          <w:sz w:val="28"/>
          <w:szCs w:val="28"/>
        </w:rPr>
        <w:t xml:space="preserve"> о принятых Комиссией решениях;</w:t>
      </w:r>
    </w:p>
    <w:p w:rsidR="00633240" w:rsidRPr="0010450C" w:rsidRDefault="00633240" w:rsidP="00633240">
      <w:pPr>
        <w:ind w:firstLine="709"/>
        <w:jc w:val="both"/>
        <w:rPr>
          <w:sz w:val="28"/>
          <w:szCs w:val="28"/>
        </w:rPr>
      </w:pPr>
      <w:r>
        <w:rPr>
          <w:sz w:val="28"/>
          <w:szCs w:val="28"/>
        </w:rPr>
        <w:t>7</w:t>
      </w:r>
      <w:r w:rsidRPr="0010450C">
        <w:rPr>
          <w:sz w:val="28"/>
          <w:szCs w:val="28"/>
        </w:rPr>
        <w:t>) оформляет протокол заседания Комиссии;</w:t>
      </w:r>
    </w:p>
    <w:p w:rsidR="00633240" w:rsidRPr="0010450C" w:rsidRDefault="00633240" w:rsidP="00633240">
      <w:pPr>
        <w:ind w:firstLine="709"/>
        <w:jc w:val="both"/>
        <w:rPr>
          <w:sz w:val="28"/>
          <w:szCs w:val="28"/>
        </w:rPr>
      </w:pPr>
      <w:r>
        <w:rPr>
          <w:sz w:val="28"/>
          <w:szCs w:val="28"/>
        </w:rPr>
        <w:t>8</w:t>
      </w:r>
      <w:r w:rsidRPr="0010450C">
        <w:rPr>
          <w:sz w:val="28"/>
          <w:szCs w:val="28"/>
        </w:rPr>
        <w:t>) осуществляет подготовку проектов Соглашений</w:t>
      </w:r>
      <w:r>
        <w:rPr>
          <w:sz w:val="28"/>
          <w:szCs w:val="28"/>
        </w:rPr>
        <w:t xml:space="preserve"> и договоров</w:t>
      </w:r>
      <w:r w:rsidRPr="0010450C">
        <w:rPr>
          <w:sz w:val="28"/>
          <w:szCs w:val="28"/>
        </w:rPr>
        <w:t xml:space="preserve"> о предоставлении грантов</w:t>
      </w:r>
      <w:r>
        <w:rPr>
          <w:sz w:val="28"/>
          <w:szCs w:val="28"/>
        </w:rPr>
        <w:t xml:space="preserve"> и субсидий</w:t>
      </w:r>
      <w:r w:rsidRPr="0010450C">
        <w:rPr>
          <w:sz w:val="28"/>
          <w:szCs w:val="28"/>
        </w:rPr>
        <w:t>;</w:t>
      </w:r>
    </w:p>
    <w:p w:rsidR="00633240" w:rsidRPr="0010450C" w:rsidRDefault="00633240" w:rsidP="00633240">
      <w:pPr>
        <w:ind w:firstLine="709"/>
        <w:jc w:val="both"/>
        <w:rPr>
          <w:sz w:val="28"/>
          <w:szCs w:val="28"/>
        </w:rPr>
      </w:pPr>
      <w:r>
        <w:rPr>
          <w:sz w:val="28"/>
          <w:szCs w:val="28"/>
        </w:rPr>
        <w:t>9</w:t>
      </w:r>
      <w:r w:rsidRPr="0010450C">
        <w:rPr>
          <w:sz w:val="28"/>
          <w:szCs w:val="28"/>
        </w:rPr>
        <w:t>) ведет делопроизводство Комиссии;</w:t>
      </w:r>
    </w:p>
    <w:p w:rsidR="00633240" w:rsidRPr="0010450C" w:rsidRDefault="00633240" w:rsidP="00633240">
      <w:pPr>
        <w:ind w:firstLine="709"/>
        <w:jc w:val="both"/>
        <w:rPr>
          <w:sz w:val="28"/>
          <w:szCs w:val="28"/>
        </w:rPr>
      </w:pPr>
      <w:r>
        <w:rPr>
          <w:sz w:val="28"/>
          <w:szCs w:val="28"/>
        </w:rPr>
        <w:t>10</w:t>
      </w:r>
      <w:r w:rsidRPr="0010450C">
        <w:rPr>
          <w:sz w:val="28"/>
          <w:szCs w:val="28"/>
        </w:rPr>
        <w:t>) осуществляет иные функции, связанные с организацией деятельности Комиссии.</w:t>
      </w:r>
    </w:p>
    <w:p w:rsidR="00633240" w:rsidRPr="0010450C" w:rsidRDefault="00633240" w:rsidP="00633240">
      <w:pPr>
        <w:ind w:firstLine="709"/>
        <w:jc w:val="both"/>
        <w:rPr>
          <w:sz w:val="28"/>
          <w:szCs w:val="28"/>
        </w:rPr>
      </w:pPr>
      <w:r w:rsidRPr="00AE2A32">
        <w:rPr>
          <w:sz w:val="28"/>
          <w:szCs w:val="28"/>
        </w:rPr>
        <w:t>5.</w:t>
      </w:r>
      <w:r w:rsidRPr="0010450C">
        <w:rPr>
          <w:sz w:val="28"/>
          <w:szCs w:val="28"/>
        </w:rPr>
        <w:t xml:space="preserve"> Заседани</w:t>
      </w:r>
      <w:r>
        <w:rPr>
          <w:sz w:val="28"/>
          <w:szCs w:val="28"/>
        </w:rPr>
        <w:t>е</w:t>
      </w:r>
      <w:r w:rsidRPr="0010450C">
        <w:rPr>
          <w:sz w:val="28"/>
          <w:szCs w:val="28"/>
        </w:rPr>
        <w:t xml:space="preserve"> Комиссии счита</w:t>
      </w:r>
      <w:r>
        <w:rPr>
          <w:sz w:val="28"/>
          <w:szCs w:val="28"/>
        </w:rPr>
        <w:t>ется правомочным</w:t>
      </w:r>
      <w:r w:rsidRPr="0010450C">
        <w:rPr>
          <w:sz w:val="28"/>
          <w:szCs w:val="28"/>
        </w:rPr>
        <w:t xml:space="preserve">, если на </w:t>
      </w:r>
      <w:r>
        <w:rPr>
          <w:sz w:val="28"/>
          <w:szCs w:val="28"/>
        </w:rPr>
        <w:t>ней</w:t>
      </w:r>
      <w:r w:rsidRPr="0010450C">
        <w:rPr>
          <w:sz w:val="28"/>
          <w:szCs w:val="28"/>
        </w:rPr>
        <w:t xml:space="preserve"> присутствует не менее половины ее членов.</w:t>
      </w:r>
    </w:p>
    <w:p w:rsidR="00633240" w:rsidRPr="0010450C" w:rsidRDefault="00633240" w:rsidP="00633240">
      <w:pPr>
        <w:ind w:firstLine="709"/>
        <w:jc w:val="both"/>
        <w:rPr>
          <w:sz w:val="28"/>
          <w:szCs w:val="28"/>
        </w:rPr>
      </w:pPr>
      <w:r w:rsidRPr="00AE2A32">
        <w:rPr>
          <w:sz w:val="28"/>
          <w:szCs w:val="28"/>
        </w:rPr>
        <w:t>6.</w:t>
      </w:r>
      <w:r w:rsidRPr="0010450C">
        <w:rPr>
          <w:sz w:val="28"/>
          <w:szCs w:val="28"/>
        </w:rPr>
        <w:t xml:space="preserve"> Комиссия на своих заседаниях принимает одно из следующих решений:</w:t>
      </w:r>
    </w:p>
    <w:p w:rsidR="00633240" w:rsidRPr="0010450C" w:rsidRDefault="00633240" w:rsidP="00633240">
      <w:pPr>
        <w:ind w:firstLine="709"/>
        <w:jc w:val="both"/>
        <w:rPr>
          <w:sz w:val="28"/>
          <w:szCs w:val="28"/>
        </w:rPr>
      </w:pPr>
      <w:r w:rsidRPr="0010450C">
        <w:rPr>
          <w:sz w:val="28"/>
          <w:szCs w:val="28"/>
        </w:rPr>
        <w:t>1) о признании заявки отклоненной к рассмотрению Комиссией;</w:t>
      </w:r>
    </w:p>
    <w:p w:rsidR="00633240" w:rsidRDefault="00633240" w:rsidP="00633240">
      <w:pPr>
        <w:ind w:firstLine="709"/>
        <w:jc w:val="both"/>
        <w:rPr>
          <w:sz w:val="28"/>
          <w:szCs w:val="28"/>
        </w:rPr>
      </w:pPr>
      <w:r>
        <w:rPr>
          <w:sz w:val="28"/>
          <w:szCs w:val="28"/>
        </w:rPr>
        <w:t xml:space="preserve">2) о выдаче и размере предоставляемого гранта или субсидии; </w:t>
      </w:r>
    </w:p>
    <w:p w:rsidR="00633240" w:rsidRDefault="00633240" w:rsidP="00633240">
      <w:pPr>
        <w:ind w:firstLine="709"/>
        <w:jc w:val="both"/>
        <w:rPr>
          <w:sz w:val="28"/>
          <w:szCs w:val="28"/>
        </w:rPr>
      </w:pPr>
      <w:r w:rsidRPr="0010450C">
        <w:rPr>
          <w:sz w:val="28"/>
          <w:szCs w:val="28"/>
        </w:rPr>
        <w:t>3) об отказе в выдаче гранта</w:t>
      </w:r>
      <w:r>
        <w:rPr>
          <w:sz w:val="28"/>
          <w:szCs w:val="28"/>
        </w:rPr>
        <w:t xml:space="preserve"> или субсидии</w:t>
      </w:r>
      <w:r w:rsidRPr="0010450C">
        <w:rPr>
          <w:sz w:val="28"/>
          <w:szCs w:val="28"/>
        </w:rPr>
        <w:t>.</w:t>
      </w:r>
    </w:p>
    <w:p w:rsidR="00633240" w:rsidRDefault="00633240" w:rsidP="00633240">
      <w:pPr>
        <w:ind w:firstLine="709"/>
        <w:jc w:val="both"/>
        <w:outlineLvl w:val="0"/>
        <w:rPr>
          <w:sz w:val="28"/>
          <w:szCs w:val="28"/>
        </w:rPr>
      </w:pPr>
      <w:r w:rsidRPr="00AE2A32">
        <w:rPr>
          <w:sz w:val="28"/>
          <w:szCs w:val="28"/>
        </w:rPr>
        <w:t>7.</w:t>
      </w:r>
      <w:r>
        <w:rPr>
          <w:sz w:val="28"/>
          <w:szCs w:val="28"/>
        </w:rPr>
        <w:t xml:space="preserve"> </w:t>
      </w:r>
      <w:r w:rsidRPr="00014B85">
        <w:rPr>
          <w:sz w:val="28"/>
          <w:szCs w:val="28"/>
        </w:rPr>
        <w:t xml:space="preserve">В случае превышения объема заявок на получение </w:t>
      </w:r>
      <w:r>
        <w:rPr>
          <w:sz w:val="28"/>
          <w:szCs w:val="28"/>
        </w:rPr>
        <w:t xml:space="preserve">субсидий или </w:t>
      </w:r>
      <w:r w:rsidRPr="00014B85">
        <w:rPr>
          <w:sz w:val="28"/>
          <w:szCs w:val="28"/>
        </w:rPr>
        <w:t>грантов над лимитом бюджетных средств</w:t>
      </w:r>
      <w:r>
        <w:rPr>
          <w:sz w:val="28"/>
          <w:szCs w:val="28"/>
        </w:rPr>
        <w:t>, предусмотренных на эти цели, К</w:t>
      </w:r>
      <w:r w:rsidRPr="00014B85">
        <w:rPr>
          <w:sz w:val="28"/>
          <w:szCs w:val="28"/>
        </w:rPr>
        <w:t xml:space="preserve">омиссия принимает решение о предоставлении </w:t>
      </w:r>
      <w:r>
        <w:rPr>
          <w:sz w:val="28"/>
          <w:szCs w:val="28"/>
        </w:rPr>
        <w:t xml:space="preserve">субсидии или </w:t>
      </w:r>
      <w:r w:rsidRPr="00014B85">
        <w:rPr>
          <w:sz w:val="28"/>
          <w:szCs w:val="28"/>
        </w:rPr>
        <w:t>гранта участнику, подавшему заявку ранее.</w:t>
      </w:r>
    </w:p>
    <w:p w:rsidR="00633240" w:rsidRPr="0010450C" w:rsidRDefault="00633240" w:rsidP="00633240">
      <w:pPr>
        <w:ind w:firstLine="709"/>
        <w:jc w:val="both"/>
        <w:rPr>
          <w:sz w:val="28"/>
          <w:szCs w:val="28"/>
        </w:rPr>
      </w:pPr>
      <w:r w:rsidRPr="00AE2A32">
        <w:rPr>
          <w:sz w:val="28"/>
          <w:szCs w:val="28"/>
        </w:rPr>
        <w:t>8.</w:t>
      </w:r>
      <w:r w:rsidRPr="0010450C">
        <w:rPr>
          <w:sz w:val="28"/>
          <w:szCs w:val="28"/>
        </w:rPr>
        <w:t xml:space="preserve"> Решения Комиссии принимаются простым большинством голосов </w:t>
      </w:r>
      <w:r>
        <w:rPr>
          <w:sz w:val="28"/>
          <w:szCs w:val="28"/>
        </w:rPr>
        <w:t>из</w:t>
      </w:r>
      <w:r w:rsidRPr="0010450C">
        <w:rPr>
          <w:sz w:val="28"/>
          <w:szCs w:val="28"/>
        </w:rPr>
        <w:t xml:space="preserve"> числа присутствующих на заседании Комиссии ее членов. При равенстве голосов голос предсе</w:t>
      </w:r>
      <w:r w:rsidRPr="0010450C">
        <w:rPr>
          <w:sz w:val="28"/>
          <w:szCs w:val="28"/>
        </w:rPr>
        <w:softHyphen/>
        <w:t xml:space="preserve">дателя </w:t>
      </w:r>
      <w:r>
        <w:rPr>
          <w:sz w:val="28"/>
          <w:szCs w:val="28"/>
        </w:rPr>
        <w:t>Комиссии</w:t>
      </w:r>
      <w:r w:rsidRPr="0010450C">
        <w:rPr>
          <w:sz w:val="28"/>
          <w:szCs w:val="28"/>
        </w:rPr>
        <w:t xml:space="preserve"> является решающим.</w:t>
      </w:r>
    </w:p>
    <w:p w:rsidR="00633240" w:rsidRDefault="00633240" w:rsidP="00633240">
      <w:pPr>
        <w:ind w:firstLine="709"/>
        <w:jc w:val="both"/>
        <w:rPr>
          <w:sz w:val="28"/>
          <w:szCs w:val="28"/>
        </w:rPr>
      </w:pPr>
      <w:r w:rsidRPr="00AE2A32">
        <w:rPr>
          <w:sz w:val="28"/>
          <w:szCs w:val="28"/>
        </w:rPr>
        <w:t>9.</w:t>
      </w:r>
      <w:r>
        <w:rPr>
          <w:sz w:val="28"/>
          <w:szCs w:val="28"/>
        </w:rPr>
        <w:t xml:space="preserve"> </w:t>
      </w:r>
      <w:r w:rsidRPr="0010450C">
        <w:rPr>
          <w:sz w:val="28"/>
          <w:szCs w:val="28"/>
        </w:rPr>
        <w:t>Решения Комиссии оформляются в виде протокола,</w:t>
      </w:r>
      <w:r>
        <w:rPr>
          <w:sz w:val="28"/>
          <w:szCs w:val="28"/>
        </w:rPr>
        <w:t xml:space="preserve"> который </w:t>
      </w:r>
      <w:r w:rsidRPr="0010450C">
        <w:rPr>
          <w:sz w:val="28"/>
          <w:szCs w:val="28"/>
        </w:rPr>
        <w:t xml:space="preserve"> подписывается всеми членами </w:t>
      </w:r>
      <w:r>
        <w:rPr>
          <w:sz w:val="28"/>
          <w:szCs w:val="28"/>
        </w:rPr>
        <w:t>Комиссии</w:t>
      </w:r>
      <w:r w:rsidRPr="0010450C">
        <w:rPr>
          <w:sz w:val="28"/>
          <w:szCs w:val="28"/>
        </w:rPr>
        <w:t>, присутствующими на ее заседании.</w:t>
      </w:r>
    </w:p>
    <w:p w:rsidR="00610821" w:rsidRPr="00AE2A32" w:rsidRDefault="00610821" w:rsidP="00633240">
      <w:pPr>
        <w:ind w:firstLine="709"/>
        <w:jc w:val="both"/>
        <w:rPr>
          <w:sz w:val="28"/>
          <w:szCs w:val="28"/>
        </w:rPr>
      </w:pPr>
      <w:r>
        <w:rPr>
          <w:sz w:val="28"/>
          <w:szCs w:val="28"/>
        </w:rPr>
        <w:t>10. Учет и хранение протоколов заседания К</w:t>
      </w:r>
      <w:r w:rsidRPr="001164FA">
        <w:rPr>
          <w:sz w:val="28"/>
          <w:szCs w:val="28"/>
        </w:rPr>
        <w:t>омиссии</w:t>
      </w:r>
      <w:r>
        <w:rPr>
          <w:sz w:val="28"/>
          <w:szCs w:val="28"/>
        </w:rPr>
        <w:t xml:space="preserve"> и материалы к ним осуществляет секретарь Комиссии.</w:t>
      </w:r>
    </w:p>
    <w:p w:rsidR="00633240" w:rsidRDefault="00633240" w:rsidP="00633240">
      <w:pPr>
        <w:ind w:firstLine="709"/>
        <w:jc w:val="both"/>
        <w:rPr>
          <w:sz w:val="28"/>
          <w:szCs w:val="28"/>
        </w:rPr>
      </w:pPr>
      <w:r>
        <w:rPr>
          <w:sz w:val="28"/>
          <w:szCs w:val="28"/>
        </w:rPr>
        <w:t>1</w:t>
      </w:r>
      <w:r w:rsidR="00610821">
        <w:rPr>
          <w:sz w:val="28"/>
          <w:szCs w:val="28"/>
        </w:rPr>
        <w:t>1</w:t>
      </w:r>
      <w:r w:rsidRPr="00AE2A32">
        <w:rPr>
          <w:sz w:val="28"/>
          <w:szCs w:val="28"/>
        </w:rPr>
        <w:t>.</w:t>
      </w:r>
      <w:r>
        <w:rPr>
          <w:sz w:val="28"/>
          <w:szCs w:val="28"/>
        </w:rPr>
        <w:t xml:space="preserve"> </w:t>
      </w:r>
      <w:r w:rsidRPr="001164FA">
        <w:rPr>
          <w:sz w:val="28"/>
          <w:szCs w:val="28"/>
        </w:rPr>
        <w:t>О</w:t>
      </w:r>
      <w:r>
        <w:rPr>
          <w:sz w:val="28"/>
          <w:szCs w:val="28"/>
        </w:rPr>
        <w:t>повещение субъектов о принятых К</w:t>
      </w:r>
      <w:r w:rsidRPr="001164FA">
        <w:rPr>
          <w:sz w:val="28"/>
          <w:szCs w:val="28"/>
        </w:rPr>
        <w:t xml:space="preserve">омиссией решениях осуществляется посредством </w:t>
      </w:r>
      <w:r>
        <w:rPr>
          <w:sz w:val="28"/>
          <w:szCs w:val="28"/>
        </w:rPr>
        <w:t>публикации протокола заседания К</w:t>
      </w:r>
      <w:r w:rsidRPr="001164FA">
        <w:rPr>
          <w:sz w:val="28"/>
          <w:szCs w:val="28"/>
        </w:rPr>
        <w:t xml:space="preserve">омиссии на официальном сайте </w:t>
      </w:r>
      <w:r>
        <w:rPr>
          <w:sz w:val="28"/>
          <w:szCs w:val="28"/>
        </w:rPr>
        <w:t xml:space="preserve">администрации муниципального образования город Новотроицк </w:t>
      </w:r>
      <w:r w:rsidRPr="001164FA">
        <w:rPr>
          <w:sz w:val="28"/>
          <w:szCs w:val="28"/>
        </w:rPr>
        <w:t xml:space="preserve">в сети Интернет </w:t>
      </w:r>
      <w:proofErr w:type="spellStart"/>
      <w:r w:rsidRPr="00C17EE1">
        <w:rPr>
          <w:sz w:val="28"/>
          <w:szCs w:val="28"/>
          <w:u w:val="single"/>
        </w:rPr>
        <w:t>www.novotroitsk.org.ru</w:t>
      </w:r>
      <w:proofErr w:type="spellEnd"/>
      <w:r w:rsidRPr="00014B85">
        <w:rPr>
          <w:sz w:val="28"/>
          <w:szCs w:val="28"/>
        </w:rPr>
        <w:t xml:space="preserve"> </w:t>
      </w:r>
      <w:r w:rsidRPr="001164FA">
        <w:rPr>
          <w:sz w:val="28"/>
          <w:szCs w:val="28"/>
        </w:rPr>
        <w:t>в тече</w:t>
      </w:r>
      <w:r>
        <w:rPr>
          <w:sz w:val="28"/>
          <w:szCs w:val="28"/>
        </w:rPr>
        <w:t xml:space="preserve">ние </w:t>
      </w:r>
      <w:r w:rsidRPr="001164FA">
        <w:rPr>
          <w:sz w:val="28"/>
          <w:szCs w:val="28"/>
        </w:rPr>
        <w:t>10 рабочих дней со дня его подписания</w:t>
      </w:r>
      <w:r>
        <w:rPr>
          <w:sz w:val="28"/>
          <w:szCs w:val="28"/>
        </w:rPr>
        <w:t>.</w:t>
      </w:r>
      <w:r w:rsidRPr="00E91E78">
        <w:rPr>
          <w:sz w:val="28"/>
          <w:szCs w:val="28"/>
        </w:rPr>
        <w:t xml:space="preserve"> </w:t>
      </w:r>
    </w:p>
    <w:p w:rsidR="00633240" w:rsidRDefault="00633240" w:rsidP="00633240">
      <w:pPr>
        <w:ind w:firstLine="709"/>
        <w:jc w:val="both"/>
        <w:rPr>
          <w:sz w:val="28"/>
          <w:szCs w:val="28"/>
        </w:rPr>
      </w:pPr>
      <w:r>
        <w:rPr>
          <w:sz w:val="28"/>
          <w:szCs w:val="28"/>
        </w:rPr>
        <w:t>1</w:t>
      </w:r>
      <w:r w:rsidR="00610821">
        <w:rPr>
          <w:sz w:val="28"/>
          <w:szCs w:val="28"/>
        </w:rPr>
        <w:t>2</w:t>
      </w:r>
      <w:r w:rsidRPr="00AE2A32">
        <w:rPr>
          <w:sz w:val="28"/>
          <w:szCs w:val="28"/>
        </w:rPr>
        <w:t>.</w:t>
      </w:r>
      <w:r>
        <w:rPr>
          <w:sz w:val="28"/>
          <w:szCs w:val="28"/>
        </w:rPr>
        <w:t xml:space="preserve"> </w:t>
      </w:r>
      <w:r w:rsidRPr="001164FA">
        <w:rPr>
          <w:sz w:val="28"/>
          <w:szCs w:val="28"/>
        </w:rPr>
        <w:t>Субъектам</w:t>
      </w:r>
      <w:r>
        <w:rPr>
          <w:sz w:val="28"/>
          <w:szCs w:val="28"/>
        </w:rPr>
        <w:t xml:space="preserve"> малого и среднего предпринимательства</w:t>
      </w:r>
      <w:r w:rsidRPr="001164FA">
        <w:rPr>
          <w:sz w:val="28"/>
          <w:szCs w:val="28"/>
        </w:rPr>
        <w:t xml:space="preserve">, по заявкам которых принято решение об отказе в предоставлении субсидии, в течение 10 рабочих дней с момента опубликования протокола направляется </w:t>
      </w:r>
      <w:r>
        <w:rPr>
          <w:sz w:val="28"/>
          <w:szCs w:val="28"/>
        </w:rPr>
        <w:t xml:space="preserve">письменное </w:t>
      </w:r>
      <w:r w:rsidRPr="00AE2A32">
        <w:rPr>
          <w:sz w:val="28"/>
          <w:szCs w:val="28"/>
        </w:rPr>
        <w:t>извещение о решении К</w:t>
      </w:r>
      <w:r>
        <w:rPr>
          <w:sz w:val="28"/>
          <w:szCs w:val="28"/>
        </w:rPr>
        <w:t>омиссии.</w:t>
      </w:r>
    </w:p>
    <w:p w:rsidR="00633240" w:rsidRDefault="00633240" w:rsidP="00633240">
      <w:pPr>
        <w:jc w:val="both"/>
        <w:rPr>
          <w:sz w:val="28"/>
          <w:szCs w:val="28"/>
        </w:rPr>
      </w:pPr>
    </w:p>
    <w:p w:rsidR="00633240" w:rsidRDefault="00633240" w:rsidP="00633240">
      <w:pPr>
        <w:jc w:val="both"/>
        <w:rPr>
          <w:sz w:val="28"/>
          <w:szCs w:val="28"/>
        </w:rPr>
      </w:pPr>
    </w:p>
    <w:p w:rsidR="00633240" w:rsidRDefault="00633240" w:rsidP="00633240">
      <w:pPr>
        <w:jc w:val="both"/>
        <w:rPr>
          <w:sz w:val="28"/>
          <w:szCs w:val="28"/>
        </w:rPr>
      </w:pPr>
      <w:r>
        <w:rPr>
          <w:sz w:val="28"/>
          <w:szCs w:val="28"/>
        </w:rPr>
        <w:t xml:space="preserve">Начальник отдела перспективного </w:t>
      </w:r>
    </w:p>
    <w:p w:rsidR="00633240" w:rsidRDefault="00633240" w:rsidP="00633240">
      <w:pPr>
        <w:ind w:right="-286"/>
        <w:jc w:val="both"/>
        <w:outlineLvl w:val="0"/>
        <w:rPr>
          <w:sz w:val="28"/>
          <w:szCs w:val="28"/>
        </w:rPr>
      </w:pPr>
      <w:r>
        <w:rPr>
          <w:sz w:val="28"/>
          <w:szCs w:val="28"/>
        </w:rPr>
        <w:t>развития и экономического мониторинга</w:t>
      </w:r>
      <w:r>
        <w:rPr>
          <w:sz w:val="28"/>
          <w:szCs w:val="28"/>
        </w:rPr>
        <w:tab/>
      </w:r>
      <w:r>
        <w:rPr>
          <w:sz w:val="28"/>
          <w:szCs w:val="28"/>
        </w:rPr>
        <w:tab/>
      </w:r>
      <w:r>
        <w:rPr>
          <w:sz w:val="28"/>
          <w:szCs w:val="28"/>
        </w:rPr>
        <w:tab/>
      </w:r>
      <w:r>
        <w:rPr>
          <w:sz w:val="28"/>
          <w:szCs w:val="28"/>
        </w:rPr>
        <w:tab/>
      </w:r>
      <w:r>
        <w:rPr>
          <w:sz w:val="28"/>
          <w:szCs w:val="28"/>
        </w:rPr>
        <w:tab/>
        <w:t xml:space="preserve">Ю.В. </w:t>
      </w:r>
      <w:proofErr w:type="spellStart"/>
      <w:r>
        <w:rPr>
          <w:sz w:val="28"/>
          <w:szCs w:val="28"/>
        </w:rPr>
        <w:t>Китова</w:t>
      </w:r>
      <w:proofErr w:type="spellEnd"/>
    </w:p>
    <w:p w:rsidR="00757BDA" w:rsidRDefault="001C66A4" w:rsidP="00633240">
      <w:pPr>
        <w:numPr>
          <w:ins w:id="3" w:author="Unknown" w:date="2012-06-14T10:28:00Z"/>
        </w:numPr>
        <w:ind w:left="4962" w:right="-286" w:firstLine="141"/>
        <w:jc w:val="both"/>
        <w:outlineLvl w:val="0"/>
        <w:rPr>
          <w:sz w:val="28"/>
          <w:szCs w:val="28"/>
        </w:rPr>
      </w:pPr>
      <w:r w:rsidRPr="00262C64">
        <w:rPr>
          <w:sz w:val="28"/>
          <w:szCs w:val="28"/>
        </w:rPr>
        <w:lastRenderedPageBreak/>
        <w:t>Приложение</w:t>
      </w:r>
      <w:r>
        <w:rPr>
          <w:sz w:val="28"/>
          <w:szCs w:val="28"/>
        </w:rPr>
        <w:t xml:space="preserve"> № </w:t>
      </w:r>
      <w:r w:rsidR="00633240">
        <w:rPr>
          <w:sz w:val="28"/>
          <w:szCs w:val="28"/>
        </w:rPr>
        <w:t>7</w:t>
      </w:r>
    </w:p>
    <w:p w:rsidR="001C66A4" w:rsidRPr="00262C64" w:rsidRDefault="001C66A4" w:rsidP="00757BDA">
      <w:pPr>
        <w:ind w:left="5103" w:right="-286"/>
        <w:jc w:val="both"/>
        <w:outlineLvl w:val="0"/>
        <w:rPr>
          <w:sz w:val="28"/>
          <w:szCs w:val="28"/>
        </w:rPr>
      </w:pPr>
      <w:r w:rsidRPr="00262C64">
        <w:rPr>
          <w:sz w:val="28"/>
          <w:szCs w:val="28"/>
        </w:rPr>
        <w:t>к постановлению</w:t>
      </w:r>
      <w:r w:rsidR="00757BDA">
        <w:rPr>
          <w:sz w:val="28"/>
          <w:szCs w:val="28"/>
        </w:rPr>
        <w:t xml:space="preserve"> </w:t>
      </w:r>
      <w:r>
        <w:rPr>
          <w:sz w:val="28"/>
          <w:szCs w:val="28"/>
        </w:rPr>
        <w:t xml:space="preserve">администрации </w:t>
      </w:r>
      <w:r w:rsidR="00757BDA">
        <w:rPr>
          <w:sz w:val="28"/>
          <w:szCs w:val="28"/>
        </w:rPr>
        <w:t xml:space="preserve">                  </w:t>
      </w:r>
      <w:r>
        <w:rPr>
          <w:sz w:val="28"/>
          <w:szCs w:val="28"/>
        </w:rPr>
        <w:t>муниципального образования город Новотроицк</w:t>
      </w:r>
    </w:p>
    <w:p w:rsidR="0027098C" w:rsidRPr="00785F31" w:rsidRDefault="00785F31" w:rsidP="00785F31">
      <w:pPr>
        <w:pStyle w:val="ConsPlusTitle"/>
        <w:widowControl/>
        <w:jc w:val="center"/>
        <w:rPr>
          <w:b w:val="0"/>
          <w:bCs w:val="0"/>
          <w:sz w:val="28"/>
          <w:szCs w:val="28"/>
        </w:rPr>
      </w:pPr>
      <w:r>
        <w:rPr>
          <w:b w:val="0"/>
          <w:sz w:val="28"/>
          <w:szCs w:val="28"/>
        </w:rPr>
        <w:t xml:space="preserve">                                                </w:t>
      </w:r>
      <w:r w:rsidRPr="00785F31">
        <w:rPr>
          <w:b w:val="0"/>
          <w:sz w:val="28"/>
          <w:szCs w:val="28"/>
        </w:rPr>
        <w:t>от 18.05.2015  № 794-п</w:t>
      </w:r>
    </w:p>
    <w:p w:rsidR="00785F31" w:rsidRDefault="00785F31" w:rsidP="001C66A4">
      <w:pPr>
        <w:pStyle w:val="ConsPlusTitle"/>
        <w:widowControl/>
        <w:jc w:val="center"/>
        <w:rPr>
          <w:b w:val="0"/>
          <w:bCs w:val="0"/>
          <w:sz w:val="28"/>
          <w:szCs w:val="28"/>
        </w:rPr>
      </w:pPr>
    </w:p>
    <w:p w:rsidR="001C66A4" w:rsidRPr="00E765F9" w:rsidRDefault="001C66A4" w:rsidP="001C66A4">
      <w:pPr>
        <w:pStyle w:val="ConsPlusTitle"/>
        <w:widowControl/>
        <w:jc w:val="center"/>
        <w:rPr>
          <w:b w:val="0"/>
          <w:bCs w:val="0"/>
          <w:sz w:val="28"/>
          <w:szCs w:val="28"/>
        </w:rPr>
      </w:pPr>
      <w:r>
        <w:rPr>
          <w:b w:val="0"/>
          <w:bCs w:val="0"/>
          <w:sz w:val="28"/>
          <w:szCs w:val="28"/>
        </w:rPr>
        <w:t xml:space="preserve">СОСТАВ </w:t>
      </w:r>
    </w:p>
    <w:p w:rsidR="001C66A4" w:rsidRDefault="00471789" w:rsidP="001C66A4">
      <w:pPr>
        <w:jc w:val="center"/>
        <w:rPr>
          <w:sz w:val="28"/>
          <w:szCs w:val="28"/>
        </w:rPr>
      </w:pPr>
      <w:r>
        <w:rPr>
          <w:sz w:val="28"/>
          <w:szCs w:val="28"/>
        </w:rPr>
        <w:t>К</w:t>
      </w:r>
      <w:r w:rsidR="001C66A4">
        <w:rPr>
          <w:sz w:val="28"/>
          <w:szCs w:val="28"/>
        </w:rPr>
        <w:t xml:space="preserve">омиссии по реализации мероприятий поддержки </w:t>
      </w:r>
    </w:p>
    <w:p w:rsidR="001C66A4" w:rsidRDefault="001C66A4" w:rsidP="001C66A4">
      <w:pPr>
        <w:jc w:val="center"/>
        <w:rPr>
          <w:sz w:val="28"/>
          <w:szCs w:val="28"/>
        </w:rPr>
      </w:pPr>
      <w:r>
        <w:rPr>
          <w:sz w:val="28"/>
          <w:szCs w:val="28"/>
        </w:rPr>
        <w:t xml:space="preserve">субъектов </w:t>
      </w:r>
      <w:r w:rsidR="009C4509" w:rsidRPr="00160CB9">
        <w:rPr>
          <w:sz w:val="28"/>
          <w:szCs w:val="28"/>
        </w:rPr>
        <w:t xml:space="preserve"> малого и среднего предпринимательства</w:t>
      </w:r>
      <w:r w:rsidR="002B6D44" w:rsidRPr="002B6D44">
        <w:rPr>
          <w:sz w:val="28"/>
          <w:szCs w:val="28"/>
        </w:rPr>
        <w:t xml:space="preserve"> </w:t>
      </w:r>
      <w:r w:rsidR="002B6D44">
        <w:rPr>
          <w:sz w:val="28"/>
          <w:szCs w:val="28"/>
        </w:rPr>
        <w:t>муниципального образования город Новотроицк</w:t>
      </w:r>
    </w:p>
    <w:p w:rsidR="001C66A4" w:rsidRDefault="001C66A4" w:rsidP="001C66A4">
      <w:pPr>
        <w:jc w:val="center"/>
        <w:rPr>
          <w:sz w:val="28"/>
          <w:szCs w:val="28"/>
        </w:rPr>
      </w:pPr>
    </w:p>
    <w:p w:rsidR="001C66A4" w:rsidRDefault="001C66A4" w:rsidP="001C66A4">
      <w:pPr>
        <w:rPr>
          <w:sz w:val="28"/>
          <w:szCs w:val="28"/>
        </w:rPr>
      </w:pPr>
      <w:r>
        <w:rPr>
          <w:sz w:val="28"/>
          <w:szCs w:val="28"/>
        </w:rPr>
        <w:t xml:space="preserve">Председатель </w:t>
      </w:r>
      <w:r w:rsidR="003436CD">
        <w:rPr>
          <w:sz w:val="28"/>
          <w:szCs w:val="28"/>
        </w:rPr>
        <w:t>Комиссии</w:t>
      </w:r>
      <w:r>
        <w:rPr>
          <w:sz w:val="28"/>
          <w:szCs w:val="28"/>
        </w:rPr>
        <w:t>:</w:t>
      </w:r>
    </w:p>
    <w:p w:rsidR="001C66A4" w:rsidRDefault="001C66A4" w:rsidP="001C66A4">
      <w:pPr>
        <w:rPr>
          <w:sz w:val="28"/>
          <w:szCs w:val="28"/>
        </w:rPr>
      </w:pPr>
    </w:p>
    <w:p w:rsidR="001C66A4" w:rsidRDefault="0027098C" w:rsidP="00240569">
      <w:pPr>
        <w:tabs>
          <w:tab w:val="left" w:pos="2127"/>
          <w:tab w:val="left" w:pos="2410"/>
        </w:tabs>
        <w:ind w:left="2410" w:hanging="2410"/>
        <w:jc w:val="both"/>
        <w:rPr>
          <w:sz w:val="28"/>
          <w:szCs w:val="28"/>
        </w:rPr>
      </w:pPr>
      <w:proofErr w:type="spellStart"/>
      <w:r>
        <w:rPr>
          <w:sz w:val="28"/>
          <w:szCs w:val="28"/>
        </w:rPr>
        <w:t>Маутханова</w:t>
      </w:r>
      <w:proofErr w:type="spellEnd"/>
      <w:r>
        <w:rPr>
          <w:sz w:val="28"/>
          <w:szCs w:val="28"/>
        </w:rPr>
        <w:t xml:space="preserve"> Г.В. </w:t>
      </w:r>
      <w:r>
        <w:rPr>
          <w:sz w:val="28"/>
          <w:szCs w:val="28"/>
        </w:rPr>
        <w:tab/>
        <w:t>-</w:t>
      </w:r>
      <w:r>
        <w:rPr>
          <w:sz w:val="28"/>
          <w:szCs w:val="28"/>
        </w:rPr>
        <w:tab/>
      </w:r>
      <w:r w:rsidR="001C66A4">
        <w:rPr>
          <w:sz w:val="28"/>
          <w:szCs w:val="28"/>
        </w:rPr>
        <w:t>заместитель главы муниципального образования город                            Новотроицк по управлению муниципальным имуществом,  финансам и экономике.</w:t>
      </w:r>
    </w:p>
    <w:p w:rsidR="001C66A4" w:rsidRDefault="001C66A4" w:rsidP="00240569">
      <w:pPr>
        <w:jc w:val="both"/>
        <w:rPr>
          <w:sz w:val="28"/>
          <w:szCs w:val="28"/>
        </w:rPr>
      </w:pPr>
    </w:p>
    <w:p w:rsidR="001C66A4" w:rsidRDefault="001C66A4" w:rsidP="00240569">
      <w:pPr>
        <w:jc w:val="both"/>
        <w:rPr>
          <w:sz w:val="28"/>
          <w:szCs w:val="28"/>
        </w:rPr>
      </w:pPr>
      <w:r>
        <w:rPr>
          <w:sz w:val="28"/>
          <w:szCs w:val="28"/>
        </w:rPr>
        <w:t xml:space="preserve">Члены </w:t>
      </w:r>
      <w:r w:rsidR="003436CD">
        <w:rPr>
          <w:sz w:val="28"/>
          <w:szCs w:val="28"/>
        </w:rPr>
        <w:t>Комиссии</w:t>
      </w:r>
      <w:r>
        <w:rPr>
          <w:sz w:val="28"/>
          <w:szCs w:val="28"/>
        </w:rPr>
        <w:t>:</w:t>
      </w:r>
    </w:p>
    <w:p w:rsidR="001C66A4" w:rsidRDefault="001C66A4" w:rsidP="00240569">
      <w:pPr>
        <w:jc w:val="both"/>
        <w:rPr>
          <w:sz w:val="28"/>
          <w:szCs w:val="28"/>
        </w:rPr>
      </w:pPr>
    </w:p>
    <w:p w:rsidR="00D6431B" w:rsidRDefault="0027098C" w:rsidP="00240569">
      <w:pPr>
        <w:tabs>
          <w:tab w:val="left" w:pos="2127"/>
        </w:tabs>
        <w:ind w:left="2410" w:hanging="2410"/>
        <w:jc w:val="both"/>
        <w:rPr>
          <w:sz w:val="28"/>
          <w:szCs w:val="28"/>
        </w:rPr>
      </w:pPr>
      <w:proofErr w:type="spellStart"/>
      <w:r>
        <w:rPr>
          <w:sz w:val="28"/>
          <w:szCs w:val="28"/>
        </w:rPr>
        <w:t>Молощенко</w:t>
      </w:r>
      <w:proofErr w:type="spellEnd"/>
      <w:r>
        <w:rPr>
          <w:sz w:val="28"/>
          <w:szCs w:val="28"/>
        </w:rPr>
        <w:t xml:space="preserve"> О.С. -</w:t>
      </w:r>
      <w:r>
        <w:rPr>
          <w:sz w:val="28"/>
          <w:szCs w:val="28"/>
        </w:rPr>
        <w:tab/>
        <w:t>д</w:t>
      </w:r>
      <w:r w:rsidR="001C66A4">
        <w:rPr>
          <w:sz w:val="28"/>
          <w:szCs w:val="28"/>
        </w:rPr>
        <w:t>иректор Фо</w:t>
      </w:r>
      <w:r w:rsidR="00D6431B">
        <w:rPr>
          <w:sz w:val="28"/>
          <w:szCs w:val="28"/>
        </w:rPr>
        <w:t>нда поддержки малого и среднего</w:t>
      </w:r>
    </w:p>
    <w:p w:rsidR="00D31728" w:rsidRDefault="001C66A4" w:rsidP="00240569">
      <w:pPr>
        <w:ind w:left="2410"/>
        <w:jc w:val="both"/>
        <w:rPr>
          <w:sz w:val="28"/>
          <w:szCs w:val="28"/>
        </w:rPr>
      </w:pPr>
      <w:r>
        <w:rPr>
          <w:sz w:val="28"/>
          <w:szCs w:val="28"/>
        </w:rPr>
        <w:t>предпринимательства муниципального образования город Новотроицк;</w:t>
      </w:r>
    </w:p>
    <w:p w:rsidR="0027098C" w:rsidRDefault="0027098C" w:rsidP="00240569">
      <w:pPr>
        <w:ind w:left="2410"/>
        <w:jc w:val="both"/>
        <w:rPr>
          <w:sz w:val="28"/>
          <w:szCs w:val="28"/>
        </w:rPr>
      </w:pPr>
    </w:p>
    <w:p w:rsidR="00D6431B" w:rsidRDefault="00D6431B" w:rsidP="00240569">
      <w:pPr>
        <w:tabs>
          <w:tab w:val="left" w:pos="2127"/>
          <w:tab w:val="left" w:pos="2410"/>
        </w:tabs>
        <w:ind w:left="2410" w:hanging="2410"/>
        <w:jc w:val="both"/>
        <w:rPr>
          <w:sz w:val="28"/>
          <w:szCs w:val="28"/>
        </w:rPr>
      </w:pPr>
      <w:proofErr w:type="spellStart"/>
      <w:r>
        <w:rPr>
          <w:sz w:val="28"/>
          <w:szCs w:val="28"/>
        </w:rPr>
        <w:t>Танаева</w:t>
      </w:r>
      <w:proofErr w:type="spellEnd"/>
      <w:r>
        <w:rPr>
          <w:sz w:val="28"/>
          <w:szCs w:val="28"/>
        </w:rPr>
        <w:t xml:space="preserve"> Л.В. </w:t>
      </w:r>
      <w:r w:rsidR="0027098C">
        <w:rPr>
          <w:sz w:val="28"/>
          <w:szCs w:val="28"/>
        </w:rPr>
        <w:tab/>
        <w:t>-</w:t>
      </w:r>
      <w:r w:rsidR="0027098C">
        <w:rPr>
          <w:sz w:val="28"/>
          <w:szCs w:val="28"/>
        </w:rPr>
        <w:tab/>
        <w:t>н</w:t>
      </w:r>
      <w:r w:rsidR="001C66A4">
        <w:rPr>
          <w:sz w:val="28"/>
          <w:szCs w:val="28"/>
        </w:rPr>
        <w:t>ачальник финанс</w:t>
      </w:r>
      <w:r>
        <w:rPr>
          <w:sz w:val="28"/>
          <w:szCs w:val="28"/>
        </w:rPr>
        <w:t>ового управления администрации</w:t>
      </w:r>
    </w:p>
    <w:p w:rsidR="001C66A4" w:rsidRDefault="001C66A4" w:rsidP="00240569">
      <w:pPr>
        <w:ind w:left="1702" w:firstLine="708"/>
        <w:jc w:val="both"/>
        <w:rPr>
          <w:sz w:val="28"/>
          <w:szCs w:val="28"/>
        </w:rPr>
      </w:pPr>
      <w:r>
        <w:rPr>
          <w:sz w:val="28"/>
          <w:szCs w:val="28"/>
        </w:rPr>
        <w:t>муниципального образования город Новотроицк;</w:t>
      </w:r>
    </w:p>
    <w:p w:rsidR="0027098C" w:rsidRDefault="0027098C" w:rsidP="00240569">
      <w:pPr>
        <w:ind w:left="1702" w:firstLine="708"/>
        <w:jc w:val="both"/>
        <w:rPr>
          <w:sz w:val="28"/>
          <w:szCs w:val="28"/>
        </w:rPr>
      </w:pPr>
    </w:p>
    <w:p w:rsidR="001C66A4" w:rsidRDefault="0027098C" w:rsidP="00240569">
      <w:pPr>
        <w:tabs>
          <w:tab w:val="left" w:pos="1985"/>
        </w:tabs>
        <w:ind w:left="2410" w:hanging="2410"/>
        <w:jc w:val="both"/>
        <w:rPr>
          <w:sz w:val="28"/>
          <w:szCs w:val="28"/>
        </w:rPr>
      </w:pPr>
      <w:r>
        <w:rPr>
          <w:sz w:val="28"/>
          <w:szCs w:val="28"/>
        </w:rPr>
        <w:t xml:space="preserve">Грачева В.Ю. </w:t>
      </w:r>
      <w:r w:rsidR="001C66A4">
        <w:rPr>
          <w:sz w:val="28"/>
          <w:szCs w:val="28"/>
        </w:rPr>
        <w:t xml:space="preserve">   </w:t>
      </w:r>
      <w:r w:rsidR="00874749">
        <w:rPr>
          <w:sz w:val="28"/>
          <w:szCs w:val="28"/>
        </w:rPr>
        <w:t xml:space="preserve">   </w:t>
      </w:r>
      <w:r>
        <w:rPr>
          <w:sz w:val="28"/>
          <w:szCs w:val="28"/>
        </w:rPr>
        <w:t>-</w:t>
      </w:r>
      <w:r w:rsidR="00D6431B">
        <w:rPr>
          <w:sz w:val="28"/>
          <w:szCs w:val="28"/>
        </w:rPr>
        <w:tab/>
      </w:r>
      <w:r>
        <w:rPr>
          <w:sz w:val="28"/>
          <w:szCs w:val="28"/>
        </w:rPr>
        <w:t>н</w:t>
      </w:r>
      <w:r w:rsidR="001C66A4">
        <w:rPr>
          <w:sz w:val="28"/>
          <w:szCs w:val="28"/>
        </w:rPr>
        <w:t>ачальник отдела потребительского рынка и услуг                   администрации муниципального образования город                    Новотроицк;</w:t>
      </w:r>
    </w:p>
    <w:p w:rsidR="0027098C" w:rsidRDefault="0027098C" w:rsidP="00240569">
      <w:pPr>
        <w:ind w:left="2410" w:hanging="2410"/>
        <w:jc w:val="both"/>
        <w:rPr>
          <w:sz w:val="28"/>
          <w:szCs w:val="28"/>
        </w:rPr>
      </w:pPr>
    </w:p>
    <w:p w:rsidR="001C66A4" w:rsidRDefault="0027098C" w:rsidP="00240569">
      <w:pPr>
        <w:tabs>
          <w:tab w:val="left" w:pos="1418"/>
          <w:tab w:val="left" w:pos="2127"/>
        </w:tabs>
        <w:ind w:left="2410" w:hanging="2410"/>
        <w:jc w:val="both"/>
        <w:rPr>
          <w:sz w:val="28"/>
          <w:szCs w:val="28"/>
        </w:rPr>
      </w:pPr>
      <w:proofErr w:type="spellStart"/>
      <w:r>
        <w:rPr>
          <w:sz w:val="28"/>
          <w:szCs w:val="28"/>
        </w:rPr>
        <w:t>Китова</w:t>
      </w:r>
      <w:proofErr w:type="spellEnd"/>
      <w:r>
        <w:rPr>
          <w:sz w:val="28"/>
          <w:szCs w:val="28"/>
        </w:rPr>
        <w:t xml:space="preserve"> Ю.В.  </w:t>
      </w:r>
      <w:r>
        <w:rPr>
          <w:sz w:val="28"/>
          <w:szCs w:val="28"/>
        </w:rPr>
        <w:tab/>
        <w:t xml:space="preserve">- </w:t>
      </w:r>
      <w:r>
        <w:rPr>
          <w:sz w:val="28"/>
          <w:szCs w:val="28"/>
        </w:rPr>
        <w:tab/>
        <w:t>н</w:t>
      </w:r>
      <w:r w:rsidR="001C66A4">
        <w:rPr>
          <w:sz w:val="28"/>
          <w:szCs w:val="28"/>
        </w:rPr>
        <w:t>ачальник отдела перспективного развития и экономического мониторинга администрации муниципально</w:t>
      </w:r>
      <w:r w:rsidR="000B1967">
        <w:rPr>
          <w:sz w:val="28"/>
          <w:szCs w:val="28"/>
        </w:rPr>
        <w:t>го образования город Новотроицк;</w:t>
      </w:r>
    </w:p>
    <w:p w:rsidR="0027098C" w:rsidRDefault="0027098C" w:rsidP="00240569">
      <w:pPr>
        <w:ind w:left="2410" w:hanging="2410"/>
        <w:jc w:val="both"/>
        <w:rPr>
          <w:sz w:val="28"/>
          <w:szCs w:val="28"/>
        </w:rPr>
      </w:pPr>
    </w:p>
    <w:p w:rsidR="000B1967" w:rsidRDefault="0027098C" w:rsidP="00240569">
      <w:pPr>
        <w:tabs>
          <w:tab w:val="left" w:pos="2127"/>
          <w:tab w:val="left" w:pos="2410"/>
        </w:tabs>
        <w:ind w:left="2410" w:hanging="2410"/>
        <w:jc w:val="both"/>
        <w:rPr>
          <w:sz w:val="28"/>
          <w:szCs w:val="28"/>
        </w:rPr>
      </w:pPr>
      <w:proofErr w:type="spellStart"/>
      <w:r>
        <w:rPr>
          <w:sz w:val="28"/>
          <w:szCs w:val="28"/>
        </w:rPr>
        <w:t>Мацвай</w:t>
      </w:r>
      <w:proofErr w:type="spellEnd"/>
      <w:r>
        <w:rPr>
          <w:sz w:val="28"/>
          <w:szCs w:val="28"/>
        </w:rPr>
        <w:t xml:space="preserve"> Ю.Н. </w:t>
      </w:r>
      <w:r w:rsidR="00874749">
        <w:rPr>
          <w:sz w:val="28"/>
          <w:szCs w:val="28"/>
        </w:rPr>
        <w:t xml:space="preserve"> </w:t>
      </w:r>
      <w:r>
        <w:rPr>
          <w:sz w:val="28"/>
          <w:szCs w:val="28"/>
        </w:rPr>
        <w:tab/>
        <w:t>-</w:t>
      </w:r>
      <w:r w:rsidR="00874749">
        <w:rPr>
          <w:sz w:val="28"/>
          <w:szCs w:val="28"/>
        </w:rPr>
        <w:tab/>
      </w:r>
      <w:r>
        <w:rPr>
          <w:sz w:val="28"/>
          <w:szCs w:val="28"/>
        </w:rPr>
        <w:t>г</w:t>
      </w:r>
      <w:r w:rsidR="00874749">
        <w:rPr>
          <w:sz w:val="28"/>
          <w:szCs w:val="28"/>
        </w:rPr>
        <w:t>енера</w:t>
      </w:r>
      <w:r>
        <w:rPr>
          <w:sz w:val="28"/>
          <w:szCs w:val="28"/>
        </w:rPr>
        <w:t>льный директор ООО «Каравай</w:t>
      </w:r>
      <w:r w:rsidR="00240569">
        <w:rPr>
          <w:sz w:val="28"/>
          <w:szCs w:val="28"/>
        </w:rPr>
        <w:t xml:space="preserve">» (по </w:t>
      </w:r>
      <w:r w:rsidR="00874749">
        <w:rPr>
          <w:sz w:val="28"/>
          <w:szCs w:val="28"/>
        </w:rPr>
        <w:t>согласованию);</w:t>
      </w:r>
    </w:p>
    <w:p w:rsidR="0027098C" w:rsidRDefault="0027098C" w:rsidP="00240569">
      <w:pPr>
        <w:tabs>
          <w:tab w:val="left" w:pos="2410"/>
        </w:tabs>
        <w:ind w:left="2410" w:hanging="2410"/>
        <w:jc w:val="both"/>
        <w:rPr>
          <w:sz w:val="28"/>
          <w:szCs w:val="28"/>
        </w:rPr>
      </w:pPr>
    </w:p>
    <w:p w:rsidR="000B1967" w:rsidRDefault="0027098C" w:rsidP="00240569">
      <w:pPr>
        <w:tabs>
          <w:tab w:val="left" w:pos="2127"/>
          <w:tab w:val="left" w:pos="2410"/>
        </w:tabs>
        <w:ind w:left="2268" w:hanging="2268"/>
        <w:jc w:val="both"/>
        <w:rPr>
          <w:sz w:val="28"/>
          <w:szCs w:val="28"/>
        </w:rPr>
      </w:pPr>
      <w:proofErr w:type="spellStart"/>
      <w:r>
        <w:rPr>
          <w:sz w:val="28"/>
          <w:szCs w:val="28"/>
        </w:rPr>
        <w:t>Синотова</w:t>
      </w:r>
      <w:proofErr w:type="spellEnd"/>
      <w:r>
        <w:rPr>
          <w:sz w:val="28"/>
          <w:szCs w:val="28"/>
        </w:rPr>
        <w:t xml:space="preserve"> Л.А. </w:t>
      </w:r>
      <w:r w:rsidR="000B1967">
        <w:rPr>
          <w:sz w:val="28"/>
          <w:szCs w:val="28"/>
        </w:rPr>
        <w:t xml:space="preserve"> </w:t>
      </w:r>
      <w:r>
        <w:rPr>
          <w:sz w:val="28"/>
          <w:szCs w:val="28"/>
        </w:rPr>
        <w:tab/>
        <w:t>-</w:t>
      </w:r>
      <w:r>
        <w:rPr>
          <w:sz w:val="28"/>
          <w:szCs w:val="28"/>
        </w:rPr>
        <w:tab/>
      </w:r>
      <w:r>
        <w:rPr>
          <w:sz w:val="28"/>
          <w:szCs w:val="28"/>
        </w:rPr>
        <w:tab/>
        <w:t>г</w:t>
      </w:r>
      <w:r w:rsidR="00874749">
        <w:rPr>
          <w:sz w:val="28"/>
          <w:szCs w:val="28"/>
        </w:rPr>
        <w:t>енеральный директор ООО «</w:t>
      </w:r>
      <w:proofErr w:type="spellStart"/>
      <w:r w:rsidR="00874749">
        <w:rPr>
          <w:sz w:val="28"/>
          <w:szCs w:val="28"/>
        </w:rPr>
        <w:t>Даикс</w:t>
      </w:r>
      <w:proofErr w:type="spellEnd"/>
      <w:r w:rsidR="00874749">
        <w:rPr>
          <w:sz w:val="28"/>
          <w:szCs w:val="28"/>
        </w:rPr>
        <w:t>» (по согласованию).</w:t>
      </w:r>
    </w:p>
    <w:p w:rsidR="001C66A4" w:rsidRDefault="001C66A4" w:rsidP="00240569">
      <w:pPr>
        <w:jc w:val="both"/>
        <w:rPr>
          <w:sz w:val="28"/>
          <w:szCs w:val="28"/>
        </w:rPr>
      </w:pPr>
    </w:p>
    <w:p w:rsidR="001C66A4" w:rsidRDefault="001C66A4" w:rsidP="00240569">
      <w:pPr>
        <w:jc w:val="both"/>
        <w:rPr>
          <w:sz w:val="28"/>
          <w:szCs w:val="28"/>
        </w:rPr>
      </w:pPr>
      <w:r>
        <w:rPr>
          <w:sz w:val="28"/>
          <w:szCs w:val="28"/>
        </w:rPr>
        <w:t xml:space="preserve">Секретарь </w:t>
      </w:r>
      <w:r w:rsidR="003436CD">
        <w:rPr>
          <w:sz w:val="28"/>
          <w:szCs w:val="28"/>
        </w:rPr>
        <w:t>Комиссии</w:t>
      </w:r>
      <w:r>
        <w:rPr>
          <w:sz w:val="28"/>
          <w:szCs w:val="28"/>
        </w:rPr>
        <w:t>:</w:t>
      </w:r>
    </w:p>
    <w:p w:rsidR="001C66A4" w:rsidRDefault="001C66A4" w:rsidP="00240569">
      <w:pPr>
        <w:jc w:val="both"/>
        <w:rPr>
          <w:sz w:val="28"/>
          <w:szCs w:val="28"/>
        </w:rPr>
      </w:pPr>
    </w:p>
    <w:p w:rsidR="0010450C" w:rsidRDefault="001C66A4" w:rsidP="00240569">
      <w:pPr>
        <w:tabs>
          <w:tab w:val="left" w:pos="2127"/>
          <w:tab w:val="left" w:pos="2410"/>
        </w:tabs>
        <w:ind w:left="2410" w:hanging="2410"/>
        <w:jc w:val="both"/>
        <w:rPr>
          <w:sz w:val="28"/>
          <w:szCs w:val="28"/>
        </w:rPr>
      </w:pPr>
      <w:r>
        <w:rPr>
          <w:sz w:val="28"/>
          <w:szCs w:val="28"/>
        </w:rPr>
        <w:t>Маркова Н.А.</w:t>
      </w:r>
      <w:r w:rsidR="0027098C">
        <w:rPr>
          <w:sz w:val="28"/>
          <w:szCs w:val="28"/>
        </w:rPr>
        <w:tab/>
      </w:r>
      <w:r w:rsidR="00ED1B04">
        <w:rPr>
          <w:sz w:val="28"/>
          <w:szCs w:val="28"/>
        </w:rPr>
        <w:t xml:space="preserve">- </w:t>
      </w:r>
      <w:r w:rsidR="00ED1B04">
        <w:rPr>
          <w:sz w:val="28"/>
          <w:szCs w:val="28"/>
        </w:rPr>
        <w:tab/>
      </w:r>
      <w:r>
        <w:rPr>
          <w:sz w:val="28"/>
          <w:szCs w:val="28"/>
        </w:rPr>
        <w:t>ведущий специалист отдела перспективного развития и   экономического мониторинга администрации муниципального образования город Новотроицк.</w:t>
      </w:r>
    </w:p>
    <w:p w:rsidR="00610821" w:rsidRDefault="00610821" w:rsidP="00610821">
      <w:pPr>
        <w:jc w:val="both"/>
        <w:rPr>
          <w:sz w:val="28"/>
          <w:szCs w:val="28"/>
        </w:rPr>
      </w:pPr>
    </w:p>
    <w:p w:rsidR="00610821" w:rsidRDefault="00610821" w:rsidP="00610821">
      <w:pPr>
        <w:jc w:val="both"/>
        <w:rPr>
          <w:sz w:val="28"/>
          <w:szCs w:val="28"/>
        </w:rPr>
      </w:pPr>
      <w:r>
        <w:rPr>
          <w:sz w:val="28"/>
          <w:szCs w:val="28"/>
        </w:rPr>
        <w:t xml:space="preserve">Начальник отдела перспективного </w:t>
      </w:r>
    </w:p>
    <w:p w:rsidR="00C17EE1" w:rsidRPr="00AE2A32" w:rsidRDefault="00610821" w:rsidP="00610821">
      <w:pPr>
        <w:ind w:right="-286"/>
        <w:jc w:val="both"/>
        <w:outlineLvl w:val="0"/>
        <w:rPr>
          <w:sz w:val="28"/>
          <w:szCs w:val="28"/>
        </w:rPr>
      </w:pPr>
      <w:r>
        <w:rPr>
          <w:sz w:val="28"/>
          <w:szCs w:val="28"/>
        </w:rPr>
        <w:t>развития и экономического мониторинга</w:t>
      </w:r>
      <w:r>
        <w:rPr>
          <w:sz w:val="28"/>
          <w:szCs w:val="28"/>
        </w:rPr>
        <w:tab/>
      </w:r>
      <w:r>
        <w:rPr>
          <w:sz w:val="28"/>
          <w:szCs w:val="28"/>
        </w:rPr>
        <w:tab/>
      </w:r>
      <w:r>
        <w:rPr>
          <w:sz w:val="28"/>
          <w:szCs w:val="28"/>
        </w:rPr>
        <w:tab/>
      </w:r>
      <w:r>
        <w:rPr>
          <w:sz w:val="28"/>
          <w:szCs w:val="28"/>
        </w:rPr>
        <w:tab/>
      </w:r>
      <w:r>
        <w:rPr>
          <w:sz w:val="28"/>
          <w:szCs w:val="28"/>
        </w:rPr>
        <w:tab/>
        <w:t xml:space="preserve">Ю.В. </w:t>
      </w:r>
      <w:proofErr w:type="spellStart"/>
      <w:r>
        <w:rPr>
          <w:sz w:val="28"/>
          <w:szCs w:val="28"/>
        </w:rPr>
        <w:t>Китова</w:t>
      </w:r>
      <w:proofErr w:type="spellEnd"/>
    </w:p>
    <w:sectPr w:rsidR="00C17EE1" w:rsidRPr="00AE2A32" w:rsidSect="00610821">
      <w:pgSz w:w="11906" w:h="16838"/>
      <w:pgMar w:top="709"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EA0" w:rsidRDefault="009C2EA0" w:rsidP="00C35868">
      <w:r>
        <w:separator/>
      </w:r>
    </w:p>
  </w:endnote>
  <w:endnote w:type="continuationSeparator" w:id="0">
    <w:p w:rsidR="009C2EA0" w:rsidRDefault="009C2EA0" w:rsidP="00C3586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D2" w:rsidRDefault="00460C4F" w:rsidP="000D1757">
    <w:pPr>
      <w:pStyle w:val="af1"/>
      <w:framePr w:wrap="around" w:vAnchor="text" w:hAnchor="margin" w:xAlign="right" w:y="1"/>
      <w:rPr>
        <w:rStyle w:val="af5"/>
      </w:rPr>
    </w:pPr>
    <w:r>
      <w:rPr>
        <w:rStyle w:val="af5"/>
      </w:rPr>
      <w:fldChar w:fldCharType="begin"/>
    </w:r>
    <w:r w:rsidR="000C55D2">
      <w:rPr>
        <w:rStyle w:val="af5"/>
      </w:rPr>
      <w:instrText xml:space="preserve">PAGE  </w:instrText>
    </w:r>
    <w:r>
      <w:rPr>
        <w:rStyle w:val="af5"/>
      </w:rPr>
      <w:fldChar w:fldCharType="end"/>
    </w:r>
  </w:p>
  <w:p w:rsidR="000C55D2" w:rsidRDefault="000C55D2" w:rsidP="000D1757">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D2" w:rsidRDefault="000C55D2" w:rsidP="000D1757">
    <w:pPr>
      <w:pStyle w:val="af1"/>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D2" w:rsidRDefault="000C55D2">
    <w:pPr>
      <w:pStyle w:val="af1"/>
      <w:framePr w:wrap="auto" w:vAnchor="text" w:hAnchor="margin" w:xAlign="right" w:y="1"/>
      <w:rPr>
        <w:rStyle w:val="af5"/>
      </w:rPr>
    </w:pPr>
    <w:r>
      <w:rPr>
        <w:rStyle w:val="af5"/>
      </w:rPr>
      <w:t xml:space="preserve"> </w:t>
    </w:r>
  </w:p>
  <w:p w:rsidR="000C55D2" w:rsidRDefault="000C55D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EA0" w:rsidRDefault="009C2EA0" w:rsidP="00C35868">
      <w:r>
        <w:separator/>
      </w:r>
    </w:p>
  </w:footnote>
  <w:footnote w:type="continuationSeparator" w:id="0">
    <w:p w:rsidR="009C2EA0" w:rsidRDefault="009C2EA0" w:rsidP="00C35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D2" w:rsidRDefault="00460C4F" w:rsidP="000D1757">
    <w:pPr>
      <w:pStyle w:val="af"/>
      <w:framePr w:wrap="around" w:vAnchor="text" w:hAnchor="margin" w:xAlign="center" w:y="1"/>
      <w:rPr>
        <w:rStyle w:val="af5"/>
      </w:rPr>
    </w:pPr>
    <w:r>
      <w:rPr>
        <w:rStyle w:val="af5"/>
      </w:rPr>
      <w:fldChar w:fldCharType="begin"/>
    </w:r>
    <w:r w:rsidR="000C55D2">
      <w:rPr>
        <w:rStyle w:val="af5"/>
      </w:rPr>
      <w:instrText xml:space="preserve">PAGE  </w:instrText>
    </w:r>
    <w:r>
      <w:rPr>
        <w:rStyle w:val="af5"/>
      </w:rPr>
      <w:fldChar w:fldCharType="end"/>
    </w:r>
  </w:p>
  <w:p w:rsidR="000C55D2" w:rsidRDefault="000C55D2">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D2" w:rsidRDefault="00460C4F" w:rsidP="000D1757">
    <w:pPr>
      <w:pStyle w:val="af"/>
      <w:framePr w:wrap="around" w:vAnchor="text" w:hAnchor="margin" w:xAlign="center" w:y="1"/>
      <w:rPr>
        <w:rStyle w:val="af5"/>
      </w:rPr>
    </w:pPr>
    <w:r>
      <w:rPr>
        <w:rStyle w:val="af5"/>
      </w:rPr>
      <w:fldChar w:fldCharType="begin"/>
    </w:r>
    <w:r w:rsidR="000C55D2">
      <w:rPr>
        <w:rStyle w:val="af5"/>
      </w:rPr>
      <w:instrText xml:space="preserve">PAGE  </w:instrText>
    </w:r>
    <w:r>
      <w:rPr>
        <w:rStyle w:val="af5"/>
      </w:rPr>
      <w:fldChar w:fldCharType="end"/>
    </w:r>
  </w:p>
  <w:p w:rsidR="000C55D2" w:rsidRDefault="000C5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D18F0"/>
    <w:multiLevelType w:val="hybridMultilevel"/>
    <w:tmpl w:val="BE263A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46264FD"/>
    <w:multiLevelType w:val="hybridMultilevel"/>
    <w:tmpl w:val="661E22FA"/>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9F403FD"/>
    <w:multiLevelType w:val="singleLevel"/>
    <w:tmpl w:val="5366026E"/>
    <w:lvl w:ilvl="0">
      <w:start w:val="1"/>
      <w:numFmt w:val="decimal"/>
      <w:lvlText w:val="6.%1."/>
      <w:legacy w:legacy="1" w:legacySpace="0" w:legacyIndent="532"/>
      <w:lvlJc w:val="left"/>
      <w:rPr>
        <w:rFonts w:ascii="Times New Roman" w:hAnsi="Times New Roman" w:cs="Times New Roman" w:hint="default"/>
      </w:rPr>
    </w:lvl>
  </w:abstractNum>
  <w:abstractNum w:abstractNumId="3">
    <w:nsid w:val="0A23041E"/>
    <w:multiLevelType w:val="hybridMultilevel"/>
    <w:tmpl w:val="9B2C6202"/>
    <w:lvl w:ilvl="0" w:tplc="9E8E53A0">
      <w:start w:val="27"/>
      <w:numFmt w:val="decimal"/>
      <w:lvlText w:val="%1."/>
      <w:lvlJc w:val="left"/>
      <w:pPr>
        <w:tabs>
          <w:tab w:val="num" w:pos="2370"/>
        </w:tabs>
        <w:ind w:left="2370" w:hanging="147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0DA0645F"/>
    <w:multiLevelType w:val="hybridMultilevel"/>
    <w:tmpl w:val="9F7A9626"/>
    <w:lvl w:ilvl="0" w:tplc="AD9E03D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0606CC6"/>
    <w:multiLevelType w:val="hybridMultilevel"/>
    <w:tmpl w:val="21E488EE"/>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9993B9E"/>
    <w:multiLevelType w:val="hybridMultilevel"/>
    <w:tmpl w:val="90AEEE46"/>
    <w:lvl w:ilvl="0" w:tplc="5554D39C">
      <w:start w:val="6"/>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7">
    <w:nsid w:val="1C3B2D6D"/>
    <w:multiLevelType w:val="hybridMultilevel"/>
    <w:tmpl w:val="5BC4F6C2"/>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DF324D5"/>
    <w:multiLevelType w:val="hybridMultilevel"/>
    <w:tmpl w:val="73CCF7C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28C17B9"/>
    <w:multiLevelType w:val="multilevel"/>
    <w:tmpl w:val="9B2C6202"/>
    <w:lvl w:ilvl="0">
      <w:start w:val="27"/>
      <w:numFmt w:val="decimal"/>
      <w:lvlText w:val="%1."/>
      <w:lvlJc w:val="left"/>
      <w:pPr>
        <w:tabs>
          <w:tab w:val="num" w:pos="2370"/>
        </w:tabs>
        <w:ind w:left="2370" w:hanging="147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2360576B"/>
    <w:multiLevelType w:val="hybridMultilevel"/>
    <w:tmpl w:val="88082A02"/>
    <w:lvl w:ilvl="0" w:tplc="1BB8D138">
      <w:start w:val="1"/>
      <w:numFmt w:val="bullet"/>
      <w:lvlText w:val="-"/>
      <w:lvlJc w:val="left"/>
      <w:pPr>
        <w:tabs>
          <w:tab w:val="num" w:pos="1857"/>
        </w:tabs>
        <w:ind w:left="1857" w:hanging="360"/>
      </w:pPr>
      <w:rPr>
        <w:rFonts w:ascii="Courier New" w:hAnsi="Courier New" w:hint="default"/>
      </w:rPr>
    </w:lvl>
    <w:lvl w:ilvl="1" w:tplc="04190003" w:tentative="1">
      <w:start w:val="1"/>
      <w:numFmt w:val="bullet"/>
      <w:lvlText w:val="o"/>
      <w:lvlJc w:val="left"/>
      <w:pPr>
        <w:tabs>
          <w:tab w:val="num" w:pos="2077"/>
        </w:tabs>
        <w:ind w:left="2077" w:hanging="360"/>
      </w:pPr>
      <w:rPr>
        <w:rFonts w:ascii="Courier New" w:hAnsi="Courier New" w:cs="Courier New" w:hint="default"/>
      </w:rPr>
    </w:lvl>
    <w:lvl w:ilvl="2" w:tplc="04190005" w:tentative="1">
      <w:start w:val="1"/>
      <w:numFmt w:val="bullet"/>
      <w:lvlText w:val=""/>
      <w:lvlJc w:val="left"/>
      <w:pPr>
        <w:tabs>
          <w:tab w:val="num" w:pos="2797"/>
        </w:tabs>
        <w:ind w:left="2797" w:hanging="360"/>
      </w:pPr>
      <w:rPr>
        <w:rFonts w:ascii="Wingdings" w:hAnsi="Wingdings" w:hint="default"/>
      </w:rPr>
    </w:lvl>
    <w:lvl w:ilvl="3" w:tplc="04190001" w:tentative="1">
      <w:start w:val="1"/>
      <w:numFmt w:val="bullet"/>
      <w:lvlText w:val=""/>
      <w:lvlJc w:val="left"/>
      <w:pPr>
        <w:tabs>
          <w:tab w:val="num" w:pos="3517"/>
        </w:tabs>
        <w:ind w:left="3517" w:hanging="360"/>
      </w:pPr>
      <w:rPr>
        <w:rFonts w:ascii="Symbol" w:hAnsi="Symbol" w:hint="default"/>
      </w:rPr>
    </w:lvl>
    <w:lvl w:ilvl="4" w:tplc="04190003" w:tentative="1">
      <w:start w:val="1"/>
      <w:numFmt w:val="bullet"/>
      <w:lvlText w:val="o"/>
      <w:lvlJc w:val="left"/>
      <w:pPr>
        <w:tabs>
          <w:tab w:val="num" w:pos="4237"/>
        </w:tabs>
        <w:ind w:left="4237" w:hanging="360"/>
      </w:pPr>
      <w:rPr>
        <w:rFonts w:ascii="Courier New" w:hAnsi="Courier New" w:cs="Courier New" w:hint="default"/>
      </w:rPr>
    </w:lvl>
    <w:lvl w:ilvl="5" w:tplc="04190005" w:tentative="1">
      <w:start w:val="1"/>
      <w:numFmt w:val="bullet"/>
      <w:lvlText w:val=""/>
      <w:lvlJc w:val="left"/>
      <w:pPr>
        <w:tabs>
          <w:tab w:val="num" w:pos="4957"/>
        </w:tabs>
        <w:ind w:left="4957" w:hanging="360"/>
      </w:pPr>
      <w:rPr>
        <w:rFonts w:ascii="Wingdings" w:hAnsi="Wingdings" w:hint="default"/>
      </w:rPr>
    </w:lvl>
    <w:lvl w:ilvl="6" w:tplc="04190001" w:tentative="1">
      <w:start w:val="1"/>
      <w:numFmt w:val="bullet"/>
      <w:lvlText w:val=""/>
      <w:lvlJc w:val="left"/>
      <w:pPr>
        <w:tabs>
          <w:tab w:val="num" w:pos="5677"/>
        </w:tabs>
        <w:ind w:left="5677" w:hanging="360"/>
      </w:pPr>
      <w:rPr>
        <w:rFonts w:ascii="Symbol" w:hAnsi="Symbol" w:hint="default"/>
      </w:rPr>
    </w:lvl>
    <w:lvl w:ilvl="7" w:tplc="04190003" w:tentative="1">
      <w:start w:val="1"/>
      <w:numFmt w:val="bullet"/>
      <w:lvlText w:val="o"/>
      <w:lvlJc w:val="left"/>
      <w:pPr>
        <w:tabs>
          <w:tab w:val="num" w:pos="6397"/>
        </w:tabs>
        <w:ind w:left="6397" w:hanging="360"/>
      </w:pPr>
      <w:rPr>
        <w:rFonts w:ascii="Courier New" w:hAnsi="Courier New" w:cs="Courier New" w:hint="default"/>
      </w:rPr>
    </w:lvl>
    <w:lvl w:ilvl="8" w:tplc="04190005" w:tentative="1">
      <w:start w:val="1"/>
      <w:numFmt w:val="bullet"/>
      <w:lvlText w:val=""/>
      <w:lvlJc w:val="left"/>
      <w:pPr>
        <w:tabs>
          <w:tab w:val="num" w:pos="7117"/>
        </w:tabs>
        <w:ind w:left="7117" w:hanging="360"/>
      </w:pPr>
      <w:rPr>
        <w:rFonts w:ascii="Wingdings" w:hAnsi="Wingdings" w:hint="default"/>
      </w:rPr>
    </w:lvl>
  </w:abstractNum>
  <w:abstractNum w:abstractNumId="11">
    <w:nsid w:val="2A4C52FD"/>
    <w:multiLevelType w:val="hybridMultilevel"/>
    <w:tmpl w:val="1B34E6F8"/>
    <w:lvl w:ilvl="0" w:tplc="1BB8D13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E146132"/>
    <w:multiLevelType w:val="hybridMultilevel"/>
    <w:tmpl w:val="E49A6EA2"/>
    <w:lvl w:ilvl="0" w:tplc="3250796C">
      <w:start w:val="1"/>
      <w:numFmt w:val="decimal"/>
      <w:lvlText w:val="%1."/>
      <w:lvlJc w:val="left"/>
      <w:pPr>
        <w:tabs>
          <w:tab w:val="num" w:pos="1211"/>
        </w:tabs>
        <w:ind w:left="1211" w:hanging="360"/>
      </w:pPr>
      <w:rPr>
        <w:rFonts w:hint="default"/>
      </w:rPr>
    </w:lvl>
    <w:lvl w:ilvl="1" w:tplc="1BB8D138">
      <w:start w:val="1"/>
      <w:numFmt w:val="bullet"/>
      <w:lvlText w:val="-"/>
      <w:lvlJc w:val="left"/>
      <w:pPr>
        <w:tabs>
          <w:tab w:val="num" w:pos="1931"/>
        </w:tabs>
        <w:ind w:left="1931" w:hanging="360"/>
      </w:pPr>
      <w:rPr>
        <w:rFonts w:ascii="Courier New" w:hAnsi="Courier New"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3">
    <w:nsid w:val="368F5D31"/>
    <w:multiLevelType w:val="hybridMultilevel"/>
    <w:tmpl w:val="0FC0A8FC"/>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99F3B89"/>
    <w:multiLevelType w:val="multilevel"/>
    <w:tmpl w:val="950EACFC"/>
    <w:lvl w:ilvl="0">
      <w:start w:val="28"/>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5">
    <w:nsid w:val="3E7C5EE8"/>
    <w:multiLevelType w:val="hybridMultilevel"/>
    <w:tmpl w:val="184C8EDE"/>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F75200D"/>
    <w:multiLevelType w:val="hybridMultilevel"/>
    <w:tmpl w:val="950EACFC"/>
    <w:lvl w:ilvl="0" w:tplc="A7F4DC4A">
      <w:start w:val="28"/>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42BE3915"/>
    <w:multiLevelType w:val="hybridMultilevel"/>
    <w:tmpl w:val="7482357E"/>
    <w:lvl w:ilvl="0" w:tplc="7A7C7008">
      <w:start w:val="1"/>
      <w:numFmt w:val="decimal"/>
      <w:lvlText w:val="%1."/>
      <w:lvlJc w:val="left"/>
      <w:pPr>
        <w:tabs>
          <w:tab w:val="num" w:pos="1065"/>
        </w:tabs>
        <w:ind w:left="1065" w:hanging="360"/>
      </w:pPr>
      <w:rPr>
        <w:rFonts w:cs="Times New Roman" w:hint="default"/>
      </w:rPr>
    </w:lvl>
    <w:lvl w:ilvl="1" w:tplc="4A38AFF4">
      <w:numFmt w:val="none"/>
      <w:lvlText w:val=""/>
      <w:lvlJc w:val="left"/>
      <w:pPr>
        <w:tabs>
          <w:tab w:val="num" w:pos="360"/>
        </w:tabs>
      </w:pPr>
      <w:rPr>
        <w:rFonts w:cs="Times New Roman"/>
      </w:rPr>
    </w:lvl>
    <w:lvl w:ilvl="2" w:tplc="BC4ADEB4">
      <w:numFmt w:val="none"/>
      <w:lvlText w:val=""/>
      <w:lvlJc w:val="left"/>
      <w:pPr>
        <w:tabs>
          <w:tab w:val="num" w:pos="360"/>
        </w:tabs>
      </w:pPr>
      <w:rPr>
        <w:rFonts w:cs="Times New Roman"/>
      </w:rPr>
    </w:lvl>
    <w:lvl w:ilvl="3" w:tplc="1F7C546E">
      <w:numFmt w:val="none"/>
      <w:lvlText w:val=""/>
      <w:lvlJc w:val="left"/>
      <w:pPr>
        <w:tabs>
          <w:tab w:val="num" w:pos="360"/>
        </w:tabs>
      </w:pPr>
      <w:rPr>
        <w:rFonts w:cs="Times New Roman"/>
      </w:rPr>
    </w:lvl>
    <w:lvl w:ilvl="4" w:tplc="5CD028BE">
      <w:numFmt w:val="none"/>
      <w:lvlText w:val=""/>
      <w:lvlJc w:val="left"/>
      <w:pPr>
        <w:tabs>
          <w:tab w:val="num" w:pos="360"/>
        </w:tabs>
      </w:pPr>
      <w:rPr>
        <w:rFonts w:cs="Times New Roman"/>
      </w:rPr>
    </w:lvl>
    <w:lvl w:ilvl="5" w:tplc="70D4F106">
      <w:numFmt w:val="none"/>
      <w:lvlText w:val=""/>
      <w:lvlJc w:val="left"/>
      <w:pPr>
        <w:tabs>
          <w:tab w:val="num" w:pos="360"/>
        </w:tabs>
      </w:pPr>
      <w:rPr>
        <w:rFonts w:cs="Times New Roman"/>
      </w:rPr>
    </w:lvl>
    <w:lvl w:ilvl="6" w:tplc="2CC26708">
      <w:numFmt w:val="none"/>
      <w:lvlText w:val=""/>
      <w:lvlJc w:val="left"/>
      <w:pPr>
        <w:tabs>
          <w:tab w:val="num" w:pos="360"/>
        </w:tabs>
      </w:pPr>
      <w:rPr>
        <w:rFonts w:cs="Times New Roman"/>
      </w:rPr>
    </w:lvl>
    <w:lvl w:ilvl="7" w:tplc="08CE12DC">
      <w:numFmt w:val="none"/>
      <w:lvlText w:val=""/>
      <w:lvlJc w:val="left"/>
      <w:pPr>
        <w:tabs>
          <w:tab w:val="num" w:pos="360"/>
        </w:tabs>
      </w:pPr>
      <w:rPr>
        <w:rFonts w:cs="Times New Roman"/>
      </w:rPr>
    </w:lvl>
    <w:lvl w:ilvl="8" w:tplc="0250F0E6">
      <w:numFmt w:val="none"/>
      <w:lvlText w:val=""/>
      <w:lvlJc w:val="left"/>
      <w:pPr>
        <w:tabs>
          <w:tab w:val="num" w:pos="360"/>
        </w:tabs>
      </w:pPr>
      <w:rPr>
        <w:rFonts w:cs="Times New Roman"/>
      </w:rPr>
    </w:lvl>
  </w:abstractNum>
  <w:abstractNum w:abstractNumId="18">
    <w:nsid w:val="47BE175B"/>
    <w:multiLevelType w:val="hybridMultilevel"/>
    <w:tmpl w:val="DD9A0FE2"/>
    <w:lvl w:ilvl="0" w:tplc="73F61646">
      <w:start w:val="27"/>
      <w:numFmt w:val="decimal"/>
      <w:lvlText w:val="%1."/>
      <w:lvlJc w:val="left"/>
      <w:pPr>
        <w:tabs>
          <w:tab w:val="num" w:pos="1275"/>
        </w:tabs>
        <w:ind w:left="1275" w:hanging="360"/>
      </w:pPr>
      <w:rPr>
        <w:rFonts w:cs="Times New Roman" w:hint="default"/>
      </w:rPr>
    </w:lvl>
    <w:lvl w:ilvl="1" w:tplc="04190019" w:tentative="1">
      <w:start w:val="1"/>
      <w:numFmt w:val="lowerLetter"/>
      <w:lvlText w:val="%2."/>
      <w:lvlJc w:val="left"/>
      <w:pPr>
        <w:tabs>
          <w:tab w:val="num" w:pos="1995"/>
        </w:tabs>
        <w:ind w:left="1995" w:hanging="360"/>
      </w:pPr>
      <w:rPr>
        <w:rFonts w:cs="Times New Roman"/>
      </w:rPr>
    </w:lvl>
    <w:lvl w:ilvl="2" w:tplc="0419001B" w:tentative="1">
      <w:start w:val="1"/>
      <w:numFmt w:val="lowerRoman"/>
      <w:lvlText w:val="%3."/>
      <w:lvlJc w:val="right"/>
      <w:pPr>
        <w:tabs>
          <w:tab w:val="num" w:pos="2715"/>
        </w:tabs>
        <w:ind w:left="2715" w:hanging="180"/>
      </w:pPr>
      <w:rPr>
        <w:rFonts w:cs="Times New Roman"/>
      </w:rPr>
    </w:lvl>
    <w:lvl w:ilvl="3" w:tplc="0419000F" w:tentative="1">
      <w:start w:val="1"/>
      <w:numFmt w:val="decimal"/>
      <w:lvlText w:val="%4."/>
      <w:lvlJc w:val="left"/>
      <w:pPr>
        <w:tabs>
          <w:tab w:val="num" w:pos="3435"/>
        </w:tabs>
        <w:ind w:left="3435" w:hanging="360"/>
      </w:pPr>
      <w:rPr>
        <w:rFonts w:cs="Times New Roman"/>
      </w:rPr>
    </w:lvl>
    <w:lvl w:ilvl="4" w:tplc="04190019" w:tentative="1">
      <w:start w:val="1"/>
      <w:numFmt w:val="lowerLetter"/>
      <w:lvlText w:val="%5."/>
      <w:lvlJc w:val="left"/>
      <w:pPr>
        <w:tabs>
          <w:tab w:val="num" w:pos="4155"/>
        </w:tabs>
        <w:ind w:left="4155" w:hanging="360"/>
      </w:pPr>
      <w:rPr>
        <w:rFonts w:cs="Times New Roman"/>
      </w:rPr>
    </w:lvl>
    <w:lvl w:ilvl="5" w:tplc="0419001B" w:tentative="1">
      <w:start w:val="1"/>
      <w:numFmt w:val="lowerRoman"/>
      <w:lvlText w:val="%6."/>
      <w:lvlJc w:val="right"/>
      <w:pPr>
        <w:tabs>
          <w:tab w:val="num" w:pos="4875"/>
        </w:tabs>
        <w:ind w:left="4875" w:hanging="180"/>
      </w:pPr>
      <w:rPr>
        <w:rFonts w:cs="Times New Roman"/>
      </w:rPr>
    </w:lvl>
    <w:lvl w:ilvl="6" w:tplc="0419000F" w:tentative="1">
      <w:start w:val="1"/>
      <w:numFmt w:val="decimal"/>
      <w:lvlText w:val="%7."/>
      <w:lvlJc w:val="left"/>
      <w:pPr>
        <w:tabs>
          <w:tab w:val="num" w:pos="5595"/>
        </w:tabs>
        <w:ind w:left="5595" w:hanging="360"/>
      </w:pPr>
      <w:rPr>
        <w:rFonts w:cs="Times New Roman"/>
      </w:rPr>
    </w:lvl>
    <w:lvl w:ilvl="7" w:tplc="04190019" w:tentative="1">
      <w:start w:val="1"/>
      <w:numFmt w:val="lowerLetter"/>
      <w:lvlText w:val="%8."/>
      <w:lvlJc w:val="left"/>
      <w:pPr>
        <w:tabs>
          <w:tab w:val="num" w:pos="6315"/>
        </w:tabs>
        <w:ind w:left="6315" w:hanging="360"/>
      </w:pPr>
      <w:rPr>
        <w:rFonts w:cs="Times New Roman"/>
      </w:rPr>
    </w:lvl>
    <w:lvl w:ilvl="8" w:tplc="0419001B" w:tentative="1">
      <w:start w:val="1"/>
      <w:numFmt w:val="lowerRoman"/>
      <w:lvlText w:val="%9."/>
      <w:lvlJc w:val="right"/>
      <w:pPr>
        <w:tabs>
          <w:tab w:val="num" w:pos="7035"/>
        </w:tabs>
        <w:ind w:left="7035" w:hanging="180"/>
      </w:pPr>
      <w:rPr>
        <w:rFonts w:cs="Times New Roman"/>
      </w:rPr>
    </w:lvl>
  </w:abstractNum>
  <w:abstractNum w:abstractNumId="19">
    <w:nsid w:val="4B5373A3"/>
    <w:multiLevelType w:val="hybridMultilevel"/>
    <w:tmpl w:val="FE5CC372"/>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310480A"/>
    <w:multiLevelType w:val="hybridMultilevel"/>
    <w:tmpl w:val="BDA61B56"/>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AE974FC"/>
    <w:multiLevelType w:val="singleLevel"/>
    <w:tmpl w:val="63D42E84"/>
    <w:lvl w:ilvl="0">
      <w:start w:val="1"/>
      <w:numFmt w:val="decimal"/>
      <w:lvlText w:val="7.%1."/>
      <w:legacy w:legacy="1" w:legacySpace="0" w:legacyIndent="528"/>
      <w:lvlJc w:val="left"/>
      <w:rPr>
        <w:rFonts w:ascii="Times New Roman" w:hAnsi="Times New Roman" w:cs="Times New Roman" w:hint="default"/>
      </w:rPr>
    </w:lvl>
  </w:abstractNum>
  <w:abstractNum w:abstractNumId="22">
    <w:nsid w:val="5B313AB7"/>
    <w:multiLevelType w:val="multilevel"/>
    <w:tmpl w:val="62FCF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3C06EB"/>
    <w:multiLevelType w:val="hybridMultilevel"/>
    <w:tmpl w:val="5F18A92E"/>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1FF0B91"/>
    <w:multiLevelType w:val="multilevel"/>
    <w:tmpl w:val="9B2C6202"/>
    <w:lvl w:ilvl="0">
      <w:start w:val="27"/>
      <w:numFmt w:val="decimal"/>
      <w:lvlText w:val="%1."/>
      <w:lvlJc w:val="left"/>
      <w:pPr>
        <w:tabs>
          <w:tab w:val="num" w:pos="2370"/>
        </w:tabs>
        <w:ind w:left="2370" w:hanging="147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5">
    <w:nsid w:val="72201148"/>
    <w:multiLevelType w:val="multilevel"/>
    <w:tmpl w:val="30A44B14"/>
    <w:lvl w:ilvl="0">
      <w:start w:val="7"/>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73141F54"/>
    <w:multiLevelType w:val="multilevel"/>
    <w:tmpl w:val="9B2C6202"/>
    <w:lvl w:ilvl="0">
      <w:start w:val="27"/>
      <w:numFmt w:val="decimal"/>
      <w:lvlText w:val="%1."/>
      <w:lvlJc w:val="left"/>
      <w:pPr>
        <w:tabs>
          <w:tab w:val="num" w:pos="2370"/>
        </w:tabs>
        <w:ind w:left="2370" w:hanging="147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7">
    <w:nsid w:val="747C06D8"/>
    <w:multiLevelType w:val="hybridMultilevel"/>
    <w:tmpl w:val="DD48C92C"/>
    <w:lvl w:ilvl="0" w:tplc="972048F2">
      <w:start w:val="10"/>
      <w:numFmt w:val="decimal"/>
      <w:lvlText w:val="%1."/>
      <w:lvlJc w:val="left"/>
      <w:pPr>
        <w:tabs>
          <w:tab w:val="num" w:pos="1650"/>
        </w:tabs>
        <w:ind w:left="1650" w:hanging="111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8">
    <w:nsid w:val="74C87728"/>
    <w:multiLevelType w:val="hybridMultilevel"/>
    <w:tmpl w:val="D5BE6D26"/>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51C0848"/>
    <w:multiLevelType w:val="hybridMultilevel"/>
    <w:tmpl w:val="10E22AA2"/>
    <w:lvl w:ilvl="0" w:tplc="1BB8D138">
      <w:start w:val="1"/>
      <w:numFmt w:val="bullet"/>
      <w:lvlText w:val="-"/>
      <w:lvlJc w:val="left"/>
      <w:pPr>
        <w:tabs>
          <w:tab w:val="num" w:pos="1920"/>
        </w:tabs>
        <w:ind w:left="1920" w:hanging="360"/>
      </w:pPr>
      <w:rPr>
        <w:rFonts w:ascii="Courier New" w:hAnsi="Courier New"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0">
    <w:nsid w:val="7783406B"/>
    <w:multiLevelType w:val="hybridMultilevel"/>
    <w:tmpl w:val="455670FE"/>
    <w:lvl w:ilvl="0" w:tplc="DC402BB6">
      <w:start w:val="7"/>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1">
    <w:nsid w:val="7A321C81"/>
    <w:multiLevelType w:val="singleLevel"/>
    <w:tmpl w:val="633EB346"/>
    <w:lvl w:ilvl="0">
      <w:start w:val="1"/>
      <w:numFmt w:val="decimal"/>
      <w:lvlText w:val="3.%1."/>
      <w:legacy w:legacy="1" w:legacySpace="0" w:legacyIndent="528"/>
      <w:lvlJc w:val="left"/>
      <w:rPr>
        <w:rFonts w:ascii="Times New Roman" w:hAnsi="Times New Roman" w:cs="Times New Roman" w:hint="default"/>
      </w:rPr>
    </w:lvl>
  </w:abstractNum>
  <w:abstractNum w:abstractNumId="32">
    <w:nsid w:val="7ABF564A"/>
    <w:multiLevelType w:val="hybridMultilevel"/>
    <w:tmpl w:val="46C66D3C"/>
    <w:lvl w:ilvl="0" w:tplc="1BB8D13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E166247"/>
    <w:multiLevelType w:val="hybridMultilevel"/>
    <w:tmpl w:val="F1AA9AE8"/>
    <w:lvl w:ilvl="0" w:tplc="1BB8D138">
      <w:start w:val="1"/>
      <w:numFmt w:val="bullet"/>
      <w:lvlText w:val="-"/>
      <w:lvlJc w:val="left"/>
      <w:pPr>
        <w:tabs>
          <w:tab w:val="num" w:pos="1929"/>
        </w:tabs>
        <w:ind w:left="19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E8504AE"/>
    <w:multiLevelType w:val="hybridMultilevel"/>
    <w:tmpl w:val="866EAC80"/>
    <w:lvl w:ilvl="0" w:tplc="1BB8D13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2"/>
  </w:num>
  <w:num w:numId="3">
    <w:abstractNumId w:val="29"/>
  </w:num>
  <w:num w:numId="4">
    <w:abstractNumId w:val="19"/>
  </w:num>
  <w:num w:numId="5">
    <w:abstractNumId w:val="33"/>
  </w:num>
  <w:num w:numId="6">
    <w:abstractNumId w:val="23"/>
  </w:num>
  <w:num w:numId="7">
    <w:abstractNumId w:val="15"/>
  </w:num>
  <w:num w:numId="8">
    <w:abstractNumId w:val="17"/>
  </w:num>
  <w:num w:numId="9">
    <w:abstractNumId w:val="27"/>
  </w:num>
  <w:num w:numId="10">
    <w:abstractNumId w:val="4"/>
  </w:num>
  <w:num w:numId="11">
    <w:abstractNumId w:val="20"/>
  </w:num>
  <w:num w:numId="12">
    <w:abstractNumId w:val="28"/>
  </w:num>
  <w:num w:numId="13">
    <w:abstractNumId w:val="31"/>
  </w:num>
  <w:num w:numId="14">
    <w:abstractNumId w:val="2"/>
  </w:num>
  <w:num w:numId="15">
    <w:abstractNumId w:val="21"/>
  </w:num>
  <w:num w:numId="16">
    <w:abstractNumId w:val="25"/>
  </w:num>
  <w:num w:numId="17">
    <w:abstractNumId w:val="3"/>
  </w:num>
  <w:num w:numId="18">
    <w:abstractNumId w:val="30"/>
  </w:num>
  <w:num w:numId="19">
    <w:abstractNumId w:val="26"/>
  </w:num>
  <w:num w:numId="20">
    <w:abstractNumId w:val="24"/>
  </w:num>
  <w:num w:numId="21">
    <w:abstractNumId w:val="9"/>
  </w:num>
  <w:num w:numId="22">
    <w:abstractNumId w:val="16"/>
  </w:num>
  <w:num w:numId="23">
    <w:abstractNumId w:val="6"/>
  </w:num>
  <w:num w:numId="24">
    <w:abstractNumId w:val="14"/>
  </w:num>
  <w:num w:numId="25">
    <w:abstractNumId w:val="18"/>
  </w:num>
  <w:num w:numId="26">
    <w:abstractNumId w:val="10"/>
  </w:num>
  <w:num w:numId="27">
    <w:abstractNumId w:val="13"/>
  </w:num>
  <w:num w:numId="28">
    <w:abstractNumId w:val="7"/>
  </w:num>
  <w:num w:numId="29">
    <w:abstractNumId w:val="1"/>
  </w:num>
  <w:num w:numId="30">
    <w:abstractNumId w:val="5"/>
  </w:num>
  <w:num w:numId="31">
    <w:abstractNumId w:val="11"/>
  </w:num>
  <w:num w:numId="32">
    <w:abstractNumId w:val="32"/>
  </w:num>
  <w:num w:numId="33">
    <w:abstractNumId w:val="34"/>
  </w:num>
  <w:num w:numId="34">
    <w:abstractNumId w:val="0"/>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D5397"/>
    <w:rsid w:val="00035CDA"/>
    <w:rsid w:val="00043785"/>
    <w:rsid w:val="00051F68"/>
    <w:rsid w:val="00052456"/>
    <w:rsid w:val="00063932"/>
    <w:rsid w:val="00071F64"/>
    <w:rsid w:val="00080703"/>
    <w:rsid w:val="00080F7F"/>
    <w:rsid w:val="000B1967"/>
    <w:rsid w:val="000C55D2"/>
    <w:rsid w:val="000D1757"/>
    <w:rsid w:val="000D7A82"/>
    <w:rsid w:val="000F76D2"/>
    <w:rsid w:val="00103E39"/>
    <w:rsid w:val="0010450C"/>
    <w:rsid w:val="00104BC4"/>
    <w:rsid w:val="00105748"/>
    <w:rsid w:val="00114E9F"/>
    <w:rsid w:val="00124304"/>
    <w:rsid w:val="001844A1"/>
    <w:rsid w:val="0018742F"/>
    <w:rsid w:val="00187D75"/>
    <w:rsid w:val="001B0EEA"/>
    <w:rsid w:val="001C073D"/>
    <w:rsid w:val="001C570F"/>
    <w:rsid w:val="001C66A4"/>
    <w:rsid w:val="00211FCB"/>
    <w:rsid w:val="00215B62"/>
    <w:rsid w:val="00240569"/>
    <w:rsid w:val="00242AE1"/>
    <w:rsid w:val="00257B21"/>
    <w:rsid w:val="0027098C"/>
    <w:rsid w:val="00274A3A"/>
    <w:rsid w:val="002754EC"/>
    <w:rsid w:val="002B6D44"/>
    <w:rsid w:val="002C7FBF"/>
    <w:rsid w:val="002D49C0"/>
    <w:rsid w:val="002D5397"/>
    <w:rsid w:val="002E4CA4"/>
    <w:rsid w:val="00305717"/>
    <w:rsid w:val="003239DB"/>
    <w:rsid w:val="00342A8A"/>
    <w:rsid w:val="00342ADB"/>
    <w:rsid w:val="003436CD"/>
    <w:rsid w:val="00363F5A"/>
    <w:rsid w:val="00395046"/>
    <w:rsid w:val="00395B58"/>
    <w:rsid w:val="003A0A85"/>
    <w:rsid w:val="003B5E29"/>
    <w:rsid w:val="003C2AAD"/>
    <w:rsid w:val="003E028F"/>
    <w:rsid w:val="003E1CA0"/>
    <w:rsid w:val="003E4DED"/>
    <w:rsid w:val="004510F5"/>
    <w:rsid w:val="00460C4F"/>
    <w:rsid w:val="004650ED"/>
    <w:rsid w:val="00471789"/>
    <w:rsid w:val="00485069"/>
    <w:rsid w:val="00493976"/>
    <w:rsid w:val="004B1786"/>
    <w:rsid w:val="004B5775"/>
    <w:rsid w:val="004D16D3"/>
    <w:rsid w:val="004E265C"/>
    <w:rsid w:val="00557255"/>
    <w:rsid w:val="00580799"/>
    <w:rsid w:val="00580F30"/>
    <w:rsid w:val="00587847"/>
    <w:rsid w:val="005B3D14"/>
    <w:rsid w:val="00605389"/>
    <w:rsid w:val="00610821"/>
    <w:rsid w:val="0061700F"/>
    <w:rsid w:val="00633240"/>
    <w:rsid w:val="00666D20"/>
    <w:rsid w:val="00691CAE"/>
    <w:rsid w:val="006C24BC"/>
    <w:rsid w:val="00701733"/>
    <w:rsid w:val="007153A7"/>
    <w:rsid w:val="0074393E"/>
    <w:rsid w:val="00757BDA"/>
    <w:rsid w:val="0076233D"/>
    <w:rsid w:val="00772909"/>
    <w:rsid w:val="00775CD4"/>
    <w:rsid w:val="00782842"/>
    <w:rsid w:val="00785F31"/>
    <w:rsid w:val="00791975"/>
    <w:rsid w:val="00793924"/>
    <w:rsid w:val="007D556C"/>
    <w:rsid w:val="008657FA"/>
    <w:rsid w:val="00874749"/>
    <w:rsid w:val="008815A0"/>
    <w:rsid w:val="008D70C6"/>
    <w:rsid w:val="008E0D17"/>
    <w:rsid w:val="008E69DA"/>
    <w:rsid w:val="008E6A50"/>
    <w:rsid w:val="008F2AFF"/>
    <w:rsid w:val="00921162"/>
    <w:rsid w:val="0097258D"/>
    <w:rsid w:val="0099251E"/>
    <w:rsid w:val="009C2EA0"/>
    <w:rsid w:val="009C4509"/>
    <w:rsid w:val="009E0B57"/>
    <w:rsid w:val="00A367AA"/>
    <w:rsid w:val="00A4658D"/>
    <w:rsid w:val="00AE2A32"/>
    <w:rsid w:val="00B00C35"/>
    <w:rsid w:val="00B2208F"/>
    <w:rsid w:val="00B238FD"/>
    <w:rsid w:val="00B26464"/>
    <w:rsid w:val="00B348A0"/>
    <w:rsid w:val="00B43E65"/>
    <w:rsid w:val="00B53B79"/>
    <w:rsid w:val="00B630B4"/>
    <w:rsid w:val="00B900B8"/>
    <w:rsid w:val="00B91122"/>
    <w:rsid w:val="00BA6B04"/>
    <w:rsid w:val="00BC1548"/>
    <w:rsid w:val="00BC39BD"/>
    <w:rsid w:val="00BE6105"/>
    <w:rsid w:val="00C02210"/>
    <w:rsid w:val="00C05341"/>
    <w:rsid w:val="00C17EE1"/>
    <w:rsid w:val="00C21B8F"/>
    <w:rsid w:val="00C35868"/>
    <w:rsid w:val="00C8039F"/>
    <w:rsid w:val="00C84D6D"/>
    <w:rsid w:val="00C97FC9"/>
    <w:rsid w:val="00CD2C49"/>
    <w:rsid w:val="00CD357B"/>
    <w:rsid w:val="00CE23FE"/>
    <w:rsid w:val="00D0180B"/>
    <w:rsid w:val="00D31728"/>
    <w:rsid w:val="00D6006F"/>
    <w:rsid w:val="00D6431B"/>
    <w:rsid w:val="00D73C4E"/>
    <w:rsid w:val="00D82C6A"/>
    <w:rsid w:val="00D85204"/>
    <w:rsid w:val="00DF5E46"/>
    <w:rsid w:val="00E15E55"/>
    <w:rsid w:val="00E74D40"/>
    <w:rsid w:val="00E91E78"/>
    <w:rsid w:val="00EA42A3"/>
    <w:rsid w:val="00EB096A"/>
    <w:rsid w:val="00ED1B04"/>
    <w:rsid w:val="00ED200E"/>
    <w:rsid w:val="00EE5C8A"/>
    <w:rsid w:val="00EF2459"/>
    <w:rsid w:val="00EF25D9"/>
    <w:rsid w:val="00F13A3F"/>
    <w:rsid w:val="00F202BB"/>
    <w:rsid w:val="00F22E15"/>
    <w:rsid w:val="00F468BB"/>
    <w:rsid w:val="00F77539"/>
    <w:rsid w:val="00F9584D"/>
    <w:rsid w:val="00FB3D39"/>
    <w:rsid w:val="00FC2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3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8039F"/>
    <w:pPr>
      <w:keepNext/>
      <w:framePr w:w="3822" w:h="289" w:hSpace="180" w:wrap="auto" w:vAnchor="text" w:hAnchor="page" w:x="7655" w:y="100"/>
      <w:widowControl w:val="0"/>
      <w:overflowPunct w:val="0"/>
      <w:autoSpaceDE w:val="0"/>
      <w:autoSpaceDN w:val="0"/>
      <w:adjustRightInd w:val="0"/>
      <w:ind w:right="-8" w:firstLine="1843"/>
      <w:textAlignment w:val="baseline"/>
      <w:outlineLvl w:val="0"/>
    </w:pPr>
  </w:style>
  <w:style w:type="paragraph" w:styleId="2">
    <w:name w:val="heading 2"/>
    <w:basedOn w:val="a"/>
    <w:next w:val="a"/>
    <w:link w:val="20"/>
    <w:uiPriority w:val="99"/>
    <w:qFormat/>
    <w:rsid w:val="002D5397"/>
    <w:pPr>
      <w:keepNext/>
      <w:outlineLvl w:val="1"/>
    </w:pPr>
    <w:rPr>
      <w:rFonts w:eastAsia="Arial Unicode MS"/>
      <w:b/>
      <w:bCs/>
      <w:sz w:val="22"/>
    </w:rPr>
  </w:style>
  <w:style w:type="paragraph" w:styleId="3">
    <w:name w:val="heading 3"/>
    <w:basedOn w:val="a"/>
    <w:next w:val="a"/>
    <w:link w:val="30"/>
    <w:uiPriority w:val="99"/>
    <w:qFormat/>
    <w:rsid w:val="00C8039F"/>
    <w:pPr>
      <w:keepNext/>
      <w:widowControl w:val="0"/>
      <w:overflowPunct w:val="0"/>
      <w:autoSpaceDE w:val="0"/>
      <w:autoSpaceDN w:val="0"/>
      <w:adjustRightInd w:val="0"/>
      <w:ind w:right="-284"/>
      <w:jc w:val="center"/>
      <w:textAlignment w:val="baseline"/>
      <w:outlineLvl w:val="2"/>
    </w:pPr>
    <w:rPr>
      <w:b/>
      <w:bCs/>
      <w:sz w:val="34"/>
      <w:szCs w:val="34"/>
    </w:rPr>
  </w:style>
  <w:style w:type="paragraph" w:styleId="4">
    <w:name w:val="heading 4"/>
    <w:basedOn w:val="a"/>
    <w:next w:val="a"/>
    <w:link w:val="40"/>
    <w:uiPriority w:val="99"/>
    <w:qFormat/>
    <w:rsid w:val="00C8039F"/>
    <w:pPr>
      <w:keepNext/>
      <w:widowControl w:val="0"/>
      <w:overflowPunct w:val="0"/>
      <w:autoSpaceDE w:val="0"/>
      <w:autoSpaceDN w:val="0"/>
      <w:adjustRightInd w:val="0"/>
      <w:ind w:right="-284"/>
      <w:jc w:val="center"/>
      <w:textAlignment w:val="baseline"/>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D5397"/>
    <w:rPr>
      <w:rFonts w:ascii="Times New Roman" w:eastAsia="Arial Unicode MS" w:hAnsi="Times New Roman" w:cs="Times New Roman"/>
      <w:b/>
      <w:bCs/>
      <w:szCs w:val="24"/>
      <w:lang w:eastAsia="ru-RU"/>
    </w:rPr>
  </w:style>
  <w:style w:type="paragraph" w:styleId="a3">
    <w:name w:val="Body Text Indent"/>
    <w:basedOn w:val="a"/>
    <w:link w:val="a4"/>
    <w:rsid w:val="002D5397"/>
    <w:pPr>
      <w:autoSpaceDE w:val="0"/>
      <w:autoSpaceDN w:val="0"/>
      <w:adjustRightInd w:val="0"/>
      <w:ind w:firstLine="708"/>
      <w:jc w:val="both"/>
    </w:pPr>
    <w:rPr>
      <w:sz w:val="28"/>
      <w:szCs w:val="28"/>
    </w:rPr>
  </w:style>
  <w:style w:type="character" w:customStyle="1" w:styleId="a4">
    <w:name w:val="Основной текст с отступом Знак"/>
    <w:basedOn w:val="a0"/>
    <w:link w:val="a3"/>
    <w:rsid w:val="002D5397"/>
    <w:rPr>
      <w:rFonts w:ascii="Times New Roman" w:eastAsia="Times New Roman" w:hAnsi="Times New Roman" w:cs="Times New Roman"/>
      <w:sz w:val="28"/>
      <w:szCs w:val="28"/>
      <w:lang w:eastAsia="ru-RU"/>
    </w:rPr>
  </w:style>
  <w:style w:type="paragraph" w:styleId="a5">
    <w:name w:val="caption"/>
    <w:basedOn w:val="a"/>
    <w:next w:val="a"/>
    <w:uiPriority w:val="99"/>
    <w:qFormat/>
    <w:rsid w:val="002D5397"/>
    <w:pPr>
      <w:jc w:val="center"/>
    </w:pPr>
    <w:rPr>
      <w:b/>
      <w:bCs/>
      <w:sz w:val="36"/>
    </w:rPr>
  </w:style>
  <w:style w:type="paragraph" w:styleId="a6">
    <w:name w:val="Title"/>
    <w:basedOn w:val="a"/>
    <w:link w:val="a7"/>
    <w:qFormat/>
    <w:rsid w:val="002D5397"/>
    <w:pPr>
      <w:jc w:val="center"/>
    </w:pPr>
    <w:rPr>
      <w:b/>
      <w:bCs/>
      <w:sz w:val="22"/>
    </w:rPr>
  </w:style>
  <w:style w:type="character" w:customStyle="1" w:styleId="a7">
    <w:name w:val="Название Знак"/>
    <w:basedOn w:val="a0"/>
    <w:link w:val="a6"/>
    <w:rsid w:val="002D5397"/>
    <w:rPr>
      <w:rFonts w:ascii="Times New Roman" w:eastAsia="Times New Roman" w:hAnsi="Times New Roman" w:cs="Times New Roman"/>
      <w:b/>
      <w:bCs/>
      <w:szCs w:val="24"/>
      <w:lang w:eastAsia="ru-RU"/>
    </w:rPr>
  </w:style>
  <w:style w:type="character" w:styleId="a8">
    <w:name w:val="Hyperlink"/>
    <w:basedOn w:val="a0"/>
    <w:uiPriority w:val="99"/>
    <w:rsid w:val="002D5397"/>
    <w:rPr>
      <w:color w:val="0000FF"/>
      <w:u w:val="single"/>
    </w:rPr>
  </w:style>
  <w:style w:type="table" w:styleId="a9">
    <w:name w:val="Table Grid"/>
    <w:basedOn w:val="a1"/>
    <w:rsid w:val="002D5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0524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0524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0524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C8039F"/>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8039F"/>
    <w:rPr>
      <w:rFonts w:ascii="Times New Roman" w:eastAsia="Times New Roman" w:hAnsi="Times New Roman" w:cs="Times New Roman"/>
      <w:b/>
      <w:bCs/>
      <w:sz w:val="34"/>
      <w:szCs w:val="34"/>
      <w:lang w:eastAsia="ru-RU"/>
    </w:rPr>
  </w:style>
  <w:style w:type="character" w:customStyle="1" w:styleId="40">
    <w:name w:val="Заголовок 4 Знак"/>
    <w:basedOn w:val="a0"/>
    <w:link w:val="4"/>
    <w:uiPriority w:val="9"/>
    <w:rsid w:val="00C8039F"/>
    <w:rPr>
      <w:rFonts w:ascii="Times New Roman" w:eastAsia="Times New Roman" w:hAnsi="Times New Roman" w:cs="Times New Roman"/>
      <w:b/>
      <w:bCs/>
      <w:sz w:val="32"/>
      <w:szCs w:val="32"/>
      <w:lang w:eastAsia="ru-RU"/>
    </w:rPr>
  </w:style>
  <w:style w:type="paragraph" w:styleId="aa">
    <w:name w:val="Balloon Text"/>
    <w:basedOn w:val="a"/>
    <w:link w:val="ab"/>
    <w:uiPriority w:val="99"/>
    <w:semiHidden/>
    <w:rsid w:val="00C8039F"/>
    <w:rPr>
      <w:rFonts w:ascii="Tahoma" w:hAnsi="Tahoma" w:cs="Tahoma"/>
      <w:sz w:val="16"/>
      <w:szCs w:val="16"/>
    </w:rPr>
  </w:style>
  <w:style w:type="character" w:customStyle="1" w:styleId="ab">
    <w:name w:val="Текст выноски Знак"/>
    <w:basedOn w:val="a0"/>
    <w:link w:val="aa"/>
    <w:uiPriority w:val="99"/>
    <w:semiHidden/>
    <w:rsid w:val="00C8039F"/>
    <w:rPr>
      <w:rFonts w:ascii="Tahoma" w:eastAsia="Times New Roman" w:hAnsi="Tahoma" w:cs="Tahoma"/>
      <w:sz w:val="16"/>
      <w:szCs w:val="16"/>
      <w:lang w:eastAsia="ru-RU"/>
    </w:rPr>
  </w:style>
  <w:style w:type="paragraph" w:styleId="ac">
    <w:name w:val="footnote text"/>
    <w:basedOn w:val="a"/>
    <w:link w:val="ad"/>
    <w:uiPriority w:val="99"/>
    <w:rsid w:val="00C8039F"/>
    <w:pPr>
      <w:widowControl w:val="0"/>
      <w:overflowPunct w:val="0"/>
      <w:autoSpaceDE w:val="0"/>
      <w:autoSpaceDN w:val="0"/>
      <w:adjustRightInd w:val="0"/>
      <w:textAlignment w:val="baseline"/>
    </w:pPr>
    <w:rPr>
      <w:sz w:val="20"/>
      <w:szCs w:val="20"/>
    </w:rPr>
  </w:style>
  <w:style w:type="character" w:customStyle="1" w:styleId="ad">
    <w:name w:val="Текст сноски Знак"/>
    <w:basedOn w:val="a0"/>
    <w:link w:val="ac"/>
    <w:uiPriority w:val="99"/>
    <w:semiHidden/>
    <w:rsid w:val="00C8039F"/>
    <w:rPr>
      <w:rFonts w:ascii="Times New Roman" w:eastAsia="Times New Roman" w:hAnsi="Times New Roman" w:cs="Times New Roman"/>
      <w:sz w:val="20"/>
      <w:szCs w:val="20"/>
      <w:lang w:eastAsia="ru-RU"/>
    </w:rPr>
  </w:style>
  <w:style w:type="character" w:styleId="ae">
    <w:name w:val="footnote reference"/>
    <w:basedOn w:val="a0"/>
    <w:uiPriority w:val="99"/>
    <w:rsid w:val="00C8039F"/>
    <w:rPr>
      <w:rFonts w:cs="Times New Roman"/>
      <w:sz w:val="20"/>
      <w:szCs w:val="20"/>
      <w:vertAlign w:val="superscript"/>
    </w:rPr>
  </w:style>
  <w:style w:type="paragraph" w:customStyle="1" w:styleId="BlockQuotation">
    <w:name w:val="Block Quotation"/>
    <w:basedOn w:val="a"/>
    <w:uiPriority w:val="99"/>
    <w:rsid w:val="00C8039F"/>
    <w:pPr>
      <w:widowControl w:val="0"/>
      <w:overflowPunct w:val="0"/>
      <w:autoSpaceDE w:val="0"/>
      <w:autoSpaceDN w:val="0"/>
      <w:adjustRightInd w:val="0"/>
      <w:ind w:left="567" w:right="-2" w:firstLine="851"/>
      <w:jc w:val="both"/>
      <w:textAlignment w:val="baseline"/>
    </w:pPr>
    <w:rPr>
      <w:sz w:val="28"/>
      <w:szCs w:val="28"/>
    </w:rPr>
  </w:style>
  <w:style w:type="paragraph" w:styleId="af">
    <w:name w:val="header"/>
    <w:basedOn w:val="a"/>
    <w:link w:val="af0"/>
    <w:uiPriority w:val="99"/>
    <w:rsid w:val="00C8039F"/>
    <w:pPr>
      <w:widowControl w:val="0"/>
      <w:tabs>
        <w:tab w:val="center" w:pos="4153"/>
        <w:tab w:val="right" w:pos="8306"/>
      </w:tabs>
      <w:overflowPunct w:val="0"/>
      <w:autoSpaceDE w:val="0"/>
      <w:autoSpaceDN w:val="0"/>
      <w:adjustRightInd w:val="0"/>
      <w:textAlignment w:val="baseline"/>
    </w:pPr>
    <w:rPr>
      <w:sz w:val="20"/>
      <w:szCs w:val="20"/>
    </w:rPr>
  </w:style>
  <w:style w:type="character" w:customStyle="1" w:styleId="af0">
    <w:name w:val="Верхний колонтитул Знак"/>
    <w:basedOn w:val="a0"/>
    <w:link w:val="af"/>
    <w:uiPriority w:val="99"/>
    <w:rsid w:val="00C8039F"/>
    <w:rPr>
      <w:rFonts w:ascii="Times New Roman" w:eastAsia="Times New Roman" w:hAnsi="Times New Roman" w:cs="Times New Roman"/>
      <w:sz w:val="20"/>
      <w:szCs w:val="20"/>
      <w:lang w:eastAsia="ru-RU"/>
    </w:rPr>
  </w:style>
  <w:style w:type="paragraph" w:styleId="af1">
    <w:name w:val="footer"/>
    <w:basedOn w:val="a"/>
    <w:link w:val="af2"/>
    <w:uiPriority w:val="99"/>
    <w:rsid w:val="00C8039F"/>
    <w:pPr>
      <w:widowControl w:val="0"/>
      <w:tabs>
        <w:tab w:val="center" w:pos="4153"/>
        <w:tab w:val="right" w:pos="8306"/>
      </w:tabs>
      <w:overflowPunct w:val="0"/>
      <w:autoSpaceDE w:val="0"/>
      <w:autoSpaceDN w:val="0"/>
      <w:adjustRightInd w:val="0"/>
      <w:textAlignment w:val="baseline"/>
    </w:pPr>
    <w:rPr>
      <w:sz w:val="20"/>
      <w:szCs w:val="20"/>
    </w:rPr>
  </w:style>
  <w:style w:type="character" w:customStyle="1" w:styleId="af2">
    <w:name w:val="Нижний колонтитул Знак"/>
    <w:basedOn w:val="a0"/>
    <w:link w:val="af1"/>
    <w:uiPriority w:val="99"/>
    <w:rsid w:val="00C8039F"/>
    <w:rPr>
      <w:rFonts w:ascii="Times New Roman" w:eastAsia="Times New Roman" w:hAnsi="Times New Roman" w:cs="Times New Roman"/>
      <w:sz w:val="20"/>
      <w:szCs w:val="20"/>
      <w:lang w:eastAsia="ru-RU"/>
    </w:rPr>
  </w:style>
  <w:style w:type="paragraph" w:styleId="af3">
    <w:name w:val="Body Text"/>
    <w:basedOn w:val="a"/>
    <w:link w:val="af4"/>
    <w:uiPriority w:val="99"/>
    <w:rsid w:val="00C8039F"/>
    <w:pPr>
      <w:widowControl w:val="0"/>
      <w:pBdr>
        <w:bottom w:val="single" w:sz="18" w:space="1" w:color="auto"/>
      </w:pBdr>
      <w:overflowPunct w:val="0"/>
      <w:autoSpaceDE w:val="0"/>
      <w:autoSpaceDN w:val="0"/>
      <w:adjustRightInd w:val="0"/>
      <w:jc w:val="center"/>
      <w:textAlignment w:val="baseline"/>
    </w:pPr>
    <w:rPr>
      <w:b/>
      <w:bCs/>
      <w:sz w:val="10"/>
      <w:szCs w:val="10"/>
    </w:rPr>
  </w:style>
  <w:style w:type="character" w:customStyle="1" w:styleId="af4">
    <w:name w:val="Основной текст Знак"/>
    <w:basedOn w:val="a0"/>
    <w:link w:val="af3"/>
    <w:uiPriority w:val="99"/>
    <w:rsid w:val="00C8039F"/>
    <w:rPr>
      <w:rFonts w:ascii="Times New Roman" w:eastAsia="Times New Roman" w:hAnsi="Times New Roman" w:cs="Times New Roman"/>
      <w:b/>
      <w:bCs/>
      <w:sz w:val="10"/>
      <w:szCs w:val="10"/>
      <w:lang w:eastAsia="ru-RU"/>
    </w:rPr>
  </w:style>
  <w:style w:type="character" w:styleId="af5">
    <w:name w:val="page number"/>
    <w:basedOn w:val="a0"/>
    <w:uiPriority w:val="99"/>
    <w:rsid w:val="00C8039F"/>
    <w:rPr>
      <w:rFonts w:cs="Times New Roman"/>
    </w:rPr>
  </w:style>
  <w:style w:type="paragraph" w:styleId="21">
    <w:name w:val="Body Text 2"/>
    <w:basedOn w:val="a"/>
    <w:link w:val="22"/>
    <w:uiPriority w:val="99"/>
    <w:rsid w:val="00C8039F"/>
    <w:pPr>
      <w:framePr w:w="3244" w:h="578" w:hSpace="181" w:wrap="auto" w:vAnchor="page" w:hAnchor="page" w:x="8301" w:y="425"/>
      <w:widowControl w:val="0"/>
      <w:overflowPunct w:val="0"/>
      <w:autoSpaceDE w:val="0"/>
      <w:autoSpaceDN w:val="0"/>
      <w:adjustRightInd w:val="0"/>
      <w:textAlignment w:val="baseline"/>
    </w:pPr>
    <w:rPr>
      <w:sz w:val="28"/>
      <w:szCs w:val="28"/>
    </w:rPr>
  </w:style>
  <w:style w:type="character" w:customStyle="1" w:styleId="22">
    <w:name w:val="Основной текст 2 Знак"/>
    <w:basedOn w:val="a0"/>
    <w:link w:val="21"/>
    <w:uiPriority w:val="99"/>
    <w:rsid w:val="00C8039F"/>
    <w:rPr>
      <w:rFonts w:ascii="Times New Roman" w:eastAsia="Times New Roman" w:hAnsi="Times New Roman" w:cs="Times New Roman"/>
      <w:sz w:val="28"/>
      <w:szCs w:val="28"/>
      <w:lang w:eastAsia="ru-RU"/>
    </w:rPr>
  </w:style>
  <w:style w:type="paragraph" w:styleId="af6">
    <w:name w:val="Document Map"/>
    <w:basedOn w:val="a"/>
    <w:link w:val="af7"/>
    <w:uiPriority w:val="99"/>
    <w:semiHidden/>
    <w:rsid w:val="00C8039F"/>
    <w:pPr>
      <w:widowControl w:val="0"/>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af7">
    <w:name w:val="Схема документа Знак"/>
    <w:basedOn w:val="a0"/>
    <w:link w:val="af6"/>
    <w:uiPriority w:val="99"/>
    <w:semiHidden/>
    <w:rsid w:val="00C8039F"/>
    <w:rPr>
      <w:rFonts w:ascii="Tahoma" w:eastAsia="Times New Roman" w:hAnsi="Tahoma" w:cs="Tahoma"/>
      <w:sz w:val="20"/>
      <w:szCs w:val="20"/>
      <w:shd w:val="clear" w:color="auto" w:fill="000080"/>
      <w:lang w:eastAsia="ru-RU"/>
    </w:rPr>
  </w:style>
  <w:style w:type="paragraph" w:customStyle="1" w:styleId="ConsPlusCell">
    <w:name w:val="ConsPlusCell"/>
    <w:uiPriority w:val="99"/>
    <w:rsid w:val="00C8039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C8039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C8039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C8039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f8">
    <w:name w:val="annotation reference"/>
    <w:basedOn w:val="a0"/>
    <w:semiHidden/>
    <w:rsid w:val="00C8039F"/>
    <w:rPr>
      <w:rFonts w:cs="Times New Roman"/>
      <w:sz w:val="16"/>
      <w:szCs w:val="16"/>
    </w:rPr>
  </w:style>
  <w:style w:type="paragraph" w:styleId="af9">
    <w:name w:val="annotation text"/>
    <w:basedOn w:val="a"/>
    <w:link w:val="afa"/>
    <w:semiHidden/>
    <w:rsid w:val="00C8039F"/>
    <w:pPr>
      <w:widowControl w:val="0"/>
      <w:overflowPunct w:val="0"/>
      <w:autoSpaceDE w:val="0"/>
      <w:autoSpaceDN w:val="0"/>
      <w:adjustRightInd w:val="0"/>
      <w:textAlignment w:val="baseline"/>
    </w:pPr>
    <w:rPr>
      <w:sz w:val="20"/>
      <w:szCs w:val="20"/>
    </w:rPr>
  </w:style>
  <w:style w:type="character" w:customStyle="1" w:styleId="afa">
    <w:name w:val="Текст примечания Знак"/>
    <w:basedOn w:val="a0"/>
    <w:link w:val="af9"/>
    <w:semiHidden/>
    <w:rsid w:val="00C8039F"/>
    <w:rPr>
      <w:rFonts w:ascii="Times New Roman" w:eastAsia="Times New Roman" w:hAnsi="Times New Roman" w:cs="Times New Roman"/>
      <w:sz w:val="20"/>
      <w:szCs w:val="20"/>
      <w:lang w:eastAsia="ru-RU"/>
    </w:rPr>
  </w:style>
  <w:style w:type="paragraph" w:customStyle="1" w:styleId="Style1">
    <w:name w:val="Style1"/>
    <w:basedOn w:val="a"/>
    <w:uiPriority w:val="99"/>
    <w:rsid w:val="00605389"/>
    <w:pPr>
      <w:widowControl w:val="0"/>
      <w:autoSpaceDE w:val="0"/>
      <w:autoSpaceDN w:val="0"/>
      <w:adjustRightInd w:val="0"/>
      <w:spacing w:line="302" w:lineRule="exact"/>
      <w:ind w:firstLine="1781"/>
    </w:pPr>
  </w:style>
  <w:style w:type="paragraph" w:customStyle="1" w:styleId="Style2">
    <w:name w:val="Style2"/>
    <w:basedOn w:val="a"/>
    <w:uiPriority w:val="99"/>
    <w:rsid w:val="00605389"/>
    <w:pPr>
      <w:widowControl w:val="0"/>
      <w:autoSpaceDE w:val="0"/>
      <w:autoSpaceDN w:val="0"/>
      <w:adjustRightInd w:val="0"/>
    </w:pPr>
  </w:style>
  <w:style w:type="paragraph" w:customStyle="1" w:styleId="Style3">
    <w:name w:val="Style3"/>
    <w:basedOn w:val="a"/>
    <w:uiPriority w:val="99"/>
    <w:rsid w:val="00605389"/>
    <w:pPr>
      <w:widowControl w:val="0"/>
      <w:autoSpaceDE w:val="0"/>
      <w:autoSpaceDN w:val="0"/>
      <w:adjustRightInd w:val="0"/>
      <w:spacing w:line="310" w:lineRule="exact"/>
      <w:ind w:firstLine="562"/>
      <w:jc w:val="both"/>
    </w:pPr>
  </w:style>
  <w:style w:type="paragraph" w:customStyle="1" w:styleId="Style4">
    <w:name w:val="Style4"/>
    <w:basedOn w:val="a"/>
    <w:uiPriority w:val="99"/>
    <w:rsid w:val="00605389"/>
    <w:pPr>
      <w:widowControl w:val="0"/>
      <w:autoSpaceDE w:val="0"/>
      <w:autoSpaceDN w:val="0"/>
      <w:adjustRightInd w:val="0"/>
      <w:spacing w:line="308" w:lineRule="exact"/>
      <w:ind w:firstLine="528"/>
      <w:jc w:val="both"/>
    </w:pPr>
  </w:style>
  <w:style w:type="paragraph" w:customStyle="1" w:styleId="Style5">
    <w:name w:val="Style5"/>
    <w:basedOn w:val="a"/>
    <w:uiPriority w:val="99"/>
    <w:rsid w:val="00605389"/>
    <w:pPr>
      <w:widowControl w:val="0"/>
      <w:autoSpaceDE w:val="0"/>
      <w:autoSpaceDN w:val="0"/>
      <w:adjustRightInd w:val="0"/>
    </w:pPr>
  </w:style>
  <w:style w:type="paragraph" w:customStyle="1" w:styleId="Style8">
    <w:name w:val="Style8"/>
    <w:basedOn w:val="a"/>
    <w:uiPriority w:val="99"/>
    <w:rsid w:val="00605389"/>
    <w:pPr>
      <w:widowControl w:val="0"/>
      <w:autoSpaceDE w:val="0"/>
      <w:autoSpaceDN w:val="0"/>
      <w:adjustRightInd w:val="0"/>
    </w:pPr>
  </w:style>
  <w:style w:type="paragraph" w:customStyle="1" w:styleId="Style9">
    <w:name w:val="Style9"/>
    <w:basedOn w:val="a"/>
    <w:uiPriority w:val="99"/>
    <w:rsid w:val="00605389"/>
    <w:pPr>
      <w:widowControl w:val="0"/>
      <w:autoSpaceDE w:val="0"/>
      <w:autoSpaceDN w:val="0"/>
      <w:adjustRightInd w:val="0"/>
      <w:spacing w:line="276" w:lineRule="exact"/>
    </w:pPr>
  </w:style>
  <w:style w:type="character" w:customStyle="1" w:styleId="FontStyle11">
    <w:name w:val="Font Style11"/>
    <w:basedOn w:val="a0"/>
    <w:uiPriority w:val="99"/>
    <w:rsid w:val="00605389"/>
    <w:rPr>
      <w:rFonts w:ascii="Times New Roman" w:hAnsi="Times New Roman" w:cs="Times New Roman"/>
      <w:sz w:val="26"/>
      <w:szCs w:val="26"/>
    </w:rPr>
  </w:style>
  <w:style w:type="character" w:customStyle="1" w:styleId="FontStyle12">
    <w:name w:val="Font Style12"/>
    <w:basedOn w:val="a0"/>
    <w:uiPriority w:val="99"/>
    <w:rsid w:val="00605389"/>
    <w:rPr>
      <w:rFonts w:ascii="Times New Roman" w:hAnsi="Times New Roman" w:cs="Times New Roman"/>
      <w:b/>
      <w:bCs/>
      <w:spacing w:val="-10"/>
      <w:sz w:val="26"/>
      <w:szCs w:val="26"/>
    </w:rPr>
  </w:style>
  <w:style w:type="character" w:customStyle="1" w:styleId="FontStyle14">
    <w:name w:val="Font Style14"/>
    <w:basedOn w:val="a0"/>
    <w:uiPriority w:val="99"/>
    <w:rsid w:val="00605389"/>
    <w:rPr>
      <w:rFonts w:ascii="Times New Roman" w:hAnsi="Times New Roman" w:cs="Times New Roman"/>
      <w:b/>
      <w:bCs/>
      <w:sz w:val="14"/>
      <w:szCs w:val="14"/>
    </w:rPr>
  </w:style>
  <w:style w:type="paragraph" w:customStyle="1" w:styleId="afb">
    <w:name w:val="Знак Знак Знак Знак Знак Знак Знак"/>
    <w:basedOn w:val="a"/>
    <w:uiPriority w:val="99"/>
    <w:rsid w:val="00605389"/>
    <w:pPr>
      <w:spacing w:after="160" w:line="240" w:lineRule="exact"/>
    </w:pPr>
    <w:rPr>
      <w:rFonts w:ascii="Verdana" w:hAnsi="Verdana"/>
      <w:lang w:val="en-US" w:eastAsia="en-US"/>
    </w:rPr>
  </w:style>
  <w:style w:type="paragraph" w:styleId="23">
    <w:name w:val="Body Text Indent 2"/>
    <w:basedOn w:val="a"/>
    <w:link w:val="24"/>
    <w:uiPriority w:val="99"/>
    <w:rsid w:val="00605389"/>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605389"/>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Знак"/>
    <w:basedOn w:val="a"/>
    <w:rsid w:val="00605389"/>
    <w:pPr>
      <w:spacing w:before="100" w:beforeAutospacing="1" w:after="100" w:afterAutospacing="1"/>
    </w:pPr>
    <w:rPr>
      <w:rFonts w:ascii="Tahoma" w:hAnsi="Tahoma" w:cs="Tahoma"/>
      <w:sz w:val="20"/>
      <w:szCs w:val="20"/>
      <w:lang w:val="en-US" w:eastAsia="en-US"/>
    </w:rPr>
  </w:style>
  <w:style w:type="character" w:styleId="afc">
    <w:name w:val="Strong"/>
    <w:basedOn w:val="a0"/>
    <w:qFormat/>
    <w:rsid w:val="00605389"/>
    <w:rPr>
      <w:b/>
      <w:bCs/>
    </w:rPr>
  </w:style>
  <w:style w:type="paragraph" w:styleId="afd">
    <w:name w:val="Normal (Web)"/>
    <w:basedOn w:val="a"/>
    <w:rsid w:val="00605389"/>
    <w:pPr>
      <w:spacing w:before="100" w:beforeAutospacing="1" w:after="100" w:afterAutospacing="1"/>
    </w:pPr>
  </w:style>
  <w:style w:type="paragraph" w:styleId="afe">
    <w:name w:val="annotation subject"/>
    <w:basedOn w:val="af9"/>
    <w:next w:val="af9"/>
    <w:link w:val="aff"/>
    <w:semiHidden/>
    <w:rsid w:val="00605389"/>
    <w:rPr>
      <w:b/>
      <w:bCs/>
    </w:rPr>
  </w:style>
  <w:style w:type="character" w:customStyle="1" w:styleId="aff">
    <w:name w:val="Тема примечания Знак"/>
    <w:basedOn w:val="afa"/>
    <w:link w:val="afe"/>
    <w:semiHidden/>
    <w:rsid w:val="00605389"/>
    <w:rPr>
      <w:b/>
      <w:bCs/>
    </w:rPr>
  </w:style>
  <w:style w:type="paragraph" w:styleId="aff0">
    <w:name w:val="List Paragraph"/>
    <w:basedOn w:val="a"/>
    <w:uiPriority w:val="34"/>
    <w:qFormat/>
    <w:rsid w:val="00666D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main?base=RLAW390;n=34260;fld=134;dst=100070" TargetMode="External"/><Relationship Id="rId2" Type="http://schemas.openxmlformats.org/officeDocument/2006/relationships/numbering" Target="numbering.xml"/><Relationship Id="rId16" Type="http://schemas.openxmlformats.org/officeDocument/2006/relationships/hyperlink" Target="consultantplus://offline/main?base=RLAW390;n=34260;fld=134;dst=100070" TargetMode="External"/><Relationship Id="rId20" Type="http://schemas.openxmlformats.org/officeDocument/2006/relationships/hyperlink" Target="consultantplus://offline/ref=CE5EEF122B4D97F70816551DF8CCBFBAC8067E4B5C17D1ED11CE31V7i7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9808;fld=134;dst=100013" TargetMode="External"/><Relationship Id="rId5" Type="http://schemas.openxmlformats.org/officeDocument/2006/relationships/webSettings" Target="webSettings.xml"/><Relationship Id="rId15" Type="http://schemas.openxmlformats.org/officeDocument/2006/relationships/hyperlink" Target="consultantplus://offline/main?base=LAW;n=119808;fld=134;dst=100013" TargetMode="External"/><Relationship Id="rId10" Type="http://schemas.openxmlformats.org/officeDocument/2006/relationships/hyperlink" Target="consultantplus://offline/main?base=RLAW390;n=35898;fld=134;dst=100326"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main?base=LAW;n=119808;fld=134;dst=100013"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CF3B9-86BF-470B-B4DB-5393FE7A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46</Pages>
  <Words>13075</Words>
  <Characters>74530</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Pavlova</dc:creator>
  <cp:keywords/>
  <dc:description/>
  <cp:lastModifiedBy>1</cp:lastModifiedBy>
  <cp:revision>2</cp:revision>
  <cp:lastPrinted>2015-05-15T06:18:00Z</cp:lastPrinted>
  <dcterms:created xsi:type="dcterms:W3CDTF">2015-05-19T11:25:00Z</dcterms:created>
  <dcterms:modified xsi:type="dcterms:W3CDTF">2015-05-19T11:25:00Z</dcterms:modified>
</cp:coreProperties>
</file>